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
        <w:gridCol w:w="8693"/>
      </w:tblGrid>
      <w:tr w:rsidR="0011020F" w:rsidRPr="00265936" w14:paraId="5DF4F5F0" w14:textId="77777777" w:rsidTr="0011020F">
        <w:trPr>
          <w:trHeight w:val="11188"/>
        </w:trPr>
        <w:tc>
          <w:tcPr>
            <w:tcW w:w="236" w:type="dxa"/>
            <w:vMerge w:val="restart"/>
            <w:tcBorders>
              <w:top w:val="nil"/>
              <w:left w:val="nil"/>
              <w:bottom w:val="nil"/>
              <w:right w:val="nil"/>
            </w:tcBorders>
          </w:tcPr>
          <w:p w14:paraId="60782B33" w14:textId="77777777" w:rsidR="00125494" w:rsidRPr="00265936" w:rsidRDefault="00125494" w:rsidP="00424CCB">
            <w:r>
              <w:br w:type="page"/>
            </w:r>
          </w:p>
        </w:tc>
        <w:tc>
          <w:tcPr>
            <w:tcW w:w="8693" w:type="dxa"/>
            <w:tcBorders>
              <w:top w:val="nil"/>
              <w:left w:val="nil"/>
              <w:bottom w:val="nil"/>
              <w:right w:val="nil"/>
            </w:tcBorders>
          </w:tcPr>
          <w:p w14:paraId="7D1E4048" w14:textId="77777777" w:rsidR="00125494" w:rsidRPr="00265936" w:rsidRDefault="00125494" w:rsidP="00424CCB">
            <w:pPr>
              <w:jc w:val="left"/>
              <w:rPr>
                <w:sz w:val="16"/>
                <w:szCs w:val="16"/>
              </w:rPr>
            </w:pPr>
          </w:p>
          <w:p w14:paraId="0C94F48F" w14:textId="77777777" w:rsidR="00125494" w:rsidRPr="00265936" w:rsidRDefault="00125494" w:rsidP="00424CCB">
            <w:pPr>
              <w:jc w:val="right"/>
            </w:pPr>
          </w:p>
          <w:p w14:paraId="4976C2BA" w14:textId="77777777" w:rsidR="00693621" w:rsidRPr="00531BD9" w:rsidRDefault="0011020F" w:rsidP="0011020F">
            <w:pPr>
              <w:jc w:val="center"/>
              <w:rPr>
                <w:color w:val="FF0000"/>
              </w:rPr>
            </w:pPr>
            <w:r>
              <w:rPr>
                <w:b/>
                <w:color w:val="FF0000"/>
                <w:sz w:val="36"/>
              </w:rPr>
              <w:t>El logotipo apropiado debe ir aquí</w:t>
            </w:r>
          </w:p>
          <w:p w14:paraId="6C193CEC" w14:textId="77777777" w:rsidR="00125494" w:rsidRPr="00265936" w:rsidRDefault="00125494" w:rsidP="00424CCB">
            <w:pPr>
              <w:rPr>
                <w:b/>
                <w:sz w:val="20"/>
                <w:szCs w:val="20"/>
              </w:rPr>
            </w:pPr>
          </w:p>
          <w:p w14:paraId="1F432465" w14:textId="77777777" w:rsidR="00125494" w:rsidRPr="00265936" w:rsidRDefault="00125494" w:rsidP="00424CCB">
            <w:pPr>
              <w:rPr>
                <w:b/>
                <w:sz w:val="20"/>
                <w:szCs w:val="20"/>
              </w:rPr>
            </w:pPr>
          </w:p>
          <w:p w14:paraId="6DD7F780" w14:textId="77777777" w:rsidR="00125494" w:rsidRPr="00265936" w:rsidRDefault="00125494" w:rsidP="00424CCB">
            <w:pPr>
              <w:rPr>
                <w:b/>
                <w:sz w:val="20"/>
                <w:szCs w:val="20"/>
              </w:rPr>
            </w:pPr>
          </w:p>
          <w:p w14:paraId="113EEE47" w14:textId="77777777" w:rsidR="00125494" w:rsidRPr="00265936" w:rsidRDefault="00125494" w:rsidP="00424CCB">
            <w:pPr>
              <w:rPr>
                <w:b/>
                <w:sz w:val="20"/>
                <w:szCs w:val="20"/>
              </w:rPr>
            </w:pPr>
          </w:p>
          <w:p w14:paraId="3647C82D" w14:textId="77777777" w:rsidR="001D61B7" w:rsidRPr="00265936" w:rsidRDefault="001D61B7" w:rsidP="00424CCB">
            <w:pPr>
              <w:rPr>
                <w:b/>
                <w:sz w:val="20"/>
                <w:szCs w:val="20"/>
              </w:rPr>
            </w:pPr>
          </w:p>
          <w:p w14:paraId="7AD72A87" w14:textId="77777777" w:rsidR="001D61B7" w:rsidRPr="00265936" w:rsidRDefault="001D61B7" w:rsidP="00424CCB">
            <w:pPr>
              <w:rPr>
                <w:b/>
                <w:sz w:val="20"/>
                <w:szCs w:val="20"/>
              </w:rPr>
            </w:pPr>
          </w:p>
          <w:p w14:paraId="2B87887C" w14:textId="77777777" w:rsidR="00125494" w:rsidRPr="00265936" w:rsidRDefault="00125494" w:rsidP="00424CCB">
            <w:pPr>
              <w:rPr>
                <w:b/>
                <w:sz w:val="20"/>
                <w:szCs w:val="20"/>
              </w:rPr>
            </w:pPr>
          </w:p>
          <w:p w14:paraId="098BD83D" w14:textId="77777777" w:rsidR="00125494" w:rsidRPr="00265936" w:rsidRDefault="00125494" w:rsidP="0011020F">
            <w:pPr>
              <w:spacing w:line="480" w:lineRule="atLeast"/>
              <w:ind w:left="750"/>
              <w:jc w:val="left"/>
              <w:rPr>
                <w:b/>
                <w:color w:val="404040"/>
                <w:sz w:val="44"/>
                <w:szCs w:val="44"/>
              </w:rPr>
            </w:pPr>
            <w:r>
              <w:rPr>
                <w:b/>
                <w:color w:val="404040"/>
                <w:sz w:val="44"/>
              </w:rPr>
              <w:t>Formación Judicial</w:t>
            </w:r>
          </w:p>
          <w:p w14:paraId="54F351CF" w14:textId="1A174501" w:rsidR="00125494" w:rsidRPr="00265936" w:rsidRDefault="0011020F" w:rsidP="0011020F">
            <w:pPr>
              <w:spacing w:line="480" w:lineRule="atLeast"/>
              <w:ind w:left="750"/>
              <w:jc w:val="left"/>
              <w:rPr>
                <w:b/>
                <w:color w:val="404040"/>
                <w:sz w:val="24"/>
                <w:szCs w:val="24"/>
              </w:rPr>
            </w:pPr>
            <w:r>
              <w:rPr>
                <w:b/>
                <w:color w:val="404040"/>
                <w:sz w:val="24"/>
              </w:rPr>
              <w:t xml:space="preserve">Módulo de formación introductoria para </w:t>
            </w:r>
            <w:del w:id="0" w:author="Pedro Verdelho" w:date="2018-10-31T13:23:00Z">
              <w:r w:rsidDel="006A3059">
                <w:rPr>
                  <w:b/>
                  <w:color w:val="404040"/>
                  <w:sz w:val="24"/>
                </w:rPr>
                <w:delText>formador</w:delText>
              </w:r>
            </w:del>
            <w:ins w:id="1" w:author="Pedro Verdelho" w:date="2018-10-31T13:23:00Z">
              <w:r w:rsidR="006A3059">
                <w:rPr>
                  <w:b/>
                  <w:color w:val="404040"/>
                  <w:sz w:val="24"/>
                </w:rPr>
                <w:t>capacitador</w:t>
              </w:r>
            </w:ins>
            <w:r>
              <w:rPr>
                <w:b/>
                <w:color w:val="404040"/>
                <w:sz w:val="24"/>
              </w:rPr>
              <w:t xml:space="preserve">es sobre delitos cibernéticos y pruebas electrónicas para futuros </w:t>
            </w:r>
            <w:del w:id="2" w:author="Pedro Verdelho" w:date="2018-10-31T13:23:00Z">
              <w:r w:rsidDel="006A3059">
                <w:rPr>
                  <w:b/>
                  <w:color w:val="404040"/>
                  <w:sz w:val="24"/>
                </w:rPr>
                <w:delText>formador</w:delText>
              </w:r>
            </w:del>
            <w:ins w:id="3" w:author="Pedro Verdelho" w:date="2018-10-31T13:23:00Z">
              <w:r w:rsidR="006A3059">
                <w:rPr>
                  <w:b/>
                  <w:color w:val="404040"/>
                  <w:sz w:val="24"/>
                </w:rPr>
                <w:t>capacitador</w:t>
              </w:r>
            </w:ins>
            <w:r>
              <w:rPr>
                <w:b/>
                <w:color w:val="404040"/>
                <w:sz w:val="24"/>
              </w:rPr>
              <w:t>es.</w:t>
            </w:r>
          </w:p>
          <w:p w14:paraId="15964E24" w14:textId="09BEF02A" w:rsidR="00125494" w:rsidRPr="00265936" w:rsidRDefault="00125494" w:rsidP="0011020F">
            <w:pPr>
              <w:spacing w:line="480" w:lineRule="atLeast"/>
              <w:ind w:left="750" w:right="-81"/>
              <w:jc w:val="left"/>
              <w:rPr>
                <w:szCs w:val="18"/>
              </w:rPr>
            </w:pPr>
            <w:r>
              <w:t xml:space="preserve">Manual de formación y guía del </w:t>
            </w:r>
            <w:del w:id="4" w:author="Pedro Verdelho" w:date="2018-10-31T13:23:00Z">
              <w:r w:rsidDel="006A3059">
                <w:delText>formador</w:delText>
              </w:r>
            </w:del>
            <w:ins w:id="5" w:author="Pedro Verdelho" w:date="2018-10-31T13:23:00Z">
              <w:r w:rsidR="006A3059">
                <w:t>capacitador</w:t>
              </w:r>
            </w:ins>
            <w:r>
              <w:t xml:space="preserve"> - Versión </w:t>
            </w:r>
            <w:proofErr w:type="spellStart"/>
            <w:r>
              <w:t>x.x</w:t>
            </w:r>
            <w:proofErr w:type="spellEnd"/>
          </w:p>
          <w:p w14:paraId="424069AF" w14:textId="77777777" w:rsidR="00125494" w:rsidRPr="00265936" w:rsidRDefault="00125494" w:rsidP="00424CCB">
            <w:pPr>
              <w:rPr>
                <w:color w:val="595959"/>
              </w:rPr>
            </w:pPr>
          </w:p>
          <w:p w14:paraId="3C2337AA" w14:textId="77777777" w:rsidR="00125494" w:rsidRPr="00265936" w:rsidRDefault="00125494" w:rsidP="00424CCB">
            <w:pPr>
              <w:pStyle w:val="FootnoteText"/>
              <w:rPr>
                <w:rStyle w:val="FootnoteText1Char"/>
                <w:szCs w:val="16"/>
              </w:rPr>
            </w:pPr>
          </w:p>
          <w:p w14:paraId="2E1B4D79" w14:textId="77777777" w:rsidR="00125494" w:rsidRPr="00265936" w:rsidRDefault="00125494" w:rsidP="00424CCB">
            <w:pPr>
              <w:pStyle w:val="FootnoteText"/>
              <w:rPr>
                <w:rStyle w:val="FootnoteText1Char"/>
                <w:szCs w:val="16"/>
              </w:rPr>
            </w:pPr>
          </w:p>
          <w:p w14:paraId="6877F731" w14:textId="77777777" w:rsidR="00125494" w:rsidRPr="00265936" w:rsidRDefault="00125494" w:rsidP="00424CCB">
            <w:pPr>
              <w:pStyle w:val="FootnoteText"/>
              <w:rPr>
                <w:rStyle w:val="FootnoteText1Char"/>
                <w:szCs w:val="16"/>
              </w:rPr>
            </w:pPr>
          </w:p>
          <w:p w14:paraId="5D5303A4" w14:textId="77777777" w:rsidR="00125494" w:rsidRPr="00265936" w:rsidRDefault="00125494" w:rsidP="00424CCB">
            <w:pPr>
              <w:pStyle w:val="FootnoteText"/>
              <w:rPr>
                <w:rStyle w:val="FootnoteText1Char"/>
                <w:szCs w:val="16"/>
              </w:rPr>
            </w:pPr>
          </w:p>
          <w:p w14:paraId="54BF998C" w14:textId="77777777" w:rsidR="00125494" w:rsidRPr="00265936" w:rsidRDefault="00125494" w:rsidP="00424CCB">
            <w:pPr>
              <w:pStyle w:val="FootnoteText"/>
              <w:rPr>
                <w:rStyle w:val="FootnoteText1Char"/>
                <w:szCs w:val="16"/>
              </w:rPr>
            </w:pPr>
          </w:p>
          <w:p w14:paraId="55726A12" w14:textId="77777777" w:rsidR="00125494" w:rsidRPr="00265936" w:rsidRDefault="00125494" w:rsidP="00424CCB">
            <w:pPr>
              <w:pStyle w:val="FootnoteText"/>
              <w:rPr>
                <w:rStyle w:val="FootnoteText1Char"/>
                <w:szCs w:val="16"/>
              </w:rPr>
            </w:pPr>
          </w:p>
          <w:p w14:paraId="215C290E" w14:textId="77777777" w:rsidR="00125494" w:rsidRPr="00265936" w:rsidRDefault="00125494" w:rsidP="00424CCB">
            <w:pPr>
              <w:pStyle w:val="FootnoteText"/>
              <w:rPr>
                <w:rStyle w:val="FootnoteText1Char"/>
                <w:szCs w:val="16"/>
              </w:rPr>
            </w:pPr>
          </w:p>
          <w:p w14:paraId="679FC2DE" w14:textId="77777777" w:rsidR="00125494" w:rsidRPr="00265936" w:rsidRDefault="00125494" w:rsidP="00424CCB">
            <w:pPr>
              <w:pStyle w:val="FootnoteText"/>
              <w:rPr>
                <w:rStyle w:val="FootnoteText1Char"/>
                <w:szCs w:val="16"/>
              </w:rPr>
            </w:pPr>
          </w:p>
          <w:p w14:paraId="7703B51B" w14:textId="77777777" w:rsidR="00125494" w:rsidRPr="00265936" w:rsidRDefault="00125494" w:rsidP="00424CCB">
            <w:pPr>
              <w:pStyle w:val="FootnoteText"/>
              <w:rPr>
                <w:rStyle w:val="FootnoteText1Char"/>
                <w:szCs w:val="16"/>
              </w:rPr>
            </w:pPr>
          </w:p>
          <w:p w14:paraId="6447D3AD" w14:textId="77777777" w:rsidR="00125494" w:rsidRPr="00265936" w:rsidRDefault="00125494" w:rsidP="00424CCB">
            <w:pPr>
              <w:pStyle w:val="FootnoteText"/>
              <w:rPr>
                <w:rStyle w:val="FootnoteText1Char"/>
                <w:szCs w:val="16"/>
              </w:rPr>
            </w:pPr>
          </w:p>
          <w:p w14:paraId="32909241" w14:textId="77777777" w:rsidR="00125494" w:rsidRPr="00265936" w:rsidRDefault="00125494" w:rsidP="00424CCB">
            <w:pPr>
              <w:pStyle w:val="FootnoteText"/>
              <w:rPr>
                <w:rStyle w:val="FootnoteText1Char"/>
                <w:szCs w:val="16"/>
              </w:rPr>
            </w:pPr>
          </w:p>
          <w:p w14:paraId="6F478B7F" w14:textId="77777777" w:rsidR="00125494" w:rsidRPr="00265936" w:rsidRDefault="00125494" w:rsidP="00424CCB">
            <w:pPr>
              <w:pStyle w:val="FootnoteText"/>
              <w:rPr>
                <w:rStyle w:val="FootnoteText1Char"/>
                <w:szCs w:val="16"/>
              </w:rPr>
            </w:pPr>
          </w:p>
          <w:p w14:paraId="26BF76B5" w14:textId="77777777" w:rsidR="00125494" w:rsidRPr="00265936" w:rsidRDefault="00125494" w:rsidP="00424CCB">
            <w:pPr>
              <w:pStyle w:val="FootnoteText"/>
              <w:rPr>
                <w:rStyle w:val="FootnoteText1Char"/>
                <w:szCs w:val="16"/>
              </w:rPr>
            </w:pPr>
          </w:p>
          <w:p w14:paraId="1A39C311" w14:textId="77777777" w:rsidR="00125494" w:rsidRPr="00265936" w:rsidRDefault="00125494" w:rsidP="00424CCB">
            <w:pPr>
              <w:pStyle w:val="FootnoteText"/>
              <w:rPr>
                <w:rStyle w:val="FootnoteText1Char"/>
                <w:szCs w:val="16"/>
              </w:rPr>
            </w:pPr>
          </w:p>
          <w:p w14:paraId="34FD1754" w14:textId="77777777" w:rsidR="00125494" w:rsidRPr="00265936" w:rsidRDefault="00125494" w:rsidP="00424CCB">
            <w:pPr>
              <w:pStyle w:val="FootnoteText"/>
              <w:rPr>
                <w:rStyle w:val="FootnoteText1Char"/>
                <w:szCs w:val="16"/>
              </w:rPr>
            </w:pPr>
          </w:p>
          <w:p w14:paraId="6C74B52C" w14:textId="77777777" w:rsidR="00693621" w:rsidRPr="00265936" w:rsidRDefault="00693621" w:rsidP="00424CCB">
            <w:pPr>
              <w:pStyle w:val="FootnoteText"/>
              <w:rPr>
                <w:rStyle w:val="FootnoteText1Char"/>
                <w:szCs w:val="16"/>
              </w:rPr>
            </w:pPr>
          </w:p>
          <w:p w14:paraId="54575A03" w14:textId="77777777" w:rsidR="00693621" w:rsidRPr="00265936" w:rsidRDefault="00693621" w:rsidP="00424CCB">
            <w:pPr>
              <w:pStyle w:val="FootnoteText"/>
              <w:rPr>
                <w:rStyle w:val="FootnoteText1Char"/>
                <w:szCs w:val="16"/>
              </w:rPr>
            </w:pPr>
          </w:p>
          <w:p w14:paraId="3624F6D6" w14:textId="77777777" w:rsidR="00693621" w:rsidRPr="00265936" w:rsidRDefault="00693621" w:rsidP="00424CCB">
            <w:pPr>
              <w:pStyle w:val="FootnoteText"/>
              <w:rPr>
                <w:rStyle w:val="FootnoteText1Char"/>
                <w:szCs w:val="16"/>
              </w:rPr>
            </w:pPr>
          </w:p>
          <w:p w14:paraId="431E501A" w14:textId="77777777" w:rsidR="00693621" w:rsidRPr="00265936" w:rsidRDefault="00693621" w:rsidP="00424CCB">
            <w:pPr>
              <w:pStyle w:val="FootnoteText"/>
              <w:rPr>
                <w:rStyle w:val="FootnoteText1Char"/>
                <w:szCs w:val="16"/>
              </w:rPr>
            </w:pPr>
          </w:p>
          <w:p w14:paraId="7CF3BF8C" w14:textId="77777777" w:rsidR="00125494" w:rsidRPr="00265936" w:rsidRDefault="00125494" w:rsidP="00424CCB">
            <w:pPr>
              <w:pStyle w:val="FootnoteText"/>
              <w:rPr>
                <w:rStyle w:val="FootnoteText1Char"/>
                <w:szCs w:val="16"/>
              </w:rPr>
            </w:pPr>
          </w:p>
          <w:p w14:paraId="2E08505A" w14:textId="77777777" w:rsidR="00B31EBB" w:rsidRPr="00152638" w:rsidRDefault="00B31EBB" w:rsidP="00B31EBB">
            <w:pPr>
              <w:spacing w:line="280" w:lineRule="exact"/>
              <w:jc w:val="left"/>
              <w:rPr>
                <w:rFonts w:ascii="Times New Roman" w:eastAsia="Times New Roman" w:hAnsi="Times New Roman" w:cs="Times New Roman"/>
                <w:color w:val="000000" w:themeColor="text1"/>
                <w:sz w:val="24"/>
                <w:szCs w:val="24"/>
                <w:lang w:val="fr-FR"/>
              </w:rPr>
            </w:pPr>
            <w:r w:rsidRPr="00152638">
              <w:rPr>
                <w:color w:val="000000" w:themeColor="text1"/>
                <w:sz w:val="16"/>
                <w:lang w:val="fr-FR"/>
              </w:rPr>
              <w:t>Cybercrime Programme Office - (C-PROC)</w:t>
            </w:r>
            <w:r w:rsidRPr="00152638">
              <w:rPr>
                <w:rFonts w:eastAsia="Times New Roman" w:cs="Times New Roman"/>
                <w:color w:val="000000" w:themeColor="text1"/>
                <w:sz w:val="16"/>
                <w:szCs w:val="16"/>
                <w:lang w:val="fr-FR"/>
              </w:rPr>
              <w:br/>
            </w:r>
            <w:r w:rsidRPr="00152638">
              <w:rPr>
                <w:color w:val="000000" w:themeColor="text1"/>
                <w:sz w:val="16"/>
                <w:lang w:val="fr-FR"/>
              </w:rPr>
              <w:t>Council of Europe - Conseil de l'Europe</w:t>
            </w:r>
            <w:r w:rsidRPr="00152638">
              <w:rPr>
                <w:rFonts w:eastAsia="Times New Roman" w:cs="Times New Roman"/>
                <w:color w:val="000000" w:themeColor="text1"/>
                <w:sz w:val="16"/>
                <w:szCs w:val="16"/>
                <w:lang w:val="fr-FR"/>
              </w:rPr>
              <w:br/>
            </w:r>
            <w:r w:rsidRPr="00152638">
              <w:rPr>
                <w:color w:val="000000" w:themeColor="text1"/>
                <w:sz w:val="16"/>
                <w:lang w:val="fr-FR"/>
              </w:rPr>
              <w:t xml:space="preserve">48A </w:t>
            </w:r>
            <w:proofErr w:type="spellStart"/>
            <w:r w:rsidRPr="00152638">
              <w:rPr>
                <w:color w:val="000000" w:themeColor="text1"/>
                <w:sz w:val="16"/>
                <w:lang w:val="fr-FR"/>
              </w:rPr>
              <w:t>Primaverii</w:t>
            </w:r>
            <w:proofErr w:type="spellEnd"/>
            <w:r w:rsidRPr="00152638">
              <w:rPr>
                <w:color w:val="000000" w:themeColor="text1"/>
                <w:sz w:val="16"/>
                <w:lang w:val="fr-FR"/>
              </w:rPr>
              <w:t xml:space="preserve"> Blvd, 011975, </w:t>
            </w:r>
            <w:proofErr w:type="spellStart"/>
            <w:r w:rsidRPr="00152638">
              <w:rPr>
                <w:color w:val="000000" w:themeColor="text1"/>
                <w:sz w:val="16"/>
                <w:lang w:val="fr-FR"/>
              </w:rPr>
              <w:t>Bucharest</w:t>
            </w:r>
            <w:proofErr w:type="spellEnd"/>
            <w:r w:rsidRPr="00152638">
              <w:rPr>
                <w:color w:val="000000" w:themeColor="text1"/>
                <w:sz w:val="16"/>
                <w:lang w:val="fr-FR"/>
              </w:rPr>
              <w:t>, Romania</w:t>
            </w:r>
          </w:p>
          <w:p w14:paraId="0FFF5527" w14:textId="77777777" w:rsidR="00125494" w:rsidRPr="00265936" w:rsidRDefault="0011020F" w:rsidP="00693621">
            <w:pPr>
              <w:rPr>
                <w:sz w:val="16"/>
                <w:szCs w:val="16"/>
              </w:rPr>
            </w:pPr>
            <w:r>
              <w:rPr>
                <w:sz w:val="16"/>
              </w:rPr>
              <w:t>XX mes 2017</w:t>
            </w:r>
          </w:p>
          <w:p w14:paraId="51728572" w14:textId="77777777" w:rsidR="0011020F" w:rsidRPr="00265936" w:rsidRDefault="0011020F" w:rsidP="00693621">
            <w:pPr>
              <w:rPr>
                <w:sz w:val="16"/>
                <w:szCs w:val="16"/>
              </w:rPr>
            </w:pPr>
          </w:p>
          <w:p w14:paraId="31763CCF" w14:textId="77777777" w:rsidR="0011020F" w:rsidRPr="00265936" w:rsidRDefault="0011020F" w:rsidP="00693621">
            <w:pPr>
              <w:rPr>
                <w:sz w:val="16"/>
                <w:szCs w:val="16"/>
              </w:rPr>
            </w:pPr>
          </w:p>
          <w:p w14:paraId="2007953D" w14:textId="77777777" w:rsidR="00693621" w:rsidRPr="00265936" w:rsidRDefault="00693621" w:rsidP="00693621"/>
        </w:tc>
      </w:tr>
      <w:tr w:rsidR="0011020F" w:rsidRPr="00265936" w14:paraId="2487BA9B" w14:textId="77777777" w:rsidTr="0011020F">
        <w:trPr>
          <w:trHeight w:val="1555"/>
        </w:trPr>
        <w:tc>
          <w:tcPr>
            <w:tcW w:w="236" w:type="dxa"/>
            <w:vMerge/>
            <w:tcBorders>
              <w:top w:val="nil"/>
              <w:left w:val="nil"/>
              <w:bottom w:val="nil"/>
              <w:right w:val="nil"/>
            </w:tcBorders>
          </w:tcPr>
          <w:p w14:paraId="198BDB8C" w14:textId="77777777" w:rsidR="00125494" w:rsidRPr="00265936" w:rsidRDefault="00125494" w:rsidP="00424CCB">
            <w:pPr>
              <w:rPr>
                <w:noProof/>
              </w:rPr>
            </w:pPr>
          </w:p>
        </w:tc>
        <w:tc>
          <w:tcPr>
            <w:tcW w:w="8693" w:type="dxa"/>
            <w:tcBorders>
              <w:top w:val="nil"/>
              <w:left w:val="nil"/>
              <w:bottom w:val="nil"/>
              <w:right w:val="nil"/>
            </w:tcBorders>
          </w:tcPr>
          <w:p w14:paraId="257237CB" w14:textId="07D52B3A" w:rsidR="00125494" w:rsidRPr="00265936" w:rsidRDefault="00152638" w:rsidP="0011020F">
            <w:r>
              <w:rPr>
                <w:b/>
                <w:color w:val="0033CC"/>
                <w:sz w:val="24"/>
              </w:rPr>
              <w:t xml:space="preserve">          </w:t>
            </w:r>
            <w:r w:rsidR="0011020F">
              <w:rPr>
                <w:b/>
                <w:color w:val="0033CC"/>
                <w:sz w:val="24"/>
              </w:rPr>
              <w:t xml:space="preserve"> </w:t>
            </w:r>
            <w:r>
              <w:rPr>
                <w:b/>
                <w:color w:val="0033CC"/>
                <w:sz w:val="24"/>
              </w:rPr>
              <w:t xml:space="preserve">         </w:t>
            </w:r>
            <w:r w:rsidR="0011020F">
              <w:rPr>
                <w:b/>
                <w:color w:val="0033CC"/>
                <w:sz w:val="24"/>
              </w:rPr>
              <w:t>www.coe.int/cybercrime</w:t>
            </w:r>
          </w:p>
          <w:p w14:paraId="29D3277C" w14:textId="77777777" w:rsidR="00125494" w:rsidRPr="00265936" w:rsidRDefault="00125494" w:rsidP="00424CCB">
            <w:pPr>
              <w:pStyle w:val="FootnoteText"/>
              <w:rPr>
                <w:rStyle w:val="FootnoteText1Char"/>
                <w:szCs w:val="16"/>
                <w:vertAlign w:val="superscript"/>
              </w:rPr>
            </w:pPr>
            <w:r>
              <w:rPr>
                <w:noProof/>
              </w:rPr>
              <w:drawing>
                <wp:inline distT="0" distB="0" distL="0" distR="0" wp14:anchorId="71CCE44F" wp14:editId="5C5F92B3">
                  <wp:extent cx="4219575" cy="714375"/>
                  <wp:effectExtent l="0" t="0" r="9525" b="9525"/>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9575" cy="714375"/>
                          </a:xfrm>
                          <a:prstGeom prst="rect">
                            <a:avLst/>
                          </a:prstGeom>
                          <a:noFill/>
                          <a:ln>
                            <a:noFill/>
                          </a:ln>
                        </pic:spPr>
                      </pic:pic>
                    </a:graphicData>
                  </a:graphic>
                </wp:inline>
              </w:drawing>
            </w:r>
          </w:p>
          <w:p w14:paraId="249E977D" w14:textId="77777777" w:rsidR="00125494" w:rsidRPr="00265936" w:rsidRDefault="00125494" w:rsidP="00424CCB">
            <w:pPr>
              <w:pStyle w:val="FootnoteText"/>
              <w:rPr>
                <w:rStyle w:val="FootnoteText1Char"/>
                <w:szCs w:val="16"/>
                <w:vertAlign w:val="superscript"/>
              </w:rPr>
            </w:pPr>
          </w:p>
          <w:p w14:paraId="73266F46" w14:textId="77777777" w:rsidR="00125494" w:rsidRPr="00265936" w:rsidRDefault="00125494" w:rsidP="00424CCB">
            <w:pPr>
              <w:pStyle w:val="FootnoteText"/>
            </w:pPr>
          </w:p>
        </w:tc>
      </w:tr>
      <w:tr w:rsidR="00152638" w:rsidRPr="00265936" w14:paraId="73C1D6B6" w14:textId="77777777" w:rsidTr="0011020F">
        <w:trPr>
          <w:trHeight w:val="1555"/>
        </w:trPr>
        <w:tc>
          <w:tcPr>
            <w:tcW w:w="236" w:type="dxa"/>
            <w:tcBorders>
              <w:top w:val="nil"/>
              <w:left w:val="nil"/>
              <w:bottom w:val="nil"/>
              <w:right w:val="nil"/>
            </w:tcBorders>
          </w:tcPr>
          <w:p w14:paraId="23D779FB" w14:textId="77777777" w:rsidR="00152638" w:rsidRPr="00265936" w:rsidRDefault="00152638" w:rsidP="00424CCB">
            <w:pPr>
              <w:rPr>
                <w:noProof/>
              </w:rPr>
            </w:pPr>
          </w:p>
        </w:tc>
        <w:tc>
          <w:tcPr>
            <w:tcW w:w="8693" w:type="dxa"/>
            <w:tcBorders>
              <w:top w:val="nil"/>
              <w:left w:val="nil"/>
              <w:bottom w:val="nil"/>
              <w:right w:val="nil"/>
            </w:tcBorders>
          </w:tcPr>
          <w:p w14:paraId="1C6F454A" w14:textId="77777777" w:rsidR="00152638" w:rsidRDefault="00152638" w:rsidP="0011020F">
            <w:pPr>
              <w:rPr>
                <w:b/>
                <w:color w:val="0033CC"/>
                <w:sz w:val="24"/>
              </w:rPr>
            </w:pPr>
          </w:p>
        </w:tc>
      </w:tr>
    </w:tbl>
    <w:p w14:paraId="060E8EA0" w14:textId="77777777" w:rsidR="00125494" w:rsidRPr="00265936" w:rsidRDefault="00125494">
      <w:pPr>
        <w:spacing w:after="200" w:line="276" w:lineRule="auto"/>
        <w:jc w:val="left"/>
        <w:rPr>
          <w:rFonts w:eastAsia="Times New Roman" w:cs="Times New Roman"/>
          <w:b/>
          <w:color w:val="0066CC"/>
          <w:sz w:val="36"/>
          <w:szCs w:val="36"/>
        </w:rPr>
      </w:pPr>
    </w:p>
    <w:p w14:paraId="77823A15" w14:textId="77777777" w:rsidR="00EF40D0" w:rsidRPr="00265936" w:rsidRDefault="00EF40D0" w:rsidP="00EF40D0">
      <w:pPr>
        <w:jc w:val="center"/>
        <w:rPr>
          <w:rFonts w:eastAsia="Times New Roman" w:cs="Times New Roman"/>
          <w:b/>
        </w:rPr>
      </w:pPr>
    </w:p>
    <w:p w14:paraId="59FB2D0A" w14:textId="77777777" w:rsidR="00EF40D0" w:rsidRPr="00265936" w:rsidRDefault="00EF40D0" w:rsidP="00EF40D0">
      <w:pPr>
        <w:jc w:val="center"/>
        <w:rPr>
          <w:rFonts w:eastAsia="Times New Roman" w:cs="Times New Roman"/>
          <w:b/>
        </w:rPr>
      </w:pPr>
    </w:p>
    <w:p w14:paraId="13FBCAC0" w14:textId="77777777" w:rsidR="00EF40D0" w:rsidRPr="00265936" w:rsidRDefault="00EF40D0" w:rsidP="00EF40D0">
      <w:pPr>
        <w:jc w:val="center"/>
        <w:rPr>
          <w:rFonts w:eastAsia="Times New Roman" w:cs="Times New Roman"/>
          <w:b/>
        </w:rPr>
      </w:pPr>
    </w:p>
    <w:p w14:paraId="3D9DF3BA" w14:textId="77777777" w:rsidR="00EF40D0" w:rsidRPr="00265936" w:rsidRDefault="00EF40D0" w:rsidP="00EF40D0">
      <w:pPr>
        <w:jc w:val="center"/>
        <w:rPr>
          <w:rFonts w:eastAsia="Times New Roman" w:cs="Times New Roman"/>
          <w:b/>
        </w:rPr>
      </w:pPr>
    </w:p>
    <w:p w14:paraId="6F9C0773" w14:textId="77777777" w:rsidR="00EF40D0" w:rsidRPr="00265936" w:rsidRDefault="00EF40D0" w:rsidP="00EF40D0">
      <w:pPr>
        <w:jc w:val="center"/>
        <w:rPr>
          <w:rFonts w:eastAsia="Times New Roman" w:cs="Times New Roman"/>
          <w:b/>
        </w:rPr>
      </w:pPr>
    </w:p>
    <w:p w14:paraId="4FD6C1A9" w14:textId="77777777" w:rsidR="00EF40D0" w:rsidRPr="00265936" w:rsidRDefault="00EF40D0" w:rsidP="00EF40D0">
      <w:pPr>
        <w:jc w:val="center"/>
        <w:rPr>
          <w:rFonts w:eastAsia="Times New Roman" w:cs="Times New Roman"/>
          <w:b/>
        </w:rPr>
      </w:pPr>
    </w:p>
    <w:p w14:paraId="7CD04609" w14:textId="77777777" w:rsidR="00EF40D0" w:rsidRPr="00265936" w:rsidRDefault="00EF40D0" w:rsidP="00EF40D0">
      <w:pPr>
        <w:jc w:val="center"/>
        <w:rPr>
          <w:rFonts w:eastAsia="Times New Roman" w:cs="Times New Roman"/>
          <w:b/>
        </w:rPr>
      </w:pPr>
    </w:p>
    <w:p w14:paraId="5D1BB8B6" w14:textId="77777777" w:rsidR="00EF40D0" w:rsidRPr="00265936" w:rsidRDefault="00EF40D0" w:rsidP="00EF40D0">
      <w:pPr>
        <w:jc w:val="center"/>
        <w:rPr>
          <w:rFonts w:eastAsia="Times New Roman" w:cs="Times New Roman"/>
          <w:b/>
        </w:rPr>
      </w:pPr>
    </w:p>
    <w:p w14:paraId="0B89F842" w14:textId="77777777" w:rsidR="00EF40D0" w:rsidRPr="00265936" w:rsidRDefault="00EF40D0" w:rsidP="00EF40D0">
      <w:pPr>
        <w:jc w:val="center"/>
        <w:rPr>
          <w:rFonts w:eastAsia="Times New Roman" w:cs="Times New Roman"/>
          <w:b/>
        </w:rPr>
      </w:pPr>
    </w:p>
    <w:p w14:paraId="4705C329" w14:textId="77777777" w:rsidR="00EF40D0" w:rsidRPr="00265936" w:rsidRDefault="00EF40D0" w:rsidP="00EF40D0">
      <w:pPr>
        <w:jc w:val="center"/>
        <w:rPr>
          <w:rFonts w:eastAsia="Times New Roman" w:cs="Times New Roman"/>
          <w:b/>
        </w:rPr>
      </w:pPr>
    </w:p>
    <w:p w14:paraId="431CC4CD" w14:textId="77777777" w:rsidR="00EF40D0" w:rsidRPr="00265936" w:rsidRDefault="00EF40D0" w:rsidP="00EF40D0">
      <w:pPr>
        <w:jc w:val="center"/>
        <w:rPr>
          <w:rFonts w:eastAsia="Times New Roman" w:cs="Times New Roman"/>
          <w:b/>
        </w:rPr>
      </w:pPr>
    </w:p>
    <w:p w14:paraId="41B6BC32" w14:textId="77777777" w:rsidR="00EF40D0" w:rsidRPr="00265936" w:rsidRDefault="00EF40D0" w:rsidP="00EF40D0">
      <w:pPr>
        <w:jc w:val="center"/>
        <w:rPr>
          <w:rFonts w:eastAsia="Times New Roman" w:cs="Times New Roman"/>
          <w:b/>
        </w:rPr>
      </w:pPr>
    </w:p>
    <w:p w14:paraId="1A5EAE32" w14:textId="77777777" w:rsidR="00EF40D0" w:rsidRPr="00265936" w:rsidRDefault="00EF40D0" w:rsidP="00EF40D0">
      <w:pPr>
        <w:jc w:val="center"/>
        <w:rPr>
          <w:rFonts w:eastAsia="Times New Roman" w:cs="Times New Roman"/>
          <w:b/>
        </w:rPr>
      </w:pPr>
    </w:p>
    <w:p w14:paraId="3D4D7A73" w14:textId="77777777" w:rsidR="00EF40D0" w:rsidRPr="00265936" w:rsidRDefault="00EF40D0" w:rsidP="00EF40D0">
      <w:pPr>
        <w:jc w:val="center"/>
        <w:rPr>
          <w:rFonts w:eastAsia="Times New Roman" w:cs="Times New Roman"/>
          <w:b/>
        </w:rPr>
      </w:pPr>
    </w:p>
    <w:p w14:paraId="605F4FCA" w14:textId="77777777" w:rsidR="00EF40D0" w:rsidRPr="00265936" w:rsidRDefault="00EF40D0" w:rsidP="00EF40D0">
      <w:pPr>
        <w:jc w:val="center"/>
        <w:rPr>
          <w:rFonts w:eastAsia="Times New Roman" w:cs="Times New Roman"/>
          <w:b/>
        </w:rPr>
      </w:pPr>
    </w:p>
    <w:p w14:paraId="4384D332" w14:textId="77777777" w:rsidR="00EF40D0" w:rsidRPr="00265936" w:rsidRDefault="00EF40D0" w:rsidP="00EF40D0">
      <w:pPr>
        <w:jc w:val="center"/>
        <w:rPr>
          <w:rFonts w:eastAsia="Times New Roman" w:cs="Times New Roman"/>
          <w:b/>
        </w:rPr>
      </w:pPr>
    </w:p>
    <w:p w14:paraId="59A704B2" w14:textId="77777777" w:rsidR="00EF40D0" w:rsidRPr="00265936" w:rsidRDefault="00EF40D0" w:rsidP="00EF40D0">
      <w:pPr>
        <w:jc w:val="center"/>
        <w:rPr>
          <w:rFonts w:eastAsia="Times New Roman" w:cs="Times New Roman"/>
          <w:b/>
        </w:rPr>
      </w:pPr>
    </w:p>
    <w:p w14:paraId="776C1134" w14:textId="77777777" w:rsidR="00EF40D0" w:rsidRPr="00265936" w:rsidRDefault="00EF40D0" w:rsidP="00EF40D0">
      <w:pPr>
        <w:jc w:val="center"/>
        <w:rPr>
          <w:rFonts w:eastAsia="Times New Roman" w:cs="Times New Roman"/>
          <w:b/>
        </w:rPr>
      </w:pPr>
    </w:p>
    <w:p w14:paraId="07DCF15A" w14:textId="77777777" w:rsidR="00EF40D0" w:rsidRPr="00265936" w:rsidRDefault="00EF40D0" w:rsidP="00EF40D0">
      <w:pPr>
        <w:jc w:val="center"/>
        <w:rPr>
          <w:rFonts w:eastAsia="Times New Roman" w:cs="Times New Roman"/>
          <w:b/>
        </w:rPr>
      </w:pPr>
    </w:p>
    <w:p w14:paraId="4223CE1B" w14:textId="77777777" w:rsidR="00EF40D0" w:rsidRPr="00265936" w:rsidRDefault="00EF40D0" w:rsidP="00EF40D0">
      <w:pPr>
        <w:jc w:val="center"/>
        <w:rPr>
          <w:rFonts w:eastAsia="Times New Roman" w:cs="Times New Roman"/>
          <w:b/>
        </w:rPr>
      </w:pPr>
    </w:p>
    <w:p w14:paraId="72A6B56D" w14:textId="77777777" w:rsidR="00EF40D0" w:rsidRPr="00265936" w:rsidRDefault="00EF40D0" w:rsidP="00EF40D0">
      <w:pPr>
        <w:jc w:val="center"/>
        <w:rPr>
          <w:rFonts w:eastAsia="Times New Roman" w:cs="Times New Roman"/>
          <w:b/>
        </w:rPr>
      </w:pPr>
    </w:p>
    <w:p w14:paraId="008B0BB7" w14:textId="77777777" w:rsidR="00693621" w:rsidRPr="00265936" w:rsidRDefault="00693621" w:rsidP="00EF40D0">
      <w:pPr>
        <w:jc w:val="center"/>
        <w:rPr>
          <w:rFonts w:eastAsia="Times New Roman" w:cs="Times New Roman"/>
          <w:b/>
        </w:rPr>
      </w:pPr>
    </w:p>
    <w:p w14:paraId="714D1B5B" w14:textId="77777777" w:rsidR="00693621" w:rsidRPr="00265936" w:rsidRDefault="00693621" w:rsidP="00EF40D0">
      <w:pPr>
        <w:jc w:val="center"/>
        <w:rPr>
          <w:rFonts w:eastAsia="Times New Roman" w:cs="Times New Roman"/>
          <w:b/>
        </w:rPr>
      </w:pPr>
    </w:p>
    <w:p w14:paraId="361F74E3" w14:textId="77777777" w:rsidR="00693621" w:rsidRPr="00265936" w:rsidRDefault="00693621" w:rsidP="00EF40D0">
      <w:pPr>
        <w:jc w:val="center"/>
        <w:rPr>
          <w:rFonts w:eastAsia="Times New Roman" w:cs="Times New Roman"/>
          <w:b/>
        </w:rPr>
      </w:pPr>
    </w:p>
    <w:p w14:paraId="6FD3ED06" w14:textId="77777777" w:rsidR="00693621" w:rsidRPr="00265936" w:rsidRDefault="00693621" w:rsidP="00EF40D0">
      <w:pPr>
        <w:jc w:val="center"/>
        <w:rPr>
          <w:rFonts w:eastAsia="Times New Roman" w:cs="Times New Roman"/>
          <w:b/>
        </w:rPr>
      </w:pPr>
    </w:p>
    <w:p w14:paraId="3038E0BD" w14:textId="77777777" w:rsidR="00EF40D0" w:rsidRPr="00265936" w:rsidRDefault="00EF40D0" w:rsidP="00EF40D0">
      <w:pPr>
        <w:jc w:val="center"/>
        <w:rPr>
          <w:rFonts w:eastAsia="Times New Roman" w:cs="Times New Roman"/>
          <w:b/>
        </w:rPr>
      </w:pPr>
    </w:p>
    <w:p w14:paraId="11127952" w14:textId="77777777" w:rsidR="00EF40D0" w:rsidRPr="00265936" w:rsidRDefault="00EF40D0" w:rsidP="00EF40D0">
      <w:pPr>
        <w:rPr>
          <w:rFonts w:eastAsia="Times New Roman" w:cs="Times New Roman"/>
          <w:szCs w:val="20"/>
        </w:rPr>
      </w:pPr>
    </w:p>
    <w:p w14:paraId="0CC4FD48" w14:textId="77777777" w:rsidR="00EF40D0" w:rsidRPr="00265936" w:rsidRDefault="00EF40D0" w:rsidP="00EF40D0">
      <w:pPr>
        <w:rPr>
          <w:rFonts w:eastAsia="Times New Roman" w:cs="Times New Roman"/>
          <w:szCs w:val="20"/>
        </w:rPr>
      </w:pPr>
    </w:p>
    <w:tbl>
      <w:tblPr>
        <w:tblW w:w="0" w:type="auto"/>
        <w:tblLayout w:type="fixed"/>
        <w:tblLook w:val="0000" w:firstRow="0" w:lastRow="0" w:firstColumn="0" w:lastColumn="0" w:noHBand="0" w:noVBand="0"/>
      </w:tblPr>
      <w:tblGrid>
        <w:gridCol w:w="4503"/>
        <w:gridCol w:w="3700"/>
      </w:tblGrid>
      <w:tr w:rsidR="00EF40D0" w:rsidRPr="00265936" w14:paraId="48DDDC1E" w14:textId="77777777" w:rsidTr="00B31EBB">
        <w:trPr>
          <w:trHeight w:val="3627"/>
        </w:trPr>
        <w:tc>
          <w:tcPr>
            <w:tcW w:w="4503" w:type="dxa"/>
          </w:tcPr>
          <w:p w14:paraId="7C35795C" w14:textId="77777777" w:rsidR="00EF40D0" w:rsidRPr="00265936" w:rsidRDefault="00EF40D0" w:rsidP="00693621">
            <w:pPr>
              <w:snapToGrid w:val="0"/>
              <w:rPr>
                <w:rFonts w:eastAsia="Times New Roman" w:cs="Times New Roman"/>
                <w:b/>
                <w:bCs/>
                <w:sz w:val="16"/>
                <w:szCs w:val="16"/>
              </w:rPr>
            </w:pPr>
            <w:r>
              <w:rPr>
                <w:b/>
                <w:sz w:val="16"/>
              </w:rPr>
              <w:lastRenderedPageBreak/>
              <w:t>Contacto:</w:t>
            </w:r>
          </w:p>
          <w:p w14:paraId="2A7DC632" w14:textId="77777777" w:rsidR="00693621" w:rsidRPr="00265936" w:rsidRDefault="00693621" w:rsidP="00693621">
            <w:pPr>
              <w:snapToGrid w:val="0"/>
              <w:rPr>
                <w:rFonts w:eastAsia="Times New Roman" w:cs="Arial"/>
                <w:sz w:val="16"/>
                <w:szCs w:val="16"/>
              </w:rPr>
            </w:pPr>
          </w:p>
          <w:p w14:paraId="362924BC" w14:textId="77777777" w:rsidR="00EF40D0" w:rsidRPr="00265936" w:rsidRDefault="00EF40D0" w:rsidP="00693621">
            <w:pPr>
              <w:rPr>
                <w:rFonts w:eastAsia="Times New Roman" w:cs="Arial"/>
                <w:color w:val="FF0000"/>
                <w:sz w:val="16"/>
                <w:szCs w:val="16"/>
              </w:rPr>
            </w:pPr>
            <w:r>
              <w:rPr>
                <w:color w:val="FF0000"/>
                <w:sz w:val="16"/>
              </w:rPr>
              <w:t>División de protección de datos y ciberdelincuencia</w:t>
            </w:r>
          </w:p>
          <w:p w14:paraId="63731F74" w14:textId="77777777" w:rsidR="006F438A" w:rsidRPr="00265936" w:rsidRDefault="00EF40D0" w:rsidP="00693621">
            <w:pPr>
              <w:ind w:right="317"/>
              <w:rPr>
                <w:rFonts w:eastAsia="Times New Roman" w:cs="Arial"/>
                <w:color w:val="FF0000"/>
                <w:sz w:val="16"/>
                <w:szCs w:val="16"/>
              </w:rPr>
            </w:pPr>
            <w:r>
              <w:rPr>
                <w:color w:val="FF0000"/>
                <w:sz w:val="16"/>
              </w:rPr>
              <w:t xml:space="preserve">Dirección General de Derechos Humanos </w:t>
            </w:r>
          </w:p>
          <w:p w14:paraId="528A9934" w14:textId="77777777" w:rsidR="00EF40D0" w:rsidRPr="00265936" w:rsidRDefault="00EF40D0" w:rsidP="00693621">
            <w:pPr>
              <w:ind w:right="317"/>
              <w:rPr>
                <w:rFonts w:eastAsia="Times New Roman" w:cs="Arial"/>
                <w:color w:val="FF0000"/>
                <w:sz w:val="16"/>
                <w:szCs w:val="16"/>
              </w:rPr>
            </w:pPr>
            <w:r>
              <w:rPr>
                <w:color w:val="FF0000"/>
                <w:sz w:val="16"/>
              </w:rPr>
              <w:t>y Estado de Derecho</w:t>
            </w:r>
          </w:p>
          <w:p w14:paraId="2A244798" w14:textId="333B3D2C" w:rsidR="00EF40D0" w:rsidRPr="00265936" w:rsidRDefault="00EF40D0" w:rsidP="00693621">
            <w:pPr>
              <w:autoSpaceDE w:val="0"/>
              <w:autoSpaceDN w:val="0"/>
              <w:adjustRightInd w:val="0"/>
              <w:rPr>
                <w:rFonts w:eastAsia="Times New Roman" w:cs="Comic Sans MS"/>
                <w:color w:val="FF0000"/>
                <w:sz w:val="16"/>
                <w:szCs w:val="16"/>
              </w:rPr>
            </w:pPr>
            <w:r>
              <w:rPr>
                <w:color w:val="FF0000"/>
                <w:sz w:val="16"/>
              </w:rPr>
              <w:t xml:space="preserve">Consejo </w:t>
            </w:r>
            <w:ins w:id="6" w:author="Pedro Verdelho" w:date="2018-10-30T08:39:00Z">
              <w:r w:rsidR="0048368D">
                <w:rPr>
                  <w:color w:val="FF0000"/>
                  <w:sz w:val="16"/>
                </w:rPr>
                <w:t xml:space="preserve">de </w:t>
              </w:r>
            </w:ins>
            <w:r>
              <w:rPr>
                <w:color w:val="FF0000"/>
                <w:sz w:val="16"/>
              </w:rPr>
              <w:t>Europ</w:t>
            </w:r>
            <w:ins w:id="7" w:author="Pedro Verdelho" w:date="2018-10-30T08:39:00Z">
              <w:r w:rsidR="0048368D">
                <w:rPr>
                  <w:color w:val="FF0000"/>
                  <w:sz w:val="16"/>
                </w:rPr>
                <w:t>a</w:t>
              </w:r>
            </w:ins>
            <w:del w:id="8" w:author="Pedro Verdelho" w:date="2018-10-30T08:39:00Z">
              <w:r w:rsidDel="0048368D">
                <w:rPr>
                  <w:color w:val="FF0000"/>
                  <w:sz w:val="16"/>
                </w:rPr>
                <w:delText>eo</w:delText>
              </w:r>
            </w:del>
            <w:r>
              <w:rPr>
                <w:color w:val="FF0000"/>
                <w:sz w:val="16"/>
              </w:rPr>
              <w:t xml:space="preserve">, </w:t>
            </w:r>
          </w:p>
          <w:p w14:paraId="4CDB54AE" w14:textId="77777777" w:rsidR="00EF40D0" w:rsidRPr="005A729A" w:rsidRDefault="00EF40D0" w:rsidP="00693621">
            <w:pPr>
              <w:rPr>
                <w:rFonts w:eastAsia="Times New Roman" w:cs="Times New Roman"/>
                <w:color w:val="FF0000"/>
                <w:sz w:val="16"/>
                <w:szCs w:val="16"/>
              </w:rPr>
            </w:pPr>
            <w:r>
              <w:rPr>
                <w:color w:val="FF0000"/>
                <w:sz w:val="16"/>
              </w:rPr>
              <w:t>Estrasburgo, Francia</w:t>
            </w:r>
          </w:p>
          <w:p w14:paraId="154C7579" w14:textId="77777777" w:rsidR="00EF40D0" w:rsidRPr="005A729A" w:rsidRDefault="00EF40D0" w:rsidP="00693621">
            <w:pPr>
              <w:rPr>
                <w:rFonts w:eastAsia="Times New Roman" w:cs="Times New Roman"/>
                <w:color w:val="FF0000"/>
                <w:sz w:val="16"/>
                <w:szCs w:val="16"/>
                <w:u w:val="single"/>
              </w:rPr>
            </w:pPr>
            <w:r>
              <w:rPr>
                <w:color w:val="FF0000"/>
                <w:sz w:val="16"/>
              </w:rPr>
              <w:t xml:space="preserve">Tel: </w:t>
            </w:r>
            <w:r>
              <w:tab/>
            </w:r>
            <w:r>
              <w:rPr>
                <w:color w:val="FF0000"/>
                <w:sz w:val="16"/>
              </w:rPr>
              <w:t>+33-3-9021-4506</w:t>
            </w:r>
            <w:r>
              <w:rPr>
                <w:rFonts w:eastAsia="Times New Roman" w:cs="Times New Roman"/>
                <w:color w:val="FF0000"/>
                <w:sz w:val="16"/>
                <w:szCs w:val="16"/>
              </w:rPr>
              <w:br/>
            </w:r>
            <w:r>
              <w:rPr>
                <w:color w:val="FF0000"/>
                <w:sz w:val="16"/>
              </w:rPr>
              <w:t>Fax:</w:t>
            </w:r>
            <w:r>
              <w:tab/>
            </w:r>
            <w:r>
              <w:rPr>
                <w:color w:val="FF0000"/>
                <w:sz w:val="16"/>
              </w:rPr>
              <w:t>+33-3-9021-5650</w:t>
            </w:r>
            <w:r>
              <w:rPr>
                <w:rFonts w:eastAsia="Times New Roman" w:cs="Times New Roman"/>
                <w:color w:val="FF0000"/>
                <w:sz w:val="16"/>
                <w:szCs w:val="16"/>
              </w:rPr>
              <w:br/>
            </w:r>
            <w:r>
              <w:rPr>
                <w:color w:val="FF0000"/>
                <w:sz w:val="16"/>
              </w:rPr>
              <w:t>Correo electrónico:</w:t>
            </w:r>
            <w:r>
              <w:tab/>
            </w:r>
            <w:hyperlink r:id="rId9">
              <w:r>
                <w:rPr>
                  <w:color w:val="FF0000"/>
                  <w:sz w:val="16"/>
                  <w:u w:val="single"/>
                </w:rPr>
                <w:t>alexander.seger@coe.int</w:t>
              </w:r>
            </w:hyperlink>
          </w:p>
          <w:p w14:paraId="314369C4" w14:textId="77777777" w:rsidR="00B31EBB" w:rsidRPr="005A729A" w:rsidRDefault="00B31EBB" w:rsidP="00693621">
            <w:pPr>
              <w:rPr>
                <w:rFonts w:eastAsia="Times New Roman" w:cs="Times New Roman"/>
                <w:color w:val="FF0000"/>
                <w:sz w:val="16"/>
                <w:szCs w:val="16"/>
                <w:u w:val="single"/>
              </w:rPr>
            </w:pPr>
          </w:p>
          <w:p w14:paraId="023D50A2" w14:textId="4AED9513" w:rsidR="00B31EBB" w:rsidRPr="00265936" w:rsidDel="0048368D" w:rsidRDefault="00B31EBB" w:rsidP="00693621">
            <w:pPr>
              <w:rPr>
                <w:del w:id="9" w:author="Pedro Verdelho" w:date="2018-10-30T08:39:00Z"/>
                <w:rFonts w:eastAsia="Times New Roman" w:cs="Times New Roman"/>
                <w:b/>
                <w:color w:val="FF0000"/>
                <w:sz w:val="16"/>
                <w:szCs w:val="16"/>
              </w:rPr>
            </w:pPr>
            <w:del w:id="10" w:author="Pedro Verdelho" w:date="2018-10-30T08:39:00Z">
              <w:r w:rsidDel="0048368D">
                <w:rPr>
                  <w:b/>
                  <w:color w:val="FF0000"/>
                  <w:sz w:val="16"/>
                  <w:u w:val="single"/>
                </w:rPr>
                <w:delText>Matteo - Por favor, compruebe si esto sigue siendo correcto</w:delText>
              </w:r>
            </w:del>
          </w:p>
          <w:p w14:paraId="054B14D2" w14:textId="77777777" w:rsidR="00EF40D0" w:rsidRPr="00265936" w:rsidRDefault="00EF40D0" w:rsidP="00627C94">
            <w:pPr>
              <w:rPr>
                <w:rFonts w:eastAsia="Times New Roman" w:cs="Times New Roman"/>
                <w:sz w:val="16"/>
                <w:szCs w:val="16"/>
                <w:highlight w:val="yellow"/>
              </w:rPr>
            </w:pPr>
          </w:p>
        </w:tc>
        <w:tc>
          <w:tcPr>
            <w:tcW w:w="3700" w:type="dxa"/>
          </w:tcPr>
          <w:p w14:paraId="2C6A7816" w14:textId="77777777" w:rsidR="00EF40D0" w:rsidRPr="00265936" w:rsidRDefault="00EF40D0" w:rsidP="00693621">
            <w:pPr>
              <w:snapToGrid w:val="0"/>
              <w:rPr>
                <w:rFonts w:eastAsia="Times New Roman" w:cs="Times New Roman"/>
                <w:b/>
                <w:bCs/>
                <w:sz w:val="16"/>
                <w:szCs w:val="16"/>
              </w:rPr>
            </w:pPr>
            <w:r>
              <w:rPr>
                <w:b/>
                <w:sz w:val="16"/>
              </w:rPr>
              <w:t>Descargo de responsabilidad:</w:t>
            </w:r>
          </w:p>
          <w:p w14:paraId="0B8DAC84" w14:textId="77777777" w:rsidR="00693621" w:rsidRPr="00265936" w:rsidRDefault="00693621" w:rsidP="00693621">
            <w:pPr>
              <w:snapToGrid w:val="0"/>
              <w:rPr>
                <w:rFonts w:eastAsia="Times New Roman" w:cs="Times New Roman"/>
                <w:b/>
                <w:bCs/>
                <w:sz w:val="16"/>
                <w:szCs w:val="16"/>
              </w:rPr>
            </w:pPr>
          </w:p>
          <w:p w14:paraId="552007F3" w14:textId="77777777" w:rsidR="00EF40D0" w:rsidRPr="00265936" w:rsidRDefault="00EF40D0" w:rsidP="00693621">
            <w:pPr>
              <w:rPr>
                <w:rFonts w:eastAsia="Times New Roman" w:cs="Times New Roman"/>
                <w:sz w:val="16"/>
                <w:szCs w:val="16"/>
              </w:rPr>
            </w:pPr>
            <w:r>
              <w:rPr>
                <w:sz w:val="16"/>
              </w:rPr>
              <w:t>Este informe técnico no refleja necesariamente las posiciones oficiales del Consejo de Europa o del donante que financia este proyecto o de las Partes en los tratados a los que se hace referencia.</w:t>
            </w:r>
          </w:p>
        </w:tc>
      </w:tr>
    </w:tbl>
    <w:p w14:paraId="02523D2C" w14:textId="77777777" w:rsidR="00EF40D0" w:rsidRPr="00265936" w:rsidRDefault="00EF40D0" w:rsidP="00EF40D0">
      <w:pPr>
        <w:rPr>
          <w:rFonts w:eastAsia="Times New Roman" w:cs="Times New Roman"/>
        </w:rPr>
      </w:pPr>
    </w:p>
    <w:p w14:paraId="28018565" w14:textId="77777777" w:rsidR="00693621" w:rsidRPr="00265936" w:rsidRDefault="00693621">
      <w:pPr>
        <w:spacing w:after="200" w:line="276" w:lineRule="auto"/>
        <w:jc w:val="left"/>
        <w:rPr>
          <w:rFonts w:eastAsia="Times New Roman" w:cs="Times New Roman"/>
          <w:b/>
          <w:sz w:val="20"/>
          <w:szCs w:val="20"/>
        </w:rPr>
      </w:pPr>
    </w:p>
    <w:p w14:paraId="5D674750" w14:textId="77777777" w:rsidR="00EF40D0" w:rsidRPr="00265936" w:rsidRDefault="00EF40D0" w:rsidP="00EF40D0">
      <w:pPr>
        <w:rPr>
          <w:rFonts w:eastAsia="Times New Roman" w:cs="Times New Roman"/>
          <w:b/>
          <w:sz w:val="24"/>
          <w:szCs w:val="24"/>
        </w:rPr>
      </w:pPr>
      <w:r>
        <w:rPr>
          <w:b/>
          <w:sz w:val="24"/>
        </w:rPr>
        <w:t>Contenido</w:t>
      </w:r>
    </w:p>
    <w:sdt>
      <w:sdtPr>
        <w:rPr>
          <w:rFonts w:ascii="Verdana" w:eastAsiaTheme="minorHAnsi" w:hAnsi="Verdana" w:cstheme="minorBidi"/>
          <w:b w:val="0"/>
          <w:bCs w:val="0"/>
          <w:noProof/>
          <w:color w:val="auto"/>
          <w:sz w:val="18"/>
          <w:szCs w:val="22"/>
        </w:rPr>
        <w:id w:val="-1956790850"/>
        <w:docPartObj>
          <w:docPartGallery w:val="Table of Contents"/>
          <w:docPartUnique/>
        </w:docPartObj>
      </w:sdtPr>
      <w:sdtEndPr>
        <w:rPr>
          <w:b/>
        </w:rPr>
      </w:sdtEndPr>
      <w:sdtContent>
        <w:p w14:paraId="317F8F0A" w14:textId="4BA2F571" w:rsidR="001C3E99" w:rsidRPr="001C3E99" w:rsidRDefault="001C3E99">
          <w:pPr>
            <w:pStyle w:val="TOCHeading"/>
            <w:rPr>
              <w:rFonts w:ascii="Verdana" w:hAnsi="Verdana"/>
              <w:color w:val="000000" w:themeColor="text1"/>
            </w:rPr>
          </w:pPr>
          <w:r>
            <w:rPr>
              <w:rFonts w:ascii="Verdana" w:hAnsi="Verdana"/>
              <w:color w:val="000000" w:themeColor="text1"/>
            </w:rPr>
            <w:t>Índice</w:t>
          </w:r>
        </w:p>
        <w:p w14:paraId="0758D164" w14:textId="510C6156" w:rsidR="00C550DB" w:rsidRDefault="001C3E99">
          <w:pPr>
            <w:pStyle w:val="TOC1"/>
            <w:rPr>
              <w:rFonts w:eastAsiaTheme="minorEastAsia"/>
              <w:bCs w:val="0"/>
              <w:sz w:val="22"/>
              <w:szCs w:val="22"/>
              <w:lang w:bidi="ar-SA"/>
            </w:rPr>
          </w:pPr>
          <w:r>
            <w:rPr>
              <w:noProof w:val="0"/>
            </w:rPr>
            <w:fldChar w:fldCharType="begin"/>
          </w:r>
          <w:r>
            <w:instrText xml:space="preserve"> TOC \o "1-3" \h \z \u </w:instrText>
          </w:r>
          <w:r>
            <w:rPr>
              <w:noProof w:val="0"/>
            </w:rPr>
            <w:fldChar w:fldCharType="separate"/>
          </w:r>
          <w:hyperlink w:anchor="_Toc524848173" w:history="1">
            <w:r w:rsidR="00C550DB" w:rsidRPr="001C7785">
              <w:rPr>
                <w:rStyle w:val="Hyperlink"/>
              </w:rPr>
              <w:t>1</w:t>
            </w:r>
            <w:r w:rsidR="00C550DB">
              <w:rPr>
                <w:rFonts w:eastAsiaTheme="minorEastAsia"/>
                <w:bCs w:val="0"/>
                <w:sz w:val="22"/>
                <w:szCs w:val="22"/>
                <w:lang w:bidi="ar-SA"/>
              </w:rPr>
              <w:tab/>
            </w:r>
            <w:r w:rsidR="00C550DB" w:rsidRPr="001C7785">
              <w:rPr>
                <w:rStyle w:val="Hyperlink"/>
              </w:rPr>
              <w:t>Introducción</w:t>
            </w:r>
            <w:r w:rsidR="00C550DB">
              <w:rPr>
                <w:webHidden/>
              </w:rPr>
              <w:tab/>
            </w:r>
            <w:r w:rsidR="00C550DB">
              <w:rPr>
                <w:webHidden/>
              </w:rPr>
              <w:fldChar w:fldCharType="begin"/>
            </w:r>
            <w:r w:rsidR="00C550DB">
              <w:rPr>
                <w:webHidden/>
              </w:rPr>
              <w:instrText xml:space="preserve"> PAGEREF _Toc524848173 \h </w:instrText>
            </w:r>
            <w:r w:rsidR="00C550DB">
              <w:rPr>
                <w:webHidden/>
              </w:rPr>
            </w:r>
            <w:r w:rsidR="00C550DB">
              <w:rPr>
                <w:webHidden/>
              </w:rPr>
              <w:fldChar w:fldCharType="separate"/>
            </w:r>
            <w:r w:rsidR="00C550DB">
              <w:rPr>
                <w:webHidden/>
              </w:rPr>
              <w:t>5</w:t>
            </w:r>
            <w:r w:rsidR="00C550DB">
              <w:rPr>
                <w:webHidden/>
              </w:rPr>
              <w:fldChar w:fldCharType="end"/>
            </w:r>
          </w:hyperlink>
        </w:p>
        <w:p w14:paraId="75659AB4" w14:textId="708F8EDF" w:rsidR="00C550DB" w:rsidRDefault="00B702A9">
          <w:pPr>
            <w:pStyle w:val="TOC1"/>
            <w:rPr>
              <w:rFonts w:eastAsiaTheme="minorEastAsia"/>
              <w:bCs w:val="0"/>
              <w:sz w:val="22"/>
              <w:szCs w:val="22"/>
              <w:lang w:bidi="ar-SA"/>
            </w:rPr>
          </w:pPr>
          <w:hyperlink w:anchor="_Toc524848174" w:history="1">
            <w:r w:rsidR="00C550DB" w:rsidRPr="001C7785">
              <w:rPr>
                <w:rStyle w:val="Hyperlink"/>
              </w:rPr>
              <w:t>2</w:t>
            </w:r>
            <w:r w:rsidR="00C550DB">
              <w:rPr>
                <w:rFonts w:eastAsiaTheme="minorEastAsia"/>
                <w:bCs w:val="0"/>
                <w:sz w:val="22"/>
                <w:szCs w:val="22"/>
                <w:lang w:bidi="ar-SA"/>
              </w:rPr>
              <w:tab/>
            </w:r>
            <w:r w:rsidR="00C550DB" w:rsidRPr="001C7785">
              <w:rPr>
                <w:rStyle w:val="Hyperlink"/>
              </w:rPr>
              <w:t>Visión general</w:t>
            </w:r>
            <w:r w:rsidR="00C550DB">
              <w:rPr>
                <w:webHidden/>
              </w:rPr>
              <w:tab/>
            </w:r>
            <w:r w:rsidR="00C550DB">
              <w:rPr>
                <w:webHidden/>
              </w:rPr>
              <w:fldChar w:fldCharType="begin"/>
            </w:r>
            <w:r w:rsidR="00C550DB">
              <w:rPr>
                <w:webHidden/>
              </w:rPr>
              <w:instrText xml:space="preserve"> PAGEREF _Toc524848174 \h </w:instrText>
            </w:r>
            <w:r w:rsidR="00C550DB">
              <w:rPr>
                <w:webHidden/>
              </w:rPr>
            </w:r>
            <w:r w:rsidR="00C550DB">
              <w:rPr>
                <w:webHidden/>
              </w:rPr>
              <w:fldChar w:fldCharType="separate"/>
            </w:r>
            <w:r w:rsidR="00C550DB">
              <w:rPr>
                <w:webHidden/>
              </w:rPr>
              <w:t>6</w:t>
            </w:r>
            <w:r w:rsidR="00C550DB">
              <w:rPr>
                <w:webHidden/>
              </w:rPr>
              <w:fldChar w:fldCharType="end"/>
            </w:r>
          </w:hyperlink>
        </w:p>
        <w:p w14:paraId="55ECE021" w14:textId="2F241334" w:rsidR="00C550DB" w:rsidRDefault="00B702A9">
          <w:pPr>
            <w:pStyle w:val="TOC2"/>
            <w:tabs>
              <w:tab w:val="left" w:pos="720"/>
              <w:tab w:val="right" w:leader="dot" w:pos="8488"/>
            </w:tabs>
            <w:rPr>
              <w:rFonts w:eastAsiaTheme="minorEastAsia"/>
              <w:b w:val="0"/>
              <w:bCs w:val="0"/>
              <w:noProof/>
              <w:lang w:bidi="ar-SA"/>
            </w:rPr>
          </w:pPr>
          <w:hyperlink w:anchor="_Toc524848175" w:history="1">
            <w:r w:rsidR="00C550DB" w:rsidRPr="001C7785">
              <w:rPr>
                <w:rStyle w:val="Hyperlink"/>
                <w:rFonts w:eastAsia="Times New Roman"/>
                <w:noProof/>
                <w14:scene3d>
                  <w14:camera w14:prst="orthographicFront"/>
                  <w14:lightRig w14:rig="threePt" w14:dir="t">
                    <w14:rot w14:lat="0" w14:lon="0" w14:rev="0"/>
                  </w14:lightRig>
                </w14:scene3d>
              </w:rPr>
              <w:t>2.1</w:t>
            </w:r>
            <w:r w:rsidR="00C550DB">
              <w:rPr>
                <w:rFonts w:eastAsiaTheme="minorEastAsia"/>
                <w:b w:val="0"/>
                <w:bCs w:val="0"/>
                <w:noProof/>
                <w:lang w:bidi="ar-SA"/>
              </w:rPr>
              <w:tab/>
            </w:r>
            <w:r w:rsidR="00C550DB" w:rsidRPr="001C7785">
              <w:rPr>
                <w:rStyle w:val="Hyperlink"/>
                <w:noProof/>
              </w:rPr>
              <w:t>Objetivo del curso</w:t>
            </w:r>
            <w:r w:rsidR="00C550DB">
              <w:rPr>
                <w:noProof/>
                <w:webHidden/>
              </w:rPr>
              <w:tab/>
            </w:r>
            <w:r w:rsidR="00C550DB">
              <w:rPr>
                <w:noProof/>
                <w:webHidden/>
              </w:rPr>
              <w:fldChar w:fldCharType="begin"/>
            </w:r>
            <w:r w:rsidR="00C550DB">
              <w:rPr>
                <w:noProof/>
                <w:webHidden/>
              </w:rPr>
              <w:instrText xml:space="preserve"> PAGEREF _Toc524848175 \h </w:instrText>
            </w:r>
            <w:r w:rsidR="00C550DB">
              <w:rPr>
                <w:noProof/>
                <w:webHidden/>
              </w:rPr>
            </w:r>
            <w:r w:rsidR="00C550DB">
              <w:rPr>
                <w:noProof/>
                <w:webHidden/>
              </w:rPr>
              <w:fldChar w:fldCharType="separate"/>
            </w:r>
            <w:r w:rsidR="00C550DB">
              <w:rPr>
                <w:noProof/>
                <w:webHidden/>
              </w:rPr>
              <w:t>6</w:t>
            </w:r>
            <w:r w:rsidR="00C550DB">
              <w:rPr>
                <w:noProof/>
                <w:webHidden/>
              </w:rPr>
              <w:fldChar w:fldCharType="end"/>
            </w:r>
          </w:hyperlink>
        </w:p>
        <w:p w14:paraId="7B5F2BD3" w14:textId="4FA40811" w:rsidR="00C550DB" w:rsidRDefault="00B702A9">
          <w:pPr>
            <w:pStyle w:val="TOC2"/>
            <w:tabs>
              <w:tab w:val="left" w:pos="720"/>
              <w:tab w:val="right" w:leader="dot" w:pos="8488"/>
            </w:tabs>
            <w:rPr>
              <w:rFonts w:eastAsiaTheme="minorEastAsia"/>
              <w:b w:val="0"/>
              <w:bCs w:val="0"/>
              <w:noProof/>
              <w:lang w:bidi="ar-SA"/>
            </w:rPr>
          </w:pPr>
          <w:hyperlink w:anchor="_Toc524848176" w:history="1">
            <w:r w:rsidR="00C550DB" w:rsidRPr="001C7785">
              <w:rPr>
                <w:rStyle w:val="Hyperlink"/>
                <w:rFonts w:eastAsia="Times New Roman"/>
                <w:noProof/>
                <w14:scene3d>
                  <w14:camera w14:prst="orthographicFront"/>
                  <w14:lightRig w14:rig="threePt" w14:dir="t">
                    <w14:rot w14:lat="0" w14:lon="0" w14:rev="0"/>
                  </w14:lightRig>
                </w14:scene3d>
              </w:rPr>
              <w:t>2.2</w:t>
            </w:r>
            <w:r w:rsidR="00C550DB">
              <w:rPr>
                <w:rFonts w:eastAsiaTheme="minorEastAsia"/>
                <w:b w:val="0"/>
                <w:bCs w:val="0"/>
                <w:noProof/>
                <w:lang w:bidi="ar-SA"/>
              </w:rPr>
              <w:tab/>
            </w:r>
            <w:r w:rsidR="00C550DB" w:rsidRPr="001C7785">
              <w:rPr>
                <w:rStyle w:val="Hyperlink"/>
                <w:noProof/>
              </w:rPr>
              <w:t>¿Por qué es necesaria esta formación?</w:t>
            </w:r>
            <w:r w:rsidR="00C550DB">
              <w:rPr>
                <w:noProof/>
                <w:webHidden/>
              </w:rPr>
              <w:tab/>
            </w:r>
            <w:r w:rsidR="00C550DB">
              <w:rPr>
                <w:noProof/>
                <w:webHidden/>
              </w:rPr>
              <w:fldChar w:fldCharType="begin"/>
            </w:r>
            <w:r w:rsidR="00C550DB">
              <w:rPr>
                <w:noProof/>
                <w:webHidden/>
              </w:rPr>
              <w:instrText xml:space="preserve"> PAGEREF _Toc524848176 \h </w:instrText>
            </w:r>
            <w:r w:rsidR="00C550DB">
              <w:rPr>
                <w:noProof/>
                <w:webHidden/>
              </w:rPr>
            </w:r>
            <w:r w:rsidR="00C550DB">
              <w:rPr>
                <w:noProof/>
                <w:webHidden/>
              </w:rPr>
              <w:fldChar w:fldCharType="separate"/>
            </w:r>
            <w:r w:rsidR="00C550DB">
              <w:rPr>
                <w:noProof/>
                <w:webHidden/>
              </w:rPr>
              <w:t>7</w:t>
            </w:r>
            <w:r w:rsidR="00C550DB">
              <w:rPr>
                <w:noProof/>
                <w:webHidden/>
              </w:rPr>
              <w:fldChar w:fldCharType="end"/>
            </w:r>
          </w:hyperlink>
        </w:p>
        <w:p w14:paraId="0D2135B1" w14:textId="62584C02" w:rsidR="00C550DB" w:rsidRDefault="00B702A9">
          <w:pPr>
            <w:pStyle w:val="TOC2"/>
            <w:tabs>
              <w:tab w:val="left" w:pos="720"/>
              <w:tab w:val="right" w:leader="dot" w:pos="8488"/>
            </w:tabs>
            <w:rPr>
              <w:rFonts w:eastAsiaTheme="minorEastAsia"/>
              <w:b w:val="0"/>
              <w:bCs w:val="0"/>
              <w:noProof/>
              <w:lang w:bidi="ar-SA"/>
            </w:rPr>
          </w:pPr>
          <w:hyperlink w:anchor="_Toc524848177" w:history="1">
            <w:r w:rsidR="00C550DB" w:rsidRPr="001C7785">
              <w:rPr>
                <w:rStyle w:val="Hyperlink"/>
                <w:rFonts w:eastAsia="Times New Roman"/>
                <w:noProof/>
                <w14:scene3d>
                  <w14:camera w14:prst="orthographicFront"/>
                  <w14:lightRig w14:rig="threePt" w14:dir="t">
                    <w14:rot w14:lat="0" w14:lon="0" w14:rev="0"/>
                  </w14:lightRig>
                </w14:scene3d>
              </w:rPr>
              <w:t>2.3</w:t>
            </w:r>
            <w:r w:rsidR="00C550DB">
              <w:rPr>
                <w:rFonts w:eastAsiaTheme="minorEastAsia"/>
                <w:b w:val="0"/>
                <w:bCs w:val="0"/>
                <w:noProof/>
                <w:lang w:bidi="ar-SA"/>
              </w:rPr>
              <w:tab/>
            </w:r>
            <w:r w:rsidR="00C550DB" w:rsidRPr="001C7785">
              <w:rPr>
                <w:rStyle w:val="Hyperlink"/>
                <w:noProof/>
              </w:rPr>
              <w:t>El currículo</w:t>
            </w:r>
            <w:r w:rsidR="00C550DB">
              <w:rPr>
                <w:noProof/>
                <w:webHidden/>
              </w:rPr>
              <w:tab/>
            </w:r>
            <w:r w:rsidR="00C550DB">
              <w:rPr>
                <w:noProof/>
                <w:webHidden/>
              </w:rPr>
              <w:fldChar w:fldCharType="begin"/>
            </w:r>
            <w:r w:rsidR="00C550DB">
              <w:rPr>
                <w:noProof/>
                <w:webHidden/>
              </w:rPr>
              <w:instrText xml:space="preserve"> PAGEREF _Toc524848177 \h </w:instrText>
            </w:r>
            <w:r w:rsidR="00C550DB">
              <w:rPr>
                <w:noProof/>
                <w:webHidden/>
              </w:rPr>
            </w:r>
            <w:r w:rsidR="00C550DB">
              <w:rPr>
                <w:noProof/>
                <w:webHidden/>
              </w:rPr>
              <w:fldChar w:fldCharType="separate"/>
            </w:r>
            <w:r w:rsidR="00C550DB">
              <w:rPr>
                <w:noProof/>
                <w:webHidden/>
              </w:rPr>
              <w:t>7</w:t>
            </w:r>
            <w:r w:rsidR="00C550DB">
              <w:rPr>
                <w:noProof/>
                <w:webHidden/>
              </w:rPr>
              <w:fldChar w:fldCharType="end"/>
            </w:r>
          </w:hyperlink>
        </w:p>
        <w:p w14:paraId="4E157A7A" w14:textId="7D102297" w:rsidR="00C550DB" w:rsidRDefault="003A1D45">
          <w:pPr>
            <w:pStyle w:val="TOC1"/>
            <w:rPr>
              <w:rFonts w:eastAsiaTheme="minorEastAsia"/>
              <w:bCs w:val="0"/>
              <w:sz w:val="22"/>
              <w:szCs w:val="22"/>
              <w:lang w:bidi="ar-SA"/>
            </w:rPr>
          </w:pPr>
          <w:r>
            <w:rPr>
              <w:rStyle w:val="Hyperlink"/>
              <w:rFonts w:eastAsia="Calibri"/>
            </w:rPr>
            <w:fldChar w:fldCharType="begin"/>
          </w:r>
          <w:r>
            <w:rPr>
              <w:rStyle w:val="Hyperlink"/>
              <w:rFonts w:eastAsia="Calibri"/>
            </w:rPr>
            <w:instrText xml:space="preserve"> HYPERLINK \l "_Toc524848178" </w:instrText>
          </w:r>
          <w:r>
            <w:rPr>
              <w:rStyle w:val="Hyperlink"/>
              <w:rFonts w:eastAsia="Calibri"/>
            </w:rPr>
            <w:fldChar w:fldCharType="separate"/>
          </w:r>
          <w:r w:rsidR="00C550DB" w:rsidRPr="001C7785">
            <w:rPr>
              <w:rStyle w:val="Hyperlink"/>
              <w:rFonts w:eastAsia="Calibri"/>
            </w:rPr>
            <w:t>3</w:t>
          </w:r>
          <w:r w:rsidR="00C550DB">
            <w:rPr>
              <w:rFonts w:eastAsiaTheme="minorEastAsia"/>
              <w:bCs w:val="0"/>
              <w:sz w:val="22"/>
              <w:szCs w:val="22"/>
              <w:lang w:bidi="ar-SA"/>
            </w:rPr>
            <w:tab/>
          </w:r>
          <w:r w:rsidR="00C550DB" w:rsidRPr="001C7785">
            <w:rPr>
              <w:rStyle w:val="Hyperlink"/>
            </w:rPr>
            <w:t xml:space="preserve">Cómo usar la guía de </w:t>
          </w:r>
          <w:del w:id="11" w:author="Pedro Verdelho" w:date="2018-10-31T13:23:00Z">
            <w:r w:rsidR="00C550DB" w:rsidRPr="001C7785" w:rsidDel="006A3059">
              <w:rPr>
                <w:rStyle w:val="Hyperlink"/>
              </w:rPr>
              <w:delText>formador</w:delText>
            </w:r>
          </w:del>
          <w:ins w:id="12" w:author="Pedro Verdelho" w:date="2018-10-31T13:23:00Z">
            <w:r w:rsidR="006A3059">
              <w:rPr>
                <w:rStyle w:val="Hyperlink"/>
              </w:rPr>
              <w:t>capacitador</w:t>
            </w:r>
          </w:ins>
          <w:r w:rsidR="00C550DB" w:rsidRPr="001C7785">
            <w:rPr>
              <w:rStyle w:val="Hyperlink"/>
            </w:rPr>
            <w:t>es</w:t>
          </w:r>
          <w:r w:rsidR="00C550DB">
            <w:rPr>
              <w:webHidden/>
            </w:rPr>
            <w:tab/>
          </w:r>
          <w:r w:rsidR="00C550DB">
            <w:rPr>
              <w:webHidden/>
            </w:rPr>
            <w:fldChar w:fldCharType="begin"/>
          </w:r>
          <w:r w:rsidR="00C550DB">
            <w:rPr>
              <w:webHidden/>
            </w:rPr>
            <w:instrText xml:space="preserve"> PAGEREF _Toc524848178 \h </w:instrText>
          </w:r>
          <w:r w:rsidR="00C550DB">
            <w:rPr>
              <w:webHidden/>
            </w:rPr>
          </w:r>
          <w:r w:rsidR="00C550DB">
            <w:rPr>
              <w:webHidden/>
            </w:rPr>
            <w:fldChar w:fldCharType="separate"/>
          </w:r>
          <w:r w:rsidR="00C550DB">
            <w:rPr>
              <w:webHidden/>
            </w:rPr>
            <w:t>8</w:t>
          </w:r>
          <w:r w:rsidR="00C550DB">
            <w:rPr>
              <w:webHidden/>
            </w:rPr>
            <w:fldChar w:fldCharType="end"/>
          </w:r>
          <w:r>
            <w:fldChar w:fldCharType="end"/>
          </w:r>
        </w:p>
        <w:p w14:paraId="2908767C" w14:textId="7A2A47B6" w:rsidR="00C550DB" w:rsidRDefault="00B702A9">
          <w:pPr>
            <w:pStyle w:val="TOC1"/>
            <w:rPr>
              <w:rFonts w:eastAsiaTheme="minorEastAsia"/>
              <w:bCs w:val="0"/>
              <w:sz w:val="22"/>
              <w:szCs w:val="22"/>
              <w:lang w:bidi="ar-SA"/>
            </w:rPr>
          </w:pPr>
          <w:hyperlink w:anchor="_Toc524848179" w:history="1">
            <w:r w:rsidR="00C550DB" w:rsidRPr="001C7785">
              <w:rPr>
                <w:rStyle w:val="Hyperlink"/>
                <w:rFonts w:eastAsia="Calibri"/>
              </w:rPr>
              <w:t>4</w:t>
            </w:r>
            <w:r w:rsidR="00C550DB">
              <w:rPr>
                <w:rFonts w:eastAsiaTheme="minorEastAsia"/>
                <w:bCs w:val="0"/>
                <w:sz w:val="22"/>
                <w:szCs w:val="22"/>
                <w:lang w:bidi="ar-SA"/>
              </w:rPr>
              <w:tab/>
            </w:r>
            <w:r w:rsidR="00C550DB" w:rsidRPr="001C7785">
              <w:rPr>
                <w:rStyle w:val="Hyperlink"/>
              </w:rPr>
              <w:t>Resumen del curso</w:t>
            </w:r>
            <w:r w:rsidR="00C550DB">
              <w:rPr>
                <w:webHidden/>
              </w:rPr>
              <w:tab/>
            </w:r>
            <w:r w:rsidR="00C550DB">
              <w:rPr>
                <w:webHidden/>
              </w:rPr>
              <w:fldChar w:fldCharType="begin"/>
            </w:r>
            <w:r w:rsidR="00C550DB">
              <w:rPr>
                <w:webHidden/>
              </w:rPr>
              <w:instrText xml:space="preserve"> PAGEREF _Toc524848179 \h </w:instrText>
            </w:r>
            <w:r w:rsidR="00C550DB">
              <w:rPr>
                <w:webHidden/>
              </w:rPr>
            </w:r>
            <w:r w:rsidR="00C550DB">
              <w:rPr>
                <w:webHidden/>
              </w:rPr>
              <w:fldChar w:fldCharType="separate"/>
            </w:r>
            <w:r w:rsidR="00C550DB">
              <w:rPr>
                <w:webHidden/>
              </w:rPr>
              <w:t>10</w:t>
            </w:r>
            <w:r w:rsidR="00C550DB">
              <w:rPr>
                <w:webHidden/>
              </w:rPr>
              <w:fldChar w:fldCharType="end"/>
            </w:r>
          </w:hyperlink>
        </w:p>
        <w:p w14:paraId="44B6368F" w14:textId="73D1635E" w:rsidR="00C550DB" w:rsidRDefault="00B702A9">
          <w:pPr>
            <w:pStyle w:val="TOC2"/>
            <w:tabs>
              <w:tab w:val="left" w:pos="720"/>
              <w:tab w:val="right" w:leader="dot" w:pos="8488"/>
            </w:tabs>
            <w:rPr>
              <w:rFonts w:eastAsiaTheme="minorEastAsia"/>
              <w:b w:val="0"/>
              <w:bCs w:val="0"/>
              <w:noProof/>
              <w:lang w:bidi="ar-SA"/>
            </w:rPr>
          </w:pPr>
          <w:hyperlink w:anchor="_Toc524848180" w:history="1">
            <w:r w:rsidR="00C550DB" w:rsidRPr="001C7785">
              <w:rPr>
                <w:rStyle w:val="Hyperlink"/>
                <w:rFonts w:eastAsia="Times New Roman"/>
                <w:noProof/>
                <w14:scene3d>
                  <w14:camera w14:prst="orthographicFront"/>
                  <w14:lightRig w14:rig="threePt" w14:dir="t">
                    <w14:rot w14:lat="0" w14:lon="0" w14:rev="0"/>
                  </w14:lightRig>
                </w14:scene3d>
              </w:rPr>
              <w:t>4.1</w:t>
            </w:r>
            <w:r w:rsidR="00C550DB">
              <w:rPr>
                <w:rFonts w:eastAsiaTheme="minorEastAsia"/>
                <w:b w:val="0"/>
                <w:bCs w:val="0"/>
                <w:noProof/>
                <w:lang w:bidi="ar-SA"/>
              </w:rPr>
              <w:tab/>
            </w:r>
            <w:r w:rsidR="00C550DB" w:rsidRPr="001C7785">
              <w:rPr>
                <w:rStyle w:val="Hyperlink"/>
                <w:noProof/>
              </w:rPr>
              <w:t>¿Cuánto dura el curso y a quién está dirigido?</w:t>
            </w:r>
            <w:r w:rsidR="00C550DB">
              <w:rPr>
                <w:noProof/>
                <w:webHidden/>
              </w:rPr>
              <w:tab/>
            </w:r>
            <w:r w:rsidR="00C550DB">
              <w:rPr>
                <w:noProof/>
                <w:webHidden/>
              </w:rPr>
              <w:fldChar w:fldCharType="begin"/>
            </w:r>
            <w:r w:rsidR="00C550DB">
              <w:rPr>
                <w:noProof/>
                <w:webHidden/>
              </w:rPr>
              <w:instrText xml:space="preserve"> PAGEREF _Toc524848180 \h </w:instrText>
            </w:r>
            <w:r w:rsidR="00C550DB">
              <w:rPr>
                <w:noProof/>
                <w:webHidden/>
              </w:rPr>
            </w:r>
            <w:r w:rsidR="00C550DB">
              <w:rPr>
                <w:noProof/>
                <w:webHidden/>
              </w:rPr>
              <w:fldChar w:fldCharType="separate"/>
            </w:r>
            <w:r w:rsidR="00C550DB">
              <w:rPr>
                <w:noProof/>
                <w:webHidden/>
              </w:rPr>
              <w:t>10</w:t>
            </w:r>
            <w:r w:rsidR="00C550DB">
              <w:rPr>
                <w:noProof/>
                <w:webHidden/>
              </w:rPr>
              <w:fldChar w:fldCharType="end"/>
            </w:r>
          </w:hyperlink>
        </w:p>
        <w:p w14:paraId="1D57D8AE" w14:textId="50857DD0" w:rsidR="00C550DB" w:rsidRDefault="00B702A9">
          <w:pPr>
            <w:pStyle w:val="TOC2"/>
            <w:tabs>
              <w:tab w:val="left" w:pos="720"/>
              <w:tab w:val="right" w:leader="dot" w:pos="8488"/>
            </w:tabs>
            <w:rPr>
              <w:rFonts w:eastAsiaTheme="minorEastAsia"/>
              <w:b w:val="0"/>
              <w:bCs w:val="0"/>
              <w:noProof/>
              <w:lang w:bidi="ar-SA"/>
            </w:rPr>
          </w:pPr>
          <w:hyperlink w:anchor="_Toc524848181" w:history="1">
            <w:r w:rsidR="00C550DB" w:rsidRPr="001C7785">
              <w:rPr>
                <w:rStyle w:val="Hyperlink"/>
                <w:rFonts w:eastAsia="Times New Roman"/>
                <w:noProof/>
                <w14:scene3d>
                  <w14:camera w14:prst="orthographicFront"/>
                  <w14:lightRig w14:rig="threePt" w14:dir="t">
                    <w14:rot w14:lat="0" w14:lon="0" w14:rev="0"/>
                  </w14:lightRig>
                </w14:scene3d>
              </w:rPr>
              <w:t>4.2</w:t>
            </w:r>
            <w:r w:rsidR="00C550DB">
              <w:rPr>
                <w:rFonts w:eastAsiaTheme="minorEastAsia"/>
                <w:b w:val="0"/>
                <w:bCs w:val="0"/>
                <w:noProof/>
                <w:lang w:bidi="ar-SA"/>
              </w:rPr>
              <w:tab/>
            </w:r>
            <w:r w:rsidR="00C550DB" w:rsidRPr="001C7785">
              <w:rPr>
                <w:rStyle w:val="Hyperlink"/>
                <w:noProof/>
              </w:rPr>
              <w:t>¿Quién impartirá el curso?</w:t>
            </w:r>
            <w:r w:rsidR="00C550DB">
              <w:rPr>
                <w:noProof/>
                <w:webHidden/>
              </w:rPr>
              <w:tab/>
            </w:r>
            <w:r w:rsidR="00C550DB">
              <w:rPr>
                <w:noProof/>
                <w:webHidden/>
              </w:rPr>
              <w:fldChar w:fldCharType="begin"/>
            </w:r>
            <w:r w:rsidR="00C550DB">
              <w:rPr>
                <w:noProof/>
                <w:webHidden/>
              </w:rPr>
              <w:instrText xml:space="preserve"> PAGEREF _Toc524848181 \h </w:instrText>
            </w:r>
            <w:r w:rsidR="00C550DB">
              <w:rPr>
                <w:noProof/>
                <w:webHidden/>
              </w:rPr>
            </w:r>
            <w:r w:rsidR="00C550DB">
              <w:rPr>
                <w:noProof/>
                <w:webHidden/>
              </w:rPr>
              <w:fldChar w:fldCharType="separate"/>
            </w:r>
            <w:r w:rsidR="00C550DB">
              <w:rPr>
                <w:noProof/>
                <w:webHidden/>
              </w:rPr>
              <w:t>10</w:t>
            </w:r>
            <w:r w:rsidR="00C550DB">
              <w:rPr>
                <w:noProof/>
                <w:webHidden/>
              </w:rPr>
              <w:fldChar w:fldCharType="end"/>
            </w:r>
          </w:hyperlink>
        </w:p>
        <w:p w14:paraId="4E203EB0" w14:textId="0B429542" w:rsidR="00C550DB" w:rsidRDefault="00B702A9">
          <w:pPr>
            <w:pStyle w:val="TOC2"/>
            <w:tabs>
              <w:tab w:val="left" w:pos="720"/>
              <w:tab w:val="right" w:leader="dot" w:pos="8488"/>
            </w:tabs>
            <w:rPr>
              <w:rFonts w:eastAsiaTheme="minorEastAsia"/>
              <w:b w:val="0"/>
              <w:bCs w:val="0"/>
              <w:noProof/>
              <w:lang w:bidi="ar-SA"/>
            </w:rPr>
          </w:pPr>
          <w:hyperlink w:anchor="_Toc524848182" w:history="1">
            <w:r w:rsidR="00C550DB" w:rsidRPr="001C7785">
              <w:rPr>
                <w:rStyle w:val="Hyperlink"/>
                <w:rFonts w:eastAsia="Times New Roman"/>
                <w:noProof/>
                <w14:scene3d>
                  <w14:camera w14:prst="orthographicFront"/>
                  <w14:lightRig w14:rig="threePt" w14:dir="t">
                    <w14:rot w14:lat="0" w14:lon="0" w14:rev="0"/>
                  </w14:lightRig>
                </w14:scene3d>
              </w:rPr>
              <w:t>4.3</w:t>
            </w:r>
            <w:r w:rsidR="00C550DB">
              <w:rPr>
                <w:rFonts w:eastAsiaTheme="minorEastAsia"/>
                <w:b w:val="0"/>
                <w:bCs w:val="0"/>
                <w:noProof/>
                <w:lang w:bidi="ar-SA"/>
              </w:rPr>
              <w:tab/>
            </w:r>
            <w:r w:rsidR="00C550DB" w:rsidRPr="001C7785">
              <w:rPr>
                <w:rStyle w:val="Hyperlink"/>
                <w:noProof/>
              </w:rPr>
              <w:t>¿Cómo se impartirá el curso?</w:t>
            </w:r>
            <w:r w:rsidR="00C550DB">
              <w:rPr>
                <w:noProof/>
                <w:webHidden/>
              </w:rPr>
              <w:tab/>
            </w:r>
            <w:r w:rsidR="00C550DB">
              <w:rPr>
                <w:noProof/>
                <w:webHidden/>
              </w:rPr>
              <w:fldChar w:fldCharType="begin"/>
            </w:r>
            <w:r w:rsidR="00C550DB">
              <w:rPr>
                <w:noProof/>
                <w:webHidden/>
              </w:rPr>
              <w:instrText xml:space="preserve"> PAGEREF _Toc524848182 \h </w:instrText>
            </w:r>
            <w:r w:rsidR="00C550DB">
              <w:rPr>
                <w:noProof/>
                <w:webHidden/>
              </w:rPr>
            </w:r>
            <w:r w:rsidR="00C550DB">
              <w:rPr>
                <w:noProof/>
                <w:webHidden/>
              </w:rPr>
              <w:fldChar w:fldCharType="separate"/>
            </w:r>
            <w:r w:rsidR="00C550DB">
              <w:rPr>
                <w:noProof/>
                <w:webHidden/>
              </w:rPr>
              <w:t>10</w:t>
            </w:r>
            <w:r w:rsidR="00C550DB">
              <w:rPr>
                <w:noProof/>
                <w:webHidden/>
              </w:rPr>
              <w:fldChar w:fldCharType="end"/>
            </w:r>
          </w:hyperlink>
        </w:p>
        <w:p w14:paraId="4611B79C" w14:textId="5993C6BD" w:rsidR="00C550DB" w:rsidRDefault="00B702A9">
          <w:pPr>
            <w:pStyle w:val="TOC2"/>
            <w:tabs>
              <w:tab w:val="left" w:pos="720"/>
              <w:tab w:val="right" w:leader="dot" w:pos="8488"/>
            </w:tabs>
            <w:rPr>
              <w:rFonts w:eastAsiaTheme="minorEastAsia"/>
              <w:b w:val="0"/>
              <w:bCs w:val="0"/>
              <w:noProof/>
              <w:lang w:bidi="ar-SA"/>
            </w:rPr>
          </w:pPr>
          <w:hyperlink w:anchor="_Toc524848183" w:history="1">
            <w:r w:rsidR="00C550DB" w:rsidRPr="001C7785">
              <w:rPr>
                <w:rStyle w:val="Hyperlink"/>
                <w:noProof/>
                <w14:scene3d>
                  <w14:camera w14:prst="orthographicFront"/>
                  <w14:lightRig w14:rig="threePt" w14:dir="t">
                    <w14:rot w14:lat="0" w14:lon="0" w14:rev="0"/>
                  </w14:lightRig>
                </w14:scene3d>
              </w:rPr>
              <w:t>4.4</w:t>
            </w:r>
            <w:r w:rsidR="00C550DB">
              <w:rPr>
                <w:rFonts w:eastAsiaTheme="minorEastAsia"/>
                <w:b w:val="0"/>
                <w:bCs w:val="0"/>
                <w:noProof/>
                <w:lang w:bidi="ar-SA"/>
              </w:rPr>
              <w:tab/>
            </w:r>
            <w:r w:rsidR="00C550DB" w:rsidRPr="001C7785">
              <w:rPr>
                <w:rStyle w:val="Hyperlink"/>
                <w:noProof/>
              </w:rPr>
              <w:t>Objetivos del curso</w:t>
            </w:r>
            <w:r w:rsidR="00C550DB">
              <w:rPr>
                <w:noProof/>
                <w:webHidden/>
              </w:rPr>
              <w:tab/>
            </w:r>
            <w:r w:rsidR="00C550DB">
              <w:rPr>
                <w:noProof/>
                <w:webHidden/>
              </w:rPr>
              <w:fldChar w:fldCharType="begin"/>
            </w:r>
            <w:r w:rsidR="00C550DB">
              <w:rPr>
                <w:noProof/>
                <w:webHidden/>
              </w:rPr>
              <w:instrText xml:space="preserve"> PAGEREF _Toc524848183 \h </w:instrText>
            </w:r>
            <w:r w:rsidR="00C550DB">
              <w:rPr>
                <w:noProof/>
                <w:webHidden/>
              </w:rPr>
            </w:r>
            <w:r w:rsidR="00C550DB">
              <w:rPr>
                <w:noProof/>
                <w:webHidden/>
              </w:rPr>
              <w:fldChar w:fldCharType="separate"/>
            </w:r>
            <w:r w:rsidR="00C550DB">
              <w:rPr>
                <w:noProof/>
                <w:webHidden/>
              </w:rPr>
              <w:t>10</w:t>
            </w:r>
            <w:r w:rsidR="00C550DB">
              <w:rPr>
                <w:noProof/>
                <w:webHidden/>
              </w:rPr>
              <w:fldChar w:fldCharType="end"/>
            </w:r>
          </w:hyperlink>
        </w:p>
        <w:p w14:paraId="30BDB510" w14:textId="6F0C08EB"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"_Toc524848184"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4.5</w:t>
          </w:r>
          <w:r w:rsidR="00C550DB">
            <w:rPr>
              <w:rFonts w:eastAsiaTheme="minorEastAsia"/>
              <w:b w:val="0"/>
              <w:bCs w:val="0"/>
              <w:noProof/>
              <w:lang w:bidi="ar-SA"/>
            </w:rPr>
            <w:tab/>
          </w:r>
          <w:ins w:id="13" w:author="Pedro Verdelho" w:date="2018-10-30T08:44:00Z">
            <w:r>
              <w:rPr>
                <w:rFonts w:eastAsiaTheme="minorEastAsia"/>
                <w:b w:val="0"/>
                <w:bCs w:val="0"/>
                <w:noProof/>
                <w:lang w:bidi="ar-SA"/>
              </w:rPr>
              <w:t>E</w:t>
            </w:r>
          </w:ins>
          <w:ins w:id="14" w:author="Pedro Verdelho" w:date="2018-10-30T08:43:00Z">
            <w:r w:rsidRPr="003A1D45">
              <w:rPr>
                <w:rFonts w:eastAsiaTheme="minorEastAsia"/>
                <w:b w:val="0"/>
                <w:bCs w:val="0"/>
                <w:noProof/>
                <w:lang w:bidi="ar-SA"/>
              </w:rPr>
              <w:t>studiantes</w:t>
            </w:r>
            <w:r w:rsidRPr="003A1D45">
              <w:rPr>
                <w:rStyle w:val="Hyperlink"/>
                <w:rFonts w:eastAsiaTheme="minorEastAsia" w:cstheme="minorBidi"/>
                <w:b w:val="0"/>
                <w:bCs w:val="0"/>
                <w:noProof/>
                <w:color w:val="auto"/>
                <w:u w:val="none"/>
                <w:lang w:bidi="ar-SA"/>
              </w:rPr>
              <w:t xml:space="preserve"> </w:t>
            </w:r>
          </w:ins>
          <w:del w:id="15" w:author="Pedro Verdelho" w:date="2018-10-30T08:44:00Z">
            <w:r w:rsidR="00C550DB" w:rsidRPr="001C7785" w:rsidDel="003A1D45">
              <w:rPr>
                <w:rStyle w:val="Hyperlink"/>
                <w:noProof/>
              </w:rPr>
              <w:delText>D</w:delText>
            </w:r>
          </w:del>
          <w:ins w:id="16" w:author="Pedro Verdelho" w:date="2018-10-30T08:44:00Z">
            <w:r>
              <w:rPr>
                <w:rStyle w:val="Hyperlink"/>
                <w:noProof/>
              </w:rPr>
              <w:t>d</w:t>
            </w:r>
          </w:ins>
          <w:del w:id="17" w:author="Pedro Verdelho" w:date="2018-10-30T08:44:00Z">
            <w:r w:rsidR="00C550DB" w:rsidRPr="001C7785" w:rsidDel="003A1D45">
              <w:rPr>
                <w:rStyle w:val="Hyperlink"/>
                <w:noProof/>
              </w:rPr>
              <w:delText>e</w:delText>
            </w:r>
          </w:del>
          <w:r w:rsidR="00C550DB" w:rsidRPr="001C7785">
            <w:rPr>
              <w:rStyle w:val="Hyperlink"/>
              <w:noProof/>
            </w:rPr>
            <w:t xml:space="preserve">stinatarios </w:t>
          </w:r>
          <w:ins w:id="18" w:author="Pedro Verdelho" w:date="2018-10-30T08:44:00Z">
            <w:r>
              <w:rPr>
                <w:rStyle w:val="Hyperlink"/>
                <w:noProof/>
              </w:rPr>
              <w:t>y</w:t>
            </w:r>
          </w:ins>
          <w:del w:id="19" w:author="Pedro Verdelho" w:date="2018-10-30T08:44:00Z">
            <w:r w:rsidR="00C550DB" w:rsidRPr="001C7785" w:rsidDel="003A1D45">
              <w:rPr>
                <w:rStyle w:val="Hyperlink"/>
                <w:noProof/>
              </w:rPr>
              <w:delText>del</w:delText>
            </w:r>
          </w:del>
          <w:r w:rsidR="00C550DB" w:rsidRPr="001C7785">
            <w:rPr>
              <w:rStyle w:val="Hyperlink"/>
              <w:noProof/>
            </w:rPr>
            <w:t xml:space="preserve"> grupo de </w:t>
          </w:r>
          <w:del w:id="20" w:author="Pedro Verdelho" w:date="2018-10-30T08:43:00Z">
            <w:r w:rsidR="00C550DB" w:rsidRPr="001C7785" w:rsidDel="003A1D45">
              <w:rPr>
                <w:rStyle w:val="Hyperlink"/>
                <w:noProof/>
              </w:rPr>
              <w:delText xml:space="preserve">estudiantes </w:delText>
            </w:r>
          </w:del>
          <w:del w:id="21" w:author="Pedro Verdelho" w:date="2018-10-30T08:44:00Z">
            <w:r w:rsidR="00C550DB" w:rsidRPr="001C7785" w:rsidDel="003A1D45">
              <w:rPr>
                <w:rStyle w:val="Hyperlink"/>
                <w:noProof/>
              </w:rPr>
              <w:delText>y</w:delText>
            </w:r>
          </w:del>
          <w:r w:rsidR="00C550DB" w:rsidRPr="001C7785">
            <w:rPr>
              <w:rStyle w:val="Hyperlink"/>
              <w:noProof/>
            </w:rPr>
            <w:t xml:space="preserve"> </w:t>
          </w:r>
          <w:del w:id="22" w:author="Pedro Verdelho" w:date="2018-10-31T13:23:00Z">
            <w:r w:rsidR="00C550DB" w:rsidRPr="001C7785" w:rsidDel="006A3059">
              <w:rPr>
                <w:rStyle w:val="Hyperlink"/>
                <w:noProof/>
              </w:rPr>
              <w:delText>formador</w:delText>
            </w:r>
          </w:del>
          <w:ins w:id="23" w:author="Pedro Verdelho" w:date="2018-10-31T13:23:00Z">
            <w:r w:rsidR="006A3059">
              <w:rPr>
                <w:rStyle w:val="Hyperlink"/>
                <w:noProof/>
              </w:rPr>
              <w:t>capacitador</w:t>
            </w:r>
          </w:ins>
          <w:r w:rsidR="00C550DB" w:rsidRPr="001C7785">
            <w:rPr>
              <w:rStyle w:val="Hyperlink"/>
              <w:noProof/>
            </w:rPr>
            <w:t>es</w:t>
          </w:r>
          <w:r w:rsidR="00C550DB">
            <w:rPr>
              <w:noProof/>
              <w:webHidden/>
            </w:rPr>
            <w:tab/>
          </w:r>
          <w:r w:rsidR="00C550DB">
            <w:rPr>
              <w:noProof/>
              <w:webHidden/>
            </w:rPr>
            <w:fldChar w:fldCharType="begin"/>
          </w:r>
          <w:r w:rsidR="00C550DB">
            <w:rPr>
              <w:noProof/>
              <w:webHidden/>
            </w:rPr>
            <w:instrText xml:space="preserve"> PAGEREF _Toc524848184 \h </w:instrText>
          </w:r>
          <w:r w:rsidR="00C550DB">
            <w:rPr>
              <w:noProof/>
              <w:webHidden/>
            </w:rPr>
          </w:r>
          <w:r w:rsidR="00C550DB">
            <w:rPr>
              <w:noProof/>
              <w:webHidden/>
            </w:rPr>
            <w:fldChar w:fldCharType="separate"/>
          </w:r>
          <w:r w:rsidR="00C550DB">
            <w:rPr>
              <w:noProof/>
              <w:webHidden/>
            </w:rPr>
            <w:t>11</w:t>
          </w:r>
          <w:r w:rsidR="00C550DB">
            <w:rPr>
              <w:noProof/>
              <w:webHidden/>
            </w:rPr>
            <w:fldChar w:fldCharType="end"/>
          </w:r>
          <w:r>
            <w:rPr>
              <w:noProof/>
            </w:rPr>
            <w:fldChar w:fldCharType="end"/>
          </w:r>
        </w:p>
        <w:p w14:paraId="78D7F509" w14:textId="239EB0B0" w:rsidR="00C550DB" w:rsidRDefault="00B702A9">
          <w:pPr>
            <w:pStyle w:val="TOC3"/>
            <w:tabs>
              <w:tab w:val="left" w:pos="1080"/>
              <w:tab w:val="right" w:leader="dot" w:pos="8488"/>
            </w:tabs>
            <w:rPr>
              <w:rFonts w:eastAsiaTheme="minorEastAsia"/>
              <w:noProof/>
              <w:lang w:bidi="ar-SA"/>
            </w:rPr>
          </w:pPr>
          <w:hyperlink w:anchor="_Toc524848185" w:history="1">
            <w:r w:rsidR="00C550DB" w:rsidRPr="001C7785">
              <w:rPr>
                <w:rStyle w:val="Hyperlink"/>
                <w:rFonts w:eastAsia="Times New Roman"/>
                <w:noProof/>
              </w:rPr>
              <w:t>4.5.1</w:t>
            </w:r>
            <w:r w:rsidR="00C550DB">
              <w:rPr>
                <w:rFonts w:eastAsiaTheme="minorEastAsia"/>
                <w:noProof/>
                <w:lang w:bidi="ar-SA"/>
              </w:rPr>
              <w:tab/>
            </w:r>
            <w:r w:rsidR="00C550DB" w:rsidRPr="001C7785">
              <w:rPr>
                <w:rStyle w:val="Hyperlink"/>
                <w:noProof/>
              </w:rPr>
              <w:t>Estudiantes</w:t>
            </w:r>
            <w:r w:rsidR="00C550DB">
              <w:rPr>
                <w:noProof/>
                <w:webHidden/>
              </w:rPr>
              <w:tab/>
            </w:r>
            <w:r w:rsidR="00C550DB">
              <w:rPr>
                <w:noProof/>
                <w:webHidden/>
              </w:rPr>
              <w:fldChar w:fldCharType="begin"/>
            </w:r>
            <w:r w:rsidR="00C550DB">
              <w:rPr>
                <w:noProof/>
                <w:webHidden/>
              </w:rPr>
              <w:instrText xml:space="preserve"> PAGEREF _Toc524848185 \h </w:instrText>
            </w:r>
            <w:r w:rsidR="00C550DB">
              <w:rPr>
                <w:noProof/>
                <w:webHidden/>
              </w:rPr>
            </w:r>
            <w:r w:rsidR="00C550DB">
              <w:rPr>
                <w:noProof/>
                <w:webHidden/>
              </w:rPr>
              <w:fldChar w:fldCharType="separate"/>
            </w:r>
            <w:r w:rsidR="00C550DB">
              <w:rPr>
                <w:noProof/>
                <w:webHidden/>
              </w:rPr>
              <w:t>11</w:t>
            </w:r>
            <w:r w:rsidR="00C550DB">
              <w:rPr>
                <w:noProof/>
                <w:webHidden/>
              </w:rPr>
              <w:fldChar w:fldCharType="end"/>
            </w:r>
          </w:hyperlink>
        </w:p>
        <w:p w14:paraId="0FE04C63" w14:textId="61A995DA" w:rsidR="00C550DB" w:rsidRDefault="00B702A9">
          <w:pPr>
            <w:pStyle w:val="TOC3"/>
            <w:tabs>
              <w:tab w:val="left" w:pos="1080"/>
              <w:tab w:val="right" w:leader="dot" w:pos="8488"/>
            </w:tabs>
            <w:rPr>
              <w:rFonts w:eastAsiaTheme="minorEastAsia"/>
              <w:noProof/>
              <w:lang w:bidi="ar-SA"/>
            </w:rPr>
          </w:pPr>
          <w:hyperlink w:anchor="_Toc524848186" w:history="1">
            <w:r w:rsidR="00C550DB" w:rsidRPr="001C7785">
              <w:rPr>
                <w:rStyle w:val="Hyperlink"/>
                <w:rFonts w:eastAsia="Times New Roman"/>
                <w:noProof/>
              </w:rPr>
              <w:t>4.5.2</w:t>
            </w:r>
            <w:r w:rsidR="00C550DB">
              <w:rPr>
                <w:rFonts w:eastAsiaTheme="minorEastAsia"/>
                <w:noProof/>
                <w:lang w:bidi="ar-SA"/>
              </w:rPr>
              <w:tab/>
            </w:r>
            <w:r w:rsidR="00C550DB" w:rsidRPr="001C7785">
              <w:rPr>
                <w:rStyle w:val="Hyperlink"/>
                <w:noProof/>
              </w:rPr>
              <w:t>Requisitos de experiencia previa</w:t>
            </w:r>
            <w:r w:rsidR="00C550DB">
              <w:rPr>
                <w:noProof/>
                <w:webHidden/>
              </w:rPr>
              <w:tab/>
            </w:r>
            <w:r w:rsidR="00C550DB">
              <w:rPr>
                <w:noProof/>
                <w:webHidden/>
              </w:rPr>
              <w:fldChar w:fldCharType="begin"/>
            </w:r>
            <w:r w:rsidR="00C550DB">
              <w:rPr>
                <w:noProof/>
                <w:webHidden/>
              </w:rPr>
              <w:instrText xml:space="preserve"> PAGEREF _Toc524848186 \h </w:instrText>
            </w:r>
            <w:r w:rsidR="00C550DB">
              <w:rPr>
                <w:noProof/>
                <w:webHidden/>
              </w:rPr>
            </w:r>
            <w:r w:rsidR="00C550DB">
              <w:rPr>
                <w:noProof/>
                <w:webHidden/>
              </w:rPr>
              <w:fldChar w:fldCharType="separate"/>
            </w:r>
            <w:r w:rsidR="00C550DB">
              <w:rPr>
                <w:noProof/>
                <w:webHidden/>
              </w:rPr>
              <w:t>11</w:t>
            </w:r>
            <w:r w:rsidR="00C550DB">
              <w:rPr>
                <w:noProof/>
                <w:webHidden/>
              </w:rPr>
              <w:fldChar w:fldCharType="end"/>
            </w:r>
          </w:hyperlink>
        </w:p>
        <w:p w14:paraId="2ADF3E05" w14:textId="3BBF0832" w:rsidR="00C550DB" w:rsidRDefault="003A1D45">
          <w:pPr>
            <w:pStyle w:val="TOC3"/>
            <w:tabs>
              <w:tab w:val="left" w:pos="1080"/>
              <w:tab w:val="right" w:leader="dot" w:pos="8488"/>
            </w:tabs>
            <w:rPr>
              <w:rFonts w:eastAsiaTheme="minorEastAsia"/>
              <w:noProof/>
              <w:lang w:bidi="ar-SA"/>
            </w:rPr>
          </w:pPr>
          <w:r>
            <w:rPr>
              <w:rStyle w:val="Hyperlink"/>
              <w:rFonts w:eastAsia="Times New Roman"/>
            </w:rPr>
            <w:fldChar w:fldCharType="begin"/>
          </w:r>
          <w:r>
            <w:rPr>
              <w:rStyle w:val="Hyperlink"/>
              <w:rFonts w:eastAsia="Times New Roman"/>
              <w:noProof/>
            </w:rPr>
            <w:instrText xml:space="preserve"> HYPERLINK \l "_Toc524848187" </w:instrText>
          </w:r>
          <w:r>
            <w:rPr>
              <w:rStyle w:val="Hyperlink"/>
              <w:rFonts w:eastAsia="Times New Roman"/>
            </w:rPr>
            <w:fldChar w:fldCharType="separate"/>
          </w:r>
          <w:r w:rsidR="00C550DB" w:rsidRPr="001C7785">
            <w:rPr>
              <w:rStyle w:val="Hyperlink"/>
              <w:rFonts w:eastAsia="Times New Roman"/>
              <w:noProof/>
            </w:rPr>
            <w:t>4.5.3</w:t>
          </w:r>
          <w:r w:rsidR="00C550DB">
            <w:rPr>
              <w:rFonts w:eastAsiaTheme="minorEastAsia"/>
              <w:noProof/>
              <w:lang w:bidi="ar-SA"/>
            </w:rPr>
            <w:tab/>
          </w:r>
          <w:del w:id="24" w:author="Pedro Verdelho" w:date="2018-10-31T13:23:00Z">
            <w:r w:rsidR="00C550DB" w:rsidRPr="001C7785" w:rsidDel="006A3059">
              <w:rPr>
                <w:rStyle w:val="Hyperlink"/>
                <w:noProof/>
              </w:rPr>
              <w:delText>Formador</w:delText>
            </w:r>
          </w:del>
          <w:ins w:id="25" w:author="Pedro Verdelho" w:date="2018-10-31T13:23:00Z">
            <w:r w:rsidR="006A3059">
              <w:rPr>
                <w:rStyle w:val="Hyperlink"/>
                <w:noProof/>
              </w:rPr>
              <w:t>Capacitador</w:t>
            </w:r>
          </w:ins>
          <w:r w:rsidR="00C550DB" w:rsidRPr="001C7785">
            <w:rPr>
              <w:rStyle w:val="Hyperlink"/>
              <w:noProof/>
            </w:rPr>
            <w:t>es</w:t>
          </w:r>
          <w:r w:rsidR="00C550DB">
            <w:rPr>
              <w:noProof/>
              <w:webHidden/>
            </w:rPr>
            <w:tab/>
          </w:r>
          <w:r w:rsidR="00C550DB">
            <w:rPr>
              <w:noProof/>
              <w:webHidden/>
            </w:rPr>
            <w:fldChar w:fldCharType="begin"/>
          </w:r>
          <w:r w:rsidR="00C550DB">
            <w:rPr>
              <w:noProof/>
              <w:webHidden/>
            </w:rPr>
            <w:instrText xml:space="preserve"> PAGEREF _Toc524848187 \h </w:instrText>
          </w:r>
          <w:r w:rsidR="00C550DB">
            <w:rPr>
              <w:noProof/>
              <w:webHidden/>
            </w:rPr>
          </w:r>
          <w:r w:rsidR="00C550DB">
            <w:rPr>
              <w:noProof/>
              <w:webHidden/>
            </w:rPr>
            <w:fldChar w:fldCharType="separate"/>
          </w:r>
          <w:r w:rsidR="00C550DB">
            <w:rPr>
              <w:noProof/>
              <w:webHidden/>
            </w:rPr>
            <w:t>11</w:t>
          </w:r>
          <w:r w:rsidR="00C550DB">
            <w:rPr>
              <w:noProof/>
              <w:webHidden/>
            </w:rPr>
            <w:fldChar w:fldCharType="end"/>
          </w:r>
          <w:r>
            <w:rPr>
              <w:noProof/>
            </w:rPr>
            <w:fldChar w:fldCharType="end"/>
          </w:r>
        </w:p>
        <w:p w14:paraId="515B074E" w14:textId="615E9366" w:rsidR="00C550DB" w:rsidRDefault="00B702A9">
          <w:pPr>
            <w:pStyle w:val="TOC3"/>
            <w:tabs>
              <w:tab w:val="left" w:pos="1080"/>
              <w:tab w:val="right" w:leader="dot" w:pos="8488"/>
            </w:tabs>
            <w:rPr>
              <w:rFonts w:eastAsiaTheme="minorEastAsia"/>
              <w:noProof/>
              <w:lang w:bidi="ar-SA"/>
            </w:rPr>
          </w:pPr>
          <w:hyperlink w:anchor="_Toc524848188" w:history="1">
            <w:r w:rsidR="00C550DB" w:rsidRPr="001C7785">
              <w:rPr>
                <w:rStyle w:val="Hyperlink"/>
                <w:rFonts w:eastAsia="Times New Roman"/>
                <w:noProof/>
              </w:rPr>
              <w:t>4.5.4</w:t>
            </w:r>
            <w:r w:rsidR="00C550DB">
              <w:rPr>
                <w:rFonts w:eastAsiaTheme="minorEastAsia"/>
                <w:noProof/>
                <w:lang w:bidi="ar-SA"/>
              </w:rPr>
              <w:tab/>
            </w:r>
            <w:r w:rsidR="00C550DB" w:rsidRPr="001C7785">
              <w:rPr>
                <w:rStyle w:val="Hyperlink"/>
                <w:noProof/>
              </w:rPr>
              <w:t>Requisitos de experiencia previa</w:t>
            </w:r>
            <w:r w:rsidR="00C550DB">
              <w:rPr>
                <w:noProof/>
                <w:webHidden/>
              </w:rPr>
              <w:tab/>
            </w:r>
            <w:r w:rsidR="00C550DB">
              <w:rPr>
                <w:noProof/>
                <w:webHidden/>
              </w:rPr>
              <w:fldChar w:fldCharType="begin"/>
            </w:r>
            <w:r w:rsidR="00C550DB">
              <w:rPr>
                <w:noProof/>
                <w:webHidden/>
              </w:rPr>
              <w:instrText xml:space="preserve"> PAGEREF _Toc524848188 \h </w:instrText>
            </w:r>
            <w:r w:rsidR="00C550DB">
              <w:rPr>
                <w:noProof/>
                <w:webHidden/>
              </w:rPr>
            </w:r>
            <w:r w:rsidR="00C550DB">
              <w:rPr>
                <w:noProof/>
                <w:webHidden/>
              </w:rPr>
              <w:fldChar w:fldCharType="separate"/>
            </w:r>
            <w:r w:rsidR="00C550DB">
              <w:rPr>
                <w:noProof/>
                <w:webHidden/>
              </w:rPr>
              <w:t>11</w:t>
            </w:r>
            <w:r w:rsidR="00C550DB">
              <w:rPr>
                <w:noProof/>
                <w:webHidden/>
              </w:rPr>
              <w:fldChar w:fldCharType="end"/>
            </w:r>
          </w:hyperlink>
        </w:p>
        <w:p w14:paraId="2C340BBC" w14:textId="31C71B15" w:rsidR="00C550DB" w:rsidRDefault="00B702A9">
          <w:pPr>
            <w:pStyle w:val="TOC2"/>
            <w:tabs>
              <w:tab w:val="left" w:pos="720"/>
              <w:tab w:val="right" w:leader="dot" w:pos="8488"/>
            </w:tabs>
            <w:rPr>
              <w:rFonts w:eastAsiaTheme="minorEastAsia"/>
              <w:b w:val="0"/>
              <w:bCs w:val="0"/>
              <w:noProof/>
              <w:lang w:bidi="ar-SA"/>
            </w:rPr>
          </w:pPr>
          <w:hyperlink w:anchor="_Toc524848189" w:history="1">
            <w:r w:rsidR="00C550DB" w:rsidRPr="001C7785">
              <w:rPr>
                <w:rStyle w:val="Hyperlink"/>
                <w:rFonts w:eastAsia="Times New Roman"/>
                <w:noProof/>
                <w14:scene3d>
                  <w14:camera w14:prst="orthographicFront"/>
                  <w14:lightRig w14:rig="threePt" w14:dir="t">
                    <w14:rot w14:lat="0" w14:lon="0" w14:rev="0"/>
                  </w14:lightRig>
                </w14:scene3d>
              </w:rPr>
              <w:t>4.6</w:t>
            </w:r>
            <w:r w:rsidR="00C550DB">
              <w:rPr>
                <w:rFonts w:eastAsiaTheme="minorEastAsia"/>
                <w:b w:val="0"/>
                <w:bCs w:val="0"/>
                <w:noProof/>
                <w:lang w:bidi="ar-SA"/>
              </w:rPr>
              <w:tab/>
            </w:r>
            <w:r w:rsidR="00C550DB" w:rsidRPr="001C7785">
              <w:rPr>
                <w:rStyle w:val="Hyperlink"/>
                <w:noProof/>
              </w:rPr>
              <w:t>Recursos</w:t>
            </w:r>
            <w:r w:rsidR="00C550DB">
              <w:rPr>
                <w:noProof/>
                <w:webHidden/>
              </w:rPr>
              <w:tab/>
            </w:r>
            <w:r w:rsidR="00C550DB">
              <w:rPr>
                <w:noProof/>
                <w:webHidden/>
              </w:rPr>
              <w:fldChar w:fldCharType="begin"/>
            </w:r>
            <w:r w:rsidR="00C550DB">
              <w:rPr>
                <w:noProof/>
                <w:webHidden/>
              </w:rPr>
              <w:instrText xml:space="preserve"> PAGEREF _Toc524848189 \h </w:instrText>
            </w:r>
            <w:r w:rsidR="00C550DB">
              <w:rPr>
                <w:noProof/>
                <w:webHidden/>
              </w:rPr>
            </w:r>
            <w:r w:rsidR="00C550DB">
              <w:rPr>
                <w:noProof/>
                <w:webHidden/>
              </w:rPr>
              <w:fldChar w:fldCharType="separate"/>
            </w:r>
            <w:r w:rsidR="00C550DB">
              <w:rPr>
                <w:noProof/>
                <w:webHidden/>
              </w:rPr>
              <w:t>11</w:t>
            </w:r>
            <w:r w:rsidR="00C550DB">
              <w:rPr>
                <w:noProof/>
                <w:webHidden/>
              </w:rPr>
              <w:fldChar w:fldCharType="end"/>
            </w:r>
          </w:hyperlink>
        </w:p>
        <w:p w14:paraId="63B30150" w14:textId="6FDEBC28" w:rsidR="00C550DB" w:rsidRDefault="003A1D45">
          <w:pPr>
            <w:pStyle w:val="TOC2"/>
            <w:tabs>
              <w:tab w:val="left" w:pos="720"/>
              <w:tab w:val="right" w:leader="dot" w:pos="8488"/>
            </w:tabs>
            <w:rPr>
              <w:rFonts w:eastAsiaTheme="minorEastAsia"/>
              <w:b w:val="0"/>
              <w:bCs w:val="0"/>
              <w:noProof/>
              <w:lang w:bidi="ar-SA"/>
            </w:rPr>
          </w:pPr>
          <w:r>
            <w:rPr>
              <w:rStyle w:val="Hyperlink"/>
              <w:rFonts w:eastAsia="Calibri"/>
              <w14:scene3d>
                <w14:camera w14:prst="orthographicFront"/>
                <w14:lightRig w14:rig="threePt" w14:dir="t">
                  <w14:rot w14:lat="0" w14:lon="0" w14:rev="0"/>
                </w14:lightRig>
              </w14:scene3d>
            </w:rPr>
            <w:fldChar w:fldCharType="begin"/>
          </w:r>
          <w:r>
            <w:rPr>
              <w:rStyle w:val="Hyperlink"/>
              <w:rFonts w:eastAsia="Calibri"/>
              <w:noProof/>
              <w14:scene3d>
                <w14:camera w14:prst="orthographicFront"/>
                <w14:lightRig w14:rig="threePt" w14:dir="t">
                  <w14:rot w14:lat="0" w14:lon="0" w14:rev="0"/>
                </w14:lightRig>
              </w14:scene3d>
            </w:rPr>
            <w:instrText xml:space="preserve"> HYPERLINK \l "_Toc524848190" </w:instrText>
          </w:r>
          <w:r>
            <w:rPr>
              <w:rStyle w:val="Hyperlink"/>
              <w:rFonts w:eastAsia="Calibri"/>
              <w14:scene3d>
                <w14:camera w14:prst="orthographicFront"/>
                <w14:lightRig w14:rig="threePt" w14:dir="t">
                  <w14:rot w14:lat="0" w14:lon="0" w14:rev="0"/>
                </w14:lightRig>
              </w14:scene3d>
            </w:rPr>
            <w:fldChar w:fldCharType="separate"/>
          </w:r>
          <w:r w:rsidR="00C550DB" w:rsidRPr="001C7785">
            <w:rPr>
              <w:rStyle w:val="Hyperlink"/>
              <w:rFonts w:eastAsia="Calibri"/>
              <w:noProof/>
              <w14:scene3d>
                <w14:camera w14:prst="orthographicFront"/>
                <w14:lightRig w14:rig="threePt" w14:dir="t">
                  <w14:rot w14:lat="0" w14:lon="0" w14:rev="0"/>
                </w14:lightRig>
              </w14:scene3d>
            </w:rPr>
            <w:t>4.7</w:t>
          </w:r>
          <w:r w:rsidR="00C550DB">
            <w:rPr>
              <w:rFonts w:eastAsiaTheme="minorEastAsia"/>
              <w:b w:val="0"/>
              <w:bCs w:val="0"/>
              <w:noProof/>
              <w:lang w:bidi="ar-SA"/>
            </w:rPr>
            <w:tab/>
          </w:r>
          <w:ins w:id="26" w:author="Pedro Verdelho" w:date="2018-10-30T08:48:00Z">
            <w:r w:rsidR="005C1DB8">
              <w:rPr>
                <w:rFonts w:eastAsiaTheme="minorEastAsia"/>
                <w:b w:val="0"/>
                <w:bCs w:val="0"/>
                <w:noProof/>
                <w:lang w:bidi="ar-SA"/>
              </w:rPr>
              <w:t>V</w:t>
            </w:r>
          </w:ins>
          <w:ins w:id="27" w:author="Pedro Verdelho" w:date="2018-10-30T08:49:00Z">
            <w:r w:rsidR="005C1DB8">
              <w:rPr>
                <w:rFonts w:eastAsiaTheme="minorEastAsia"/>
                <w:b w:val="0"/>
                <w:bCs w:val="0"/>
                <w:noProof/>
                <w:lang w:bidi="ar-SA"/>
              </w:rPr>
              <w:t>alor</w:t>
            </w:r>
          </w:ins>
          <w:del w:id="28" w:author="Pedro Verdelho" w:date="2018-10-30T08:49:00Z">
            <w:r w:rsidR="00C550DB" w:rsidRPr="001C7785" w:rsidDel="005C1DB8">
              <w:rPr>
                <w:rStyle w:val="Hyperlink"/>
                <w:noProof/>
              </w:rPr>
              <w:delText>Evalu</w:delText>
            </w:r>
          </w:del>
          <w:r w:rsidR="00C550DB" w:rsidRPr="001C7785">
            <w:rPr>
              <w:rStyle w:val="Hyperlink"/>
              <w:noProof/>
            </w:rPr>
            <w:t>ación</w:t>
          </w:r>
          <w:r w:rsidR="00C550DB">
            <w:rPr>
              <w:noProof/>
              <w:webHidden/>
            </w:rPr>
            <w:tab/>
          </w:r>
          <w:r w:rsidR="00C550DB">
            <w:rPr>
              <w:noProof/>
              <w:webHidden/>
            </w:rPr>
            <w:fldChar w:fldCharType="begin"/>
          </w:r>
          <w:r w:rsidR="00C550DB">
            <w:rPr>
              <w:noProof/>
              <w:webHidden/>
            </w:rPr>
            <w:instrText xml:space="preserve"> PAGEREF _Toc524848190 \h </w:instrText>
          </w:r>
          <w:r w:rsidR="00C550DB">
            <w:rPr>
              <w:noProof/>
              <w:webHidden/>
            </w:rPr>
          </w:r>
          <w:r w:rsidR="00C550DB">
            <w:rPr>
              <w:noProof/>
              <w:webHidden/>
            </w:rPr>
            <w:fldChar w:fldCharType="separate"/>
          </w:r>
          <w:r w:rsidR="00C550DB">
            <w:rPr>
              <w:noProof/>
              <w:webHidden/>
            </w:rPr>
            <w:t>12</w:t>
          </w:r>
          <w:r w:rsidR="00C550DB">
            <w:rPr>
              <w:noProof/>
              <w:webHidden/>
            </w:rPr>
            <w:fldChar w:fldCharType="end"/>
          </w:r>
          <w:r>
            <w:rPr>
              <w:noProof/>
            </w:rPr>
            <w:fldChar w:fldCharType="end"/>
          </w:r>
        </w:p>
        <w:p w14:paraId="654647FB" w14:textId="6DBDABFC"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"_Toc524848191"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4.8</w:t>
          </w:r>
          <w:r w:rsidR="00C550DB">
            <w:rPr>
              <w:rFonts w:eastAsiaTheme="minorEastAsia"/>
              <w:b w:val="0"/>
              <w:bCs w:val="0"/>
              <w:noProof/>
              <w:lang w:bidi="ar-SA"/>
            </w:rPr>
            <w:tab/>
          </w:r>
          <w:r w:rsidR="00C550DB" w:rsidRPr="001C7785">
            <w:rPr>
              <w:rStyle w:val="Hyperlink"/>
              <w:noProof/>
            </w:rPr>
            <w:t>Objetivos del curso y</w:t>
          </w:r>
          <w:ins w:id="29" w:author="Pedro Verdelho" w:date="2018-10-30T08:44:00Z">
            <w:r>
              <w:rPr>
                <w:rStyle w:val="Hyperlink"/>
                <w:noProof/>
              </w:rPr>
              <w:t xml:space="preserve"> de</w:t>
            </w:r>
          </w:ins>
          <w:r w:rsidR="00C550DB" w:rsidRPr="001C7785">
            <w:rPr>
              <w:rStyle w:val="Hyperlink"/>
              <w:noProof/>
            </w:rPr>
            <w:t xml:space="preserve"> la</w:t>
          </w:r>
          <w:ins w:id="30" w:author="Pedro Verdelho" w:date="2018-10-30T08:44:00Z">
            <w:r>
              <w:rPr>
                <w:rStyle w:val="Hyperlink"/>
                <w:noProof/>
              </w:rPr>
              <w:t>s</w:t>
            </w:r>
          </w:ins>
          <w:r w:rsidR="00C550DB" w:rsidRPr="001C7785">
            <w:rPr>
              <w:rStyle w:val="Hyperlink"/>
              <w:noProof/>
            </w:rPr>
            <w:t xml:space="preserve"> lección</w:t>
          </w:r>
          <w:ins w:id="31" w:author="Pedro Verdelho" w:date="2018-10-30T08:44:00Z">
            <w:r>
              <w:rPr>
                <w:rStyle w:val="Hyperlink"/>
                <w:noProof/>
              </w:rPr>
              <w:t>es</w:t>
            </w:r>
          </w:ins>
          <w:r w:rsidR="00C550DB">
            <w:rPr>
              <w:noProof/>
              <w:webHidden/>
            </w:rPr>
            <w:tab/>
          </w:r>
          <w:r w:rsidR="00C550DB">
            <w:rPr>
              <w:noProof/>
              <w:webHidden/>
            </w:rPr>
            <w:fldChar w:fldCharType="begin"/>
          </w:r>
          <w:r w:rsidR="00C550DB">
            <w:rPr>
              <w:noProof/>
              <w:webHidden/>
            </w:rPr>
            <w:instrText xml:space="preserve"> PAGEREF _Toc524848191 \h </w:instrText>
          </w:r>
          <w:r w:rsidR="00C550DB">
            <w:rPr>
              <w:noProof/>
              <w:webHidden/>
            </w:rPr>
          </w:r>
          <w:r w:rsidR="00C550DB">
            <w:rPr>
              <w:noProof/>
              <w:webHidden/>
            </w:rPr>
            <w:fldChar w:fldCharType="separate"/>
          </w:r>
          <w:r w:rsidR="00C550DB">
            <w:rPr>
              <w:noProof/>
              <w:webHidden/>
            </w:rPr>
            <w:t>12</w:t>
          </w:r>
          <w:r w:rsidR="00C550DB">
            <w:rPr>
              <w:noProof/>
              <w:webHidden/>
            </w:rPr>
            <w:fldChar w:fldCharType="end"/>
          </w:r>
          <w:r>
            <w:rPr>
              <w:noProof/>
            </w:rPr>
            <w:fldChar w:fldCharType="end"/>
          </w:r>
        </w:p>
        <w:p w14:paraId="544453EE" w14:textId="66FE73A3" w:rsidR="00C550DB" w:rsidRDefault="00B702A9">
          <w:pPr>
            <w:pStyle w:val="TOC2"/>
            <w:tabs>
              <w:tab w:val="left" w:pos="720"/>
              <w:tab w:val="right" w:leader="dot" w:pos="8488"/>
            </w:tabs>
            <w:rPr>
              <w:rFonts w:eastAsiaTheme="minorEastAsia"/>
              <w:b w:val="0"/>
              <w:bCs w:val="0"/>
              <w:noProof/>
              <w:lang w:bidi="ar-SA"/>
            </w:rPr>
          </w:pPr>
          <w:hyperlink w:anchor="_Toc524848192" w:history="1">
            <w:r w:rsidR="00C550DB" w:rsidRPr="001C7785">
              <w:rPr>
                <w:rStyle w:val="Hyperlink"/>
                <w:rFonts w:eastAsia="Calibri"/>
                <w:noProof/>
                <w14:scene3d>
                  <w14:camera w14:prst="orthographicFront"/>
                  <w14:lightRig w14:rig="threePt" w14:dir="t">
                    <w14:rot w14:lat="0" w14:lon="0" w14:rev="0"/>
                  </w14:lightRig>
                </w14:scene3d>
              </w:rPr>
              <w:t>4.9</w:t>
            </w:r>
            <w:r w:rsidR="00C550DB">
              <w:rPr>
                <w:rFonts w:eastAsiaTheme="minorEastAsia"/>
                <w:b w:val="0"/>
                <w:bCs w:val="0"/>
                <w:noProof/>
                <w:lang w:bidi="ar-SA"/>
              </w:rPr>
              <w:tab/>
            </w:r>
            <w:r w:rsidR="00C550DB" w:rsidRPr="001C7785">
              <w:rPr>
                <w:rStyle w:val="Hyperlink"/>
                <w:noProof/>
              </w:rPr>
              <w:t>Calendario sugerido</w:t>
            </w:r>
            <w:r w:rsidR="00C550DB">
              <w:rPr>
                <w:noProof/>
                <w:webHidden/>
              </w:rPr>
              <w:tab/>
            </w:r>
            <w:r w:rsidR="00C550DB">
              <w:rPr>
                <w:noProof/>
                <w:webHidden/>
              </w:rPr>
              <w:fldChar w:fldCharType="begin"/>
            </w:r>
            <w:r w:rsidR="00C550DB">
              <w:rPr>
                <w:noProof/>
                <w:webHidden/>
              </w:rPr>
              <w:instrText xml:space="preserve"> PAGEREF _Toc524848192 \h </w:instrText>
            </w:r>
            <w:r w:rsidR="00C550DB">
              <w:rPr>
                <w:noProof/>
                <w:webHidden/>
              </w:rPr>
            </w:r>
            <w:r w:rsidR="00C550DB">
              <w:rPr>
                <w:noProof/>
                <w:webHidden/>
              </w:rPr>
              <w:fldChar w:fldCharType="separate"/>
            </w:r>
            <w:r w:rsidR="00C550DB">
              <w:rPr>
                <w:noProof/>
                <w:webHidden/>
              </w:rPr>
              <w:t>17</w:t>
            </w:r>
            <w:r w:rsidR="00C550DB">
              <w:rPr>
                <w:noProof/>
                <w:webHidden/>
              </w:rPr>
              <w:fldChar w:fldCharType="end"/>
            </w:r>
          </w:hyperlink>
        </w:p>
        <w:p w14:paraId="5C54B2F1" w14:textId="6A826F1A" w:rsidR="00C550DB" w:rsidRDefault="00B702A9">
          <w:pPr>
            <w:pStyle w:val="TOC1"/>
            <w:rPr>
              <w:rFonts w:eastAsiaTheme="minorEastAsia"/>
              <w:bCs w:val="0"/>
              <w:sz w:val="22"/>
              <w:szCs w:val="22"/>
              <w:lang w:bidi="ar-SA"/>
            </w:rPr>
          </w:pPr>
          <w:hyperlink w:anchor="_Toc524848193" w:history="1">
            <w:r w:rsidR="00C550DB" w:rsidRPr="001C7785">
              <w:rPr>
                <w:rStyle w:val="Hyperlink"/>
                <w:rFonts w:eastAsia="Calibri"/>
              </w:rPr>
              <w:t>5</w:t>
            </w:r>
            <w:r w:rsidR="00C550DB">
              <w:rPr>
                <w:rFonts w:eastAsiaTheme="minorEastAsia"/>
                <w:bCs w:val="0"/>
                <w:sz w:val="22"/>
                <w:szCs w:val="22"/>
                <w:lang w:bidi="ar-SA"/>
              </w:rPr>
              <w:tab/>
            </w:r>
            <w:r w:rsidR="00C550DB" w:rsidRPr="001C7785">
              <w:rPr>
                <w:rStyle w:val="Hyperlink"/>
              </w:rPr>
              <w:t>Contactos clave</w:t>
            </w:r>
            <w:r w:rsidR="00C550DB">
              <w:rPr>
                <w:webHidden/>
              </w:rPr>
              <w:tab/>
            </w:r>
            <w:r w:rsidR="00C550DB">
              <w:rPr>
                <w:webHidden/>
              </w:rPr>
              <w:fldChar w:fldCharType="begin"/>
            </w:r>
            <w:r w:rsidR="00C550DB">
              <w:rPr>
                <w:webHidden/>
              </w:rPr>
              <w:instrText xml:space="preserve"> PAGEREF _Toc524848193 \h </w:instrText>
            </w:r>
            <w:r w:rsidR="00C550DB">
              <w:rPr>
                <w:webHidden/>
              </w:rPr>
            </w:r>
            <w:r w:rsidR="00C550DB">
              <w:rPr>
                <w:webHidden/>
              </w:rPr>
              <w:fldChar w:fldCharType="separate"/>
            </w:r>
            <w:r w:rsidR="00C550DB">
              <w:rPr>
                <w:webHidden/>
              </w:rPr>
              <w:t>18</w:t>
            </w:r>
            <w:r w:rsidR="00C550DB">
              <w:rPr>
                <w:webHidden/>
              </w:rPr>
              <w:fldChar w:fldCharType="end"/>
            </w:r>
          </w:hyperlink>
        </w:p>
        <w:p w14:paraId="3861AD74" w14:textId="13D48634" w:rsidR="00C550DB" w:rsidRDefault="003A1D45">
          <w:pPr>
            <w:pStyle w:val="TOC1"/>
            <w:rPr>
              <w:rFonts w:eastAsiaTheme="minorEastAsia"/>
              <w:bCs w:val="0"/>
              <w:sz w:val="22"/>
              <w:szCs w:val="22"/>
              <w:lang w:bidi="ar-SA"/>
            </w:rPr>
          </w:pPr>
          <w:r>
            <w:rPr>
              <w:rStyle w:val="Hyperlink"/>
              <w:rFonts w:eastAsia="Calibri"/>
            </w:rPr>
            <w:fldChar w:fldCharType="begin"/>
          </w:r>
          <w:r>
            <w:rPr>
              <w:rStyle w:val="Hyperlink"/>
              <w:rFonts w:eastAsia="Calibri"/>
            </w:rPr>
            <w:instrText xml:space="preserve"> HYPERLINK \l "_Toc524848194" </w:instrText>
          </w:r>
          <w:r>
            <w:rPr>
              <w:rStyle w:val="Hyperlink"/>
              <w:rFonts w:eastAsia="Calibri"/>
            </w:rPr>
            <w:fldChar w:fldCharType="separate"/>
          </w:r>
          <w:r w:rsidR="00C550DB" w:rsidRPr="001C7785">
            <w:rPr>
              <w:rStyle w:val="Hyperlink"/>
              <w:rFonts w:eastAsia="Calibri"/>
            </w:rPr>
            <w:t>6</w:t>
          </w:r>
          <w:r w:rsidR="00C550DB">
            <w:rPr>
              <w:rFonts w:eastAsiaTheme="minorEastAsia"/>
              <w:bCs w:val="0"/>
              <w:sz w:val="22"/>
              <w:szCs w:val="22"/>
              <w:lang w:bidi="ar-SA"/>
            </w:rPr>
            <w:tab/>
          </w:r>
          <w:r w:rsidR="00C550DB" w:rsidRPr="001C7785">
            <w:rPr>
              <w:rStyle w:val="Hyperlink"/>
            </w:rPr>
            <w:t>Plane</w:t>
          </w:r>
          <w:del w:id="32" w:author="Pedro Verdelho" w:date="2018-10-30T08:44:00Z">
            <w:r w:rsidR="00C550DB" w:rsidRPr="001C7785" w:rsidDel="003A1D45">
              <w:rPr>
                <w:rStyle w:val="Hyperlink"/>
              </w:rPr>
              <w:delText>s</w:delText>
            </w:r>
          </w:del>
          <w:r w:rsidR="00C550DB" w:rsidRPr="001C7785">
            <w:rPr>
              <w:rStyle w:val="Hyperlink"/>
            </w:rPr>
            <w:t xml:space="preserve"> de </w:t>
          </w:r>
          <w:ins w:id="33" w:author="Pedro Verdelho" w:date="2018-10-30T08:45:00Z">
            <w:r>
              <w:rPr>
                <w:rStyle w:val="Hyperlink"/>
              </w:rPr>
              <w:t xml:space="preserve">las </w:t>
            </w:r>
          </w:ins>
          <w:r w:rsidR="00C550DB" w:rsidRPr="001C7785">
            <w:rPr>
              <w:rStyle w:val="Hyperlink"/>
            </w:rPr>
            <w:t>lecciones</w:t>
          </w:r>
          <w:r w:rsidR="00C550DB">
            <w:rPr>
              <w:webHidden/>
            </w:rPr>
            <w:tab/>
          </w:r>
          <w:r w:rsidR="00C550DB">
            <w:rPr>
              <w:webHidden/>
            </w:rPr>
            <w:fldChar w:fldCharType="begin"/>
          </w:r>
          <w:r w:rsidR="00C550DB">
            <w:rPr>
              <w:webHidden/>
            </w:rPr>
            <w:instrText xml:space="preserve"> PAGEREF _Toc524848194 \h </w:instrText>
          </w:r>
          <w:r w:rsidR="00C550DB">
            <w:rPr>
              <w:webHidden/>
            </w:rPr>
          </w:r>
          <w:r w:rsidR="00C550DB">
            <w:rPr>
              <w:webHidden/>
            </w:rPr>
            <w:fldChar w:fldCharType="separate"/>
          </w:r>
          <w:r w:rsidR="00C550DB">
            <w:rPr>
              <w:webHidden/>
            </w:rPr>
            <w:t>19</w:t>
          </w:r>
          <w:r w:rsidR="00C550DB">
            <w:rPr>
              <w:webHidden/>
            </w:rPr>
            <w:fldChar w:fldCharType="end"/>
          </w:r>
          <w:r>
            <w:fldChar w:fldCharType="end"/>
          </w:r>
        </w:p>
        <w:p w14:paraId="1648162E" w14:textId="1B8A7D68"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"_Toc524848195"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6.1</w:t>
          </w:r>
          <w:r w:rsidR="00C550DB">
            <w:rPr>
              <w:rFonts w:eastAsiaTheme="minorEastAsia"/>
              <w:b w:val="0"/>
              <w:bCs w:val="0"/>
              <w:noProof/>
              <w:lang w:bidi="ar-SA"/>
            </w:rPr>
            <w:tab/>
          </w:r>
          <w:r w:rsidR="00C550DB" w:rsidRPr="001C7785">
            <w:rPr>
              <w:rStyle w:val="Hyperlink"/>
              <w:noProof/>
            </w:rPr>
            <w:t>Lección 1.1.1 Apertura del curso</w:t>
          </w:r>
          <w:ins w:id="34" w:author="Pedro Verdelho" w:date="2018-10-31T12:40:00Z">
            <w:r w:rsidR="006E7DCE">
              <w:rPr>
                <w:rStyle w:val="Hyperlink"/>
                <w:noProof/>
              </w:rPr>
              <w:t xml:space="preserve"> y introduc</w:t>
            </w:r>
          </w:ins>
          <w:ins w:id="35" w:author="Pedro Verdelho" w:date="2018-10-31T12:41:00Z">
            <w:r w:rsidR="006E7DCE">
              <w:rPr>
                <w:rStyle w:val="Hyperlink"/>
                <w:noProof/>
              </w:rPr>
              <w:t>c</w:t>
            </w:r>
          </w:ins>
          <w:ins w:id="36" w:author="Pedro Verdelho" w:date="2018-10-31T12:40:00Z">
            <w:r w:rsidR="006E7DCE">
              <w:rPr>
                <w:rStyle w:val="Hyperlink"/>
                <w:noProof/>
              </w:rPr>
              <w:t>i</w:t>
            </w:r>
          </w:ins>
          <w:ins w:id="37" w:author="Pedro Verdelho" w:date="2018-10-31T12:41:00Z">
            <w:r w:rsidR="006E7DCE">
              <w:rPr>
                <w:rStyle w:val="Hyperlink"/>
                <w:noProof/>
              </w:rPr>
              <w:t>ó</w:t>
            </w:r>
          </w:ins>
          <w:ins w:id="38" w:author="Pedro Verdelho" w:date="2018-10-31T12:40:00Z">
            <w:r w:rsidR="006E7DCE">
              <w:rPr>
                <w:rStyle w:val="Hyperlink"/>
                <w:noProof/>
              </w:rPr>
              <w:t>n</w:t>
            </w:r>
          </w:ins>
          <w:r w:rsidR="00C550DB">
            <w:rPr>
              <w:noProof/>
              <w:webHidden/>
            </w:rPr>
            <w:tab/>
          </w:r>
          <w:r w:rsidR="00C550DB">
            <w:rPr>
              <w:noProof/>
              <w:webHidden/>
            </w:rPr>
            <w:fldChar w:fldCharType="begin"/>
          </w:r>
          <w:r w:rsidR="00C550DB">
            <w:rPr>
              <w:noProof/>
              <w:webHidden/>
            </w:rPr>
            <w:instrText xml:space="preserve"> PAGEREF _Toc524848195 \h </w:instrText>
          </w:r>
          <w:r w:rsidR="00C550DB">
            <w:rPr>
              <w:noProof/>
              <w:webHidden/>
            </w:rPr>
          </w:r>
          <w:r w:rsidR="00C550DB">
            <w:rPr>
              <w:noProof/>
              <w:webHidden/>
            </w:rPr>
            <w:fldChar w:fldCharType="separate"/>
          </w:r>
          <w:r w:rsidR="00C550DB">
            <w:rPr>
              <w:noProof/>
              <w:webHidden/>
            </w:rPr>
            <w:t>19</w:t>
          </w:r>
          <w:r w:rsidR="00C550DB">
            <w:rPr>
              <w:noProof/>
              <w:webHidden/>
            </w:rPr>
            <w:fldChar w:fldCharType="end"/>
          </w:r>
          <w:r>
            <w:rPr>
              <w:noProof/>
            </w:rPr>
            <w:fldChar w:fldCharType="end"/>
          </w:r>
        </w:p>
        <w:p w14:paraId="6687B0C9" w14:textId="3B5B8647" w:rsidR="00C550DB" w:rsidRDefault="00B702A9">
          <w:pPr>
            <w:pStyle w:val="TOC2"/>
            <w:tabs>
              <w:tab w:val="left" w:pos="720"/>
              <w:tab w:val="right" w:leader="dot" w:pos="8488"/>
            </w:tabs>
            <w:rPr>
              <w:rFonts w:eastAsiaTheme="minorEastAsia"/>
              <w:b w:val="0"/>
              <w:bCs w:val="0"/>
              <w:noProof/>
              <w:lang w:bidi="ar-SA"/>
            </w:rPr>
          </w:pPr>
          <w:hyperlink w:anchor="_Toc524848196" w:history="1">
            <w:r w:rsidR="00C550DB" w:rsidRPr="001C7785">
              <w:rPr>
                <w:rStyle w:val="Hyperlink"/>
                <w:rFonts w:eastAsia="Times New Roman"/>
                <w:noProof/>
                <w14:scene3d>
                  <w14:camera w14:prst="orthographicFront"/>
                  <w14:lightRig w14:rig="threePt" w14:dir="t">
                    <w14:rot w14:lat="0" w14:lon="0" w14:rev="0"/>
                  </w14:lightRig>
                </w14:scene3d>
              </w:rPr>
              <w:t>6.2</w:t>
            </w:r>
            <w:r w:rsidR="00C550DB">
              <w:rPr>
                <w:rFonts w:eastAsiaTheme="minorEastAsia"/>
                <w:b w:val="0"/>
                <w:bCs w:val="0"/>
                <w:noProof/>
                <w:lang w:bidi="ar-SA"/>
              </w:rPr>
              <w:tab/>
            </w:r>
            <w:r w:rsidR="00C550DB" w:rsidRPr="001C7785">
              <w:rPr>
                <w:rStyle w:val="Hyperlink"/>
                <w:noProof/>
              </w:rPr>
              <w:t>Lección 1.1.2 Introducción a la ciberdelincuencia: amenazas, tendencias y desafíos</w:t>
            </w:r>
            <w:r w:rsidR="00C550DB">
              <w:rPr>
                <w:noProof/>
                <w:webHidden/>
              </w:rPr>
              <w:tab/>
            </w:r>
            <w:r w:rsidR="00C550DB">
              <w:rPr>
                <w:noProof/>
                <w:webHidden/>
              </w:rPr>
              <w:fldChar w:fldCharType="begin"/>
            </w:r>
            <w:r w:rsidR="00C550DB">
              <w:rPr>
                <w:noProof/>
                <w:webHidden/>
              </w:rPr>
              <w:instrText xml:space="preserve"> PAGEREF _Toc524848196 \h </w:instrText>
            </w:r>
            <w:r w:rsidR="00C550DB">
              <w:rPr>
                <w:noProof/>
                <w:webHidden/>
              </w:rPr>
            </w:r>
            <w:r w:rsidR="00C550DB">
              <w:rPr>
                <w:noProof/>
                <w:webHidden/>
              </w:rPr>
              <w:fldChar w:fldCharType="separate"/>
            </w:r>
            <w:r w:rsidR="00C550DB">
              <w:rPr>
                <w:noProof/>
                <w:webHidden/>
              </w:rPr>
              <w:t>23</w:t>
            </w:r>
            <w:r w:rsidR="00C550DB">
              <w:rPr>
                <w:noProof/>
                <w:webHidden/>
              </w:rPr>
              <w:fldChar w:fldCharType="end"/>
            </w:r>
          </w:hyperlink>
        </w:p>
        <w:p w14:paraId="7E95F332" w14:textId="174DAA09"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lastRenderedPageBreak/>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"_Toc524848197"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6.3</w:t>
          </w:r>
          <w:r w:rsidR="00C550DB">
            <w:rPr>
              <w:rFonts w:eastAsiaTheme="minorEastAsia"/>
              <w:b w:val="0"/>
              <w:bCs w:val="0"/>
              <w:noProof/>
              <w:lang w:bidi="ar-SA"/>
            </w:rPr>
            <w:tab/>
          </w:r>
          <w:r w:rsidR="00C550DB" w:rsidRPr="001C7785">
            <w:rPr>
              <w:rStyle w:val="Hyperlink"/>
              <w:noProof/>
            </w:rPr>
            <w:t xml:space="preserve">Lecciones 1.1.3, 1.1.4 y 1.2.1 </w:t>
          </w:r>
          <w:del w:id="39" w:author="Pedro Verdelho" w:date="2018-10-31T12:41:00Z">
            <w:r w:rsidR="00C550DB" w:rsidRPr="001C7785" w:rsidDel="006E7DCE">
              <w:rPr>
                <w:rStyle w:val="Hyperlink"/>
                <w:noProof/>
              </w:rPr>
              <w:delText>-</w:delText>
            </w:r>
          </w:del>
          <w:ins w:id="40" w:author="Pedro Verdelho" w:date="2018-10-31T12:41:00Z">
            <w:r w:rsidR="006E7DCE">
              <w:rPr>
                <w:rStyle w:val="Hyperlink"/>
                <w:noProof/>
              </w:rPr>
              <w:t>–</w:t>
            </w:r>
          </w:ins>
          <w:r w:rsidR="00C550DB" w:rsidRPr="001C7785">
            <w:rPr>
              <w:rStyle w:val="Hyperlink"/>
              <w:noProof/>
            </w:rPr>
            <w:t xml:space="preserve"> </w:t>
          </w:r>
          <w:ins w:id="41" w:author="Pedro Verdelho" w:date="2018-10-31T12:41:00Z">
            <w:r w:rsidR="006E7DCE">
              <w:rPr>
                <w:rStyle w:val="Hyperlink"/>
                <w:noProof/>
              </w:rPr>
              <w:t>Introducción a la t</w:t>
            </w:r>
          </w:ins>
          <w:del w:id="42" w:author="Pedro Verdelho" w:date="2018-10-31T12:41:00Z">
            <w:r w:rsidR="00C550DB" w:rsidRPr="001C7785" w:rsidDel="006E7DCE">
              <w:rPr>
                <w:rStyle w:val="Hyperlink"/>
                <w:noProof/>
              </w:rPr>
              <w:delText>T</w:delText>
            </w:r>
          </w:del>
          <w:r w:rsidR="00C550DB" w:rsidRPr="001C7785">
            <w:rPr>
              <w:rStyle w:val="Hyperlink"/>
              <w:noProof/>
            </w:rPr>
            <w:t>ecnología</w:t>
          </w:r>
          <w:r w:rsidR="00C550DB">
            <w:rPr>
              <w:noProof/>
              <w:webHidden/>
            </w:rPr>
            <w:tab/>
          </w:r>
          <w:r w:rsidR="00C550DB">
            <w:rPr>
              <w:noProof/>
              <w:webHidden/>
            </w:rPr>
            <w:fldChar w:fldCharType="begin"/>
          </w:r>
          <w:r w:rsidR="00C550DB">
            <w:rPr>
              <w:noProof/>
              <w:webHidden/>
            </w:rPr>
            <w:instrText xml:space="preserve"> PAGEREF _Toc524848197 \h </w:instrText>
          </w:r>
          <w:r w:rsidR="00C550DB">
            <w:rPr>
              <w:noProof/>
              <w:webHidden/>
            </w:rPr>
          </w:r>
          <w:r w:rsidR="00C550DB">
            <w:rPr>
              <w:noProof/>
              <w:webHidden/>
            </w:rPr>
            <w:fldChar w:fldCharType="separate"/>
          </w:r>
          <w:r w:rsidR="00C550DB">
            <w:rPr>
              <w:noProof/>
              <w:webHidden/>
            </w:rPr>
            <w:t>26</w:t>
          </w:r>
          <w:r w:rsidR="00C550DB">
            <w:rPr>
              <w:noProof/>
              <w:webHidden/>
            </w:rPr>
            <w:fldChar w:fldCharType="end"/>
          </w:r>
          <w:r>
            <w:rPr>
              <w:noProof/>
            </w:rPr>
            <w:fldChar w:fldCharType="end"/>
          </w:r>
        </w:p>
        <w:p w14:paraId="599FBFBF" w14:textId="33F726B4" w:rsidR="00C550DB" w:rsidRDefault="00B702A9">
          <w:pPr>
            <w:pStyle w:val="TOC2"/>
            <w:tabs>
              <w:tab w:val="left" w:pos="720"/>
              <w:tab w:val="right" w:leader="dot" w:pos="8488"/>
            </w:tabs>
            <w:rPr>
              <w:rFonts w:eastAsiaTheme="minorEastAsia"/>
              <w:b w:val="0"/>
              <w:bCs w:val="0"/>
              <w:noProof/>
              <w:lang w:bidi="ar-SA"/>
            </w:rPr>
          </w:pPr>
          <w:hyperlink w:anchor="_Toc524848198" w:history="1">
            <w:r w:rsidR="00C550DB" w:rsidRPr="001C7785">
              <w:rPr>
                <w:rStyle w:val="Hyperlink"/>
                <w:rFonts w:eastAsia="Times New Roman"/>
                <w:noProof/>
                <w14:scene3d>
                  <w14:camera w14:prst="orthographicFront"/>
                  <w14:lightRig w14:rig="threePt" w14:dir="t">
                    <w14:rot w14:lat="0" w14:lon="0" w14:rev="0"/>
                  </w14:lightRig>
                </w14:scene3d>
              </w:rPr>
              <w:t>6.4</w:t>
            </w:r>
            <w:r w:rsidR="00C550DB">
              <w:rPr>
                <w:rFonts w:eastAsiaTheme="minorEastAsia"/>
                <w:b w:val="0"/>
                <w:bCs w:val="0"/>
                <w:noProof/>
                <w:lang w:bidi="ar-SA"/>
              </w:rPr>
              <w:tab/>
            </w:r>
            <w:r w:rsidR="00C550DB" w:rsidRPr="001C7785">
              <w:rPr>
                <w:rStyle w:val="Hyperlink"/>
                <w:noProof/>
              </w:rPr>
              <w:t>Lección 1.1.5 Habilidades de formación</w:t>
            </w:r>
            <w:r w:rsidR="00C550DB">
              <w:rPr>
                <w:noProof/>
                <w:webHidden/>
              </w:rPr>
              <w:tab/>
            </w:r>
            <w:r w:rsidR="00C550DB">
              <w:rPr>
                <w:noProof/>
                <w:webHidden/>
              </w:rPr>
              <w:fldChar w:fldCharType="begin"/>
            </w:r>
            <w:r w:rsidR="00C550DB">
              <w:rPr>
                <w:noProof/>
                <w:webHidden/>
              </w:rPr>
              <w:instrText xml:space="preserve"> PAGEREF _Toc524848198 \h </w:instrText>
            </w:r>
            <w:r w:rsidR="00C550DB">
              <w:rPr>
                <w:noProof/>
                <w:webHidden/>
              </w:rPr>
            </w:r>
            <w:r w:rsidR="00C550DB">
              <w:rPr>
                <w:noProof/>
                <w:webHidden/>
              </w:rPr>
              <w:fldChar w:fldCharType="separate"/>
            </w:r>
            <w:r w:rsidR="00C550DB">
              <w:rPr>
                <w:noProof/>
                <w:webHidden/>
              </w:rPr>
              <w:t>30</w:t>
            </w:r>
            <w:r w:rsidR="00C550DB">
              <w:rPr>
                <w:noProof/>
                <w:webHidden/>
              </w:rPr>
              <w:fldChar w:fldCharType="end"/>
            </w:r>
          </w:hyperlink>
        </w:p>
        <w:p w14:paraId="608BE285" w14:textId="6021E796"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"_Toc524848199"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6.5</w:t>
          </w:r>
          <w:r w:rsidR="00C550DB">
            <w:rPr>
              <w:rFonts w:eastAsiaTheme="minorEastAsia"/>
              <w:b w:val="0"/>
              <w:bCs w:val="0"/>
              <w:noProof/>
              <w:lang w:bidi="ar-SA"/>
            </w:rPr>
            <w:tab/>
          </w:r>
          <w:r w:rsidR="00C550DB" w:rsidRPr="001C7785">
            <w:rPr>
              <w:rStyle w:val="Hyperlink"/>
              <w:noProof/>
            </w:rPr>
            <w:t>Sesión 1.2.2 Legislación sobre ciberdelincuencia</w:t>
          </w:r>
          <w:ins w:id="43" w:author="Pedro Verdelho" w:date="2018-10-31T12:43:00Z">
            <w:r w:rsidR="006E7DCE">
              <w:rPr>
                <w:rStyle w:val="Hyperlink"/>
                <w:noProof/>
              </w:rPr>
              <w:t xml:space="preserve">: </w:t>
            </w:r>
          </w:ins>
          <w:del w:id="44" w:author="Pedro Verdelho" w:date="2018-10-31T12:43:00Z">
            <w:r w:rsidR="00C550DB" w:rsidRPr="001C7785" w:rsidDel="006E7DCE">
              <w:rPr>
                <w:rStyle w:val="Hyperlink"/>
                <w:noProof/>
              </w:rPr>
              <w:delText xml:space="preserve"> "L</w:delText>
            </w:r>
          </w:del>
          <w:ins w:id="45" w:author="Pedro Verdelho" w:date="2018-10-31T12:43:00Z">
            <w:r w:rsidR="006E7DCE">
              <w:rPr>
                <w:rStyle w:val="Hyperlink"/>
                <w:noProof/>
              </w:rPr>
              <w:t>l</w:t>
            </w:r>
          </w:ins>
          <w:r w:rsidR="00C550DB" w:rsidRPr="001C7785">
            <w:rPr>
              <w:rStyle w:val="Hyperlink"/>
              <w:noProof/>
            </w:rPr>
            <w:t>egislación nacional sustantiva</w:t>
          </w:r>
          <w:del w:id="46" w:author="Pedro Verdelho" w:date="2018-10-31T12:43:00Z">
            <w:r w:rsidR="00C550DB" w:rsidRPr="001C7785" w:rsidDel="006E7DCE">
              <w:rPr>
                <w:rStyle w:val="Hyperlink"/>
                <w:noProof/>
              </w:rPr>
              <w:delText xml:space="preserve"> sobre</w:delText>
            </w:r>
          </w:del>
          <w:ins w:id="47" w:author="Pedro Verdelho" w:date="2018-10-31T12:43:00Z">
            <w:r w:rsidR="006E7DCE" w:rsidRPr="001C7785" w:rsidDel="006E7DCE">
              <w:rPr>
                <w:rStyle w:val="Hyperlink"/>
                <w:noProof/>
              </w:rPr>
              <w:t xml:space="preserve"> </w:t>
            </w:r>
          </w:ins>
          <w:del w:id="48" w:author="Pedro Verdelho" w:date="2018-10-31T12:43:00Z">
            <w:r w:rsidR="00C550DB" w:rsidRPr="001C7785" w:rsidDel="006E7DCE">
              <w:rPr>
                <w:rStyle w:val="Hyperlink"/>
                <w:noProof/>
              </w:rPr>
              <w:delText xml:space="preserve"> ciberdelincuencia"</w:delText>
            </w:r>
          </w:del>
          <w:r w:rsidR="00C550DB" w:rsidRPr="001C7785">
            <w:rPr>
              <w:rStyle w:val="Hyperlink"/>
              <w:noProof/>
            </w:rPr>
            <w:t xml:space="preserve"> (</w:t>
          </w:r>
          <w:del w:id="49" w:author="Pedro Verdelho" w:date="2018-10-31T12:50:00Z">
            <w:r w:rsidR="00C550DB" w:rsidRPr="001C7785" w:rsidDel="00C61BCB">
              <w:rPr>
                <w:rStyle w:val="Hyperlink"/>
                <w:noProof/>
              </w:rPr>
              <w:delText>A</w:delText>
            </w:r>
          </w:del>
          <w:ins w:id="50" w:author="Pedro Verdelho" w:date="2018-10-31T12:50:00Z">
            <w:r w:rsidR="00C61BCB">
              <w:rPr>
                <w:rStyle w:val="Hyperlink"/>
                <w:noProof/>
              </w:rPr>
              <w:t>a</w:t>
            </w:r>
          </w:ins>
          <w:r w:rsidR="00C550DB" w:rsidRPr="001C7785">
            <w:rPr>
              <w:rStyle w:val="Hyperlink"/>
              <w:noProof/>
            </w:rPr>
            <w:t>rtículos sustantivos)</w:t>
          </w:r>
          <w:r w:rsidR="00C550DB">
            <w:rPr>
              <w:noProof/>
              <w:webHidden/>
            </w:rPr>
            <w:tab/>
          </w:r>
          <w:r w:rsidR="00C550DB">
            <w:rPr>
              <w:noProof/>
              <w:webHidden/>
            </w:rPr>
            <w:fldChar w:fldCharType="begin"/>
          </w:r>
          <w:r w:rsidR="00C550DB">
            <w:rPr>
              <w:noProof/>
              <w:webHidden/>
            </w:rPr>
            <w:instrText xml:space="preserve"> PAGEREF _Toc524848199 \h </w:instrText>
          </w:r>
          <w:r w:rsidR="00C550DB">
            <w:rPr>
              <w:noProof/>
              <w:webHidden/>
            </w:rPr>
          </w:r>
          <w:r w:rsidR="00C550DB">
            <w:rPr>
              <w:noProof/>
              <w:webHidden/>
            </w:rPr>
            <w:fldChar w:fldCharType="separate"/>
          </w:r>
          <w:r w:rsidR="00C550DB">
            <w:rPr>
              <w:noProof/>
              <w:webHidden/>
            </w:rPr>
            <w:t>33</w:t>
          </w:r>
          <w:r w:rsidR="00C550DB">
            <w:rPr>
              <w:noProof/>
              <w:webHidden/>
            </w:rPr>
            <w:fldChar w:fldCharType="end"/>
          </w:r>
          <w:r>
            <w:rPr>
              <w:noProof/>
            </w:rPr>
            <w:fldChar w:fldCharType="end"/>
          </w:r>
        </w:p>
        <w:p w14:paraId="717DE3E0" w14:textId="6C445C87"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"_Toc524848200"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6.6</w:t>
          </w:r>
          <w:r w:rsidR="00C550DB">
            <w:rPr>
              <w:rFonts w:eastAsiaTheme="minorEastAsia"/>
              <w:b w:val="0"/>
              <w:bCs w:val="0"/>
              <w:noProof/>
              <w:lang w:bidi="ar-SA"/>
            </w:rPr>
            <w:tab/>
          </w:r>
          <w:r w:rsidR="00C550DB" w:rsidRPr="001C7785">
            <w:rPr>
              <w:rStyle w:val="Hyperlink"/>
              <w:noProof/>
            </w:rPr>
            <w:t>Lección 1.2.3 Legislación sobre ciberdelincuencia</w:t>
          </w:r>
          <w:ins w:id="51" w:author="Pedro Verdelho" w:date="2018-10-31T12:48:00Z">
            <w:r w:rsidR="00467E12">
              <w:rPr>
                <w:rStyle w:val="Hyperlink"/>
                <w:noProof/>
              </w:rPr>
              <w:t>:</w:t>
            </w:r>
          </w:ins>
          <w:r w:rsidR="00C550DB" w:rsidRPr="001C7785">
            <w:rPr>
              <w:rStyle w:val="Hyperlink"/>
              <w:noProof/>
            </w:rPr>
            <w:t xml:space="preserve"> </w:t>
          </w:r>
          <w:del w:id="52" w:author="Pedro Verdelho" w:date="2018-10-31T12:48:00Z">
            <w:r w:rsidR="00C550DB" w:rsidRPr="001C7785" w:rsidDel="00467E12">
              <w:rPr>
                <w:rStyle w:val="Hyperlink"/>
                <w:noProof/>
              </w:rPr>
              <w:delText>"L</w:delText>
            </w:r>
          </w:del>
          <w:ins w:id="53" w:author="Pedro Verdelho" w:date="2018-10-31T12:48:00Z">
            <w:r w:rsidR="00467E12">
              <w:rPr>
                <w:rStyle w:val="Hyperlink"/>
                <w:noProof/>
              </w:rPr>
              <w:t>l</w:t>
            </w:r>
          </w:ins>
          <w:r w:rsidR="00C550DB" w:rsidRPr="001C7785">
            <w:rPr>
              <w:rStyle w:val="Hyperlink"/>
              <w:noProof/>
            </w:rPr>
            <w:t>egislación nacional</w:t>
          </w:r>
          <w:ins w:id="54" w:author="Pedro Verdelho" w:date="2018-10-31T13:02:00Z">
            <w:r w:rsidR="001D4B4D">
              <w:rPr>
                <w:rStyle w:val="Hyperlink"/>
                <w:noProof/>
              </w:rPr>
              <w:t xml:space="preserve"> sustantiva</w:t>
            </w:r>
          </w:ins>
          <w:r w:rsidR="00C550DB" w:rsidRPr="001C7785">
            <w:rPr>
              <w:rStyle w:val="Hyperlink"/>
              <w:noProof/>
            </w:rPr>
            <w:t xml:space="preserve"> </w:t>
          </w:r>
          <w:del w:id="55" w:author="Pedro Verdelho" w:date="2018-10-31T12:48:00Z">
            <w:r w:rsidR="00C550DB" w:rsidRPr="001C7785" w:rsidDel="00467E12">
              <w:rPr>
                <w:rStyle w:val="Hyperlink"/>
                <w:noProof/>
              </w:rPr>
              <w:delText xml:space="preserve">sustantiva </w:delText>
            </w:r>
          </w:del>
          <w:ins w:id="56" w:author="Pedro Verdelho" w:date="2018-10-31T12:48:00Z">
            <w:r w:rsidR="00467E12">
              <w:rPr>
                <w:rStyle w:val="Hyperlink"/>
                <w:noProof/>
              </w:rPr>
              <w:t>(</w:t>
            </w:r>
          </w:ins>
          <w:ins w:id="57" w:author="Pedro Verdelho" w:date="2018-10-31T12:49:00Z">
            <w:r w:rsidR="00467E12">
              <w:rPr>
                <w:rStyle w:val="Hyperlink"/>
                <w:noProof/>
              </w:rPr>
              <w:t xml:space="preserve">articulos </w:t>
            </w:r>
          </w:ins>
          <w:ins w:id="58" w:author="Pedro Verdelho" w:date="2018-10-31T12:53:00Z">
            <w:r w:rsidR="00C61BCB">
              <w:rPr>
                <w:rStyle w:val="Hyperlink"/>
                <w:noProof/>
              </w:rPr>
              <w:t>sustantivos</w:t>
            </w:r>
          </w:ins>
          <w:ins w:id="59" w:author="Pedro Verdelho" w:date="2018-10-31T12:49:00Z">
            <w:r w:rsidR="00467E12">
              <w:rPr>
                <w:rStyle w:val="Hyperlink"/>
                <w:noProof/>
              </w:rPr>
              <w:t>)</w:t>
            </w:r>
          </w:ins>
          <w:ins w:id="60" w:author="Pedro Verdelho" w:date="2018-10-31T12:48:00Z">
            <w:r w:rsidR="00467E12" w:rsidRPr="001C7785">
              <w:rPr>
                <w:rStyle w:val="Hyperlink"/>
                <w:noProof/>
              </w:rPr>
              <w:t xml:space="preserve"> </w:t>
            </w:r>
          </w:ins>
          <w:del w:id="61" w:author="Pedro Verdelho" w:date="2018-10-31T12:54:00Z">
            <w:r w:rsidR="00C550DB" w:rsidRPr="001C7785" w:rsidDel="00AA7AA5">
              <w:rPr>
                <w:rStyle w:val="Hyperlink"/>
                <w:noProof/>
              </w:rPr>
              <w:delText>sobre ciberdelincuencia"</w:delText>
            </w:r>
          </w:del>
          <w:r w:rsidR="00C550DB">
            <w:rPr>
              <w:noProof/>
              <w:webHidden/>
            </w:rPr>
            <w:tab/>
          </w:r>
          <w:r w:rsidR="00C550DB">
            <w:rPr>
              <w:noProof/>
              <w:webHidden/>
            </w:rPr>
            <w:fldChar w:fldCharType="begin"/>
          </w:r>
          <w:r w:rsidR="00C550DB">
            <w:rPr>
              <w:noProof/>
              <w:webHidden/>
            </w:rPr>
            <w:instrText xml:space="preserve"> PAGEREF _Toc524848200 \h </w:instrText>
          </w:r>
          <w:r w:rsidR="00C550DB">
            <w:rPr>
              <w:noProof/>
              <w:webHidden/>
            </w:rPr>
          </w:r>
          <w:r w:rsidR="00C550DB">
            <w:rPr>
              <w:noProof/>
              <w:webHidden/>
            </w:rPr>
            <w:fldChar w:fldCharType="separate"/>
          </w:r>
          <w:r w:rsidR="00C550DB">
            <w:rPr>
              <w:noProof/>
              <w:webHidden/>
            </w:rPr>
            <w:t>36</w:t>
          </w:r>
          <w:r w:rsidR="00C550DB">
            <w:rPr>
              <w:noProof/>
              <w:webHidden/>
            </w:rPr>
            <w:fldChar w:fldCharType="end"/>
          </w:r>
          <w:r>
            <w:rPr>
              <w:noProof/>
            </w:rPr>
            <w:fldChar w:fldCharType="end"/>
          </w:r>
        </w:p>
        <w:p w14:paraId="059C073C" w14:textId="34D2B197"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"_Toc524848201"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6.7</w:t>
          </w:r>
          <w:r w:rsidR="00C550DB">
            <w:rPr>
              <w:rFonts w:eastAsiaTheme="minorEastAsia"/>
              <w:b w:val="0"/>
              <w:bCs w:val="0"/>
              <w:noProof/>
              <w:lang w:bidi="ar-SA"/>
            </w:rPr>
            <w:tab/>
          </w:r>
          <w:r w:rsidR="00C550DB" w:rsidRPr="001C7785">
            <w:rPr>
              <w:rStyle w:val="Hyperlink"/>
              <w:noProof/>
            </w:rPr>
            <w:t xml:space="preserve">Lecciones 1.2.4 y 1.3.1 Legislación sobre </w:t>
          </w:r>
          <w:ins w:id="62" w:author="Pedro Verdelho" w:date="2018-10-31T12:55:00Z">
            <w:r w:rsidR="00AA7AA5">
              <w:rPr>
                <w:rStyle w:val="Hyperlink"/>
                <w:noProof/>
              </w:rPr>
              <w:t>ciberdelincuencia</w:t>
            </w:r>
          </w:ins>
          <w:ins w:id="63" w:author="Pedro Verdelho" w:date="2018-10-31T12:56:00Z">
            <w:r w:rsidR="003928B9">
              <w:rPr>
                <w:rStyle w:val="Hyperlink"/>
                <w:noProof/>
              </w:rPr>
              <w:t xml:space="preserve">: </w:t>
            </w:r>
          </w:ins>
          <w:del w:id="64" w:author="Pedro Verdelho" w:date="2018-10-31T12:55:00Z">
            <w:r w:rsidR="00C550DB" w:rsidRPr="001C7785" w:rsidDel="00AA7AA5">
              <w:rPr>
                <w:rStyle w:val="Hyperlink"/>
                <w:noProof/>
              </w:rPr>
              <w:delText xml:space="preserve">delito cibernético </w:delText>
            </w:r>
          </w:del>
          <w:del w:id="65" w:author="Pedro Verdelho" w:date="2018-10-31T12:56:00Z">
            <w:r w:rsidR="00C550DB" w:rsidRPr="001C7785" w:rsidDel="003928B9">
              <w:rPr>
                <w:rStyle w:val="Hyperlink"/>
                <w:noProof/>
              </w:rPr>
              <w:delText>"A</w:delText>
            </w:r>
          </w:del>
          <w:ins w:id="66" w:author="Pedro Verdelho" w:date="2018-10-31T12:56:00Z">
            <w:r w:rsidR="003928B9">
              <w:rPr>
                <w:rStyle w:val="Hyperlink"/>
                <w:noProof/>
              </w:rPr>
              <w:t>a</w:t>
            </w:r>
          </w:ins>
          <w:r w:rsidR="00C550DB" w:rsidRPr="001C7785">
            <w:rPr>
              <w:rStyle w:val="Hyperlink"/>
              <w:noProof/>
            </w:rPr>
            <w:t>rtículos de procedimiento del Convenio de Budapest sobre ciberdelincuencia</w:t>
          </w:r>
          <w:del w:id="67" w:author="Pedro Verdelho" w:date="2018-10-31T12:56:00Z">
            <w:r w:rsidR="00C550DB" w:rsidRPr="001C7785" w:rsidDel="003928B9">
              <w:rPr>
                <w:rStyle w:val="Hyperlink"/>
                <w:noProof/>
              </w:rPr>
              <w:delText>" (Artículos de procedimiento)</w:delText>
            </w:r>
          </w:del>
          <w:r w:rsidR="00C550DB">
            <w:rPr>
              <w:noProof/>
              <w:webHidden/>
            </w:rPr>
            <w:tab/>
          </w:r>
          <w:r w:rsidR="00C550DB">
            <w:rPr>
              <w:noProof/>
              <w:webHidden/>
            </w:rPr>
            <w:fldChar w:fldCharType="begin"/>
          </w:r>
          <w:r w:rsidR="00C550DB">
            <w:rPr>
              <w:noProof/>
              <w:webHidden/>
            </w:rPr>
            <w:instrText xml:space="preserve"> PAGEREF _Toc524848201 \h </w:instrText>
          </w:r>
          <w:r w:rsidR="00C550DB">
            <w:rPr>
              <w:noProof/>
              <w:webHidden/>
            </w:rPr>
          </w:r>
          <w:r w:rsidR="00C550DB">
            <w:rPr>
              <w:noProof/>
              <w:webHidden/>
            </w:rPr>
            <w:fldChar w:fldCharType="separate"/>
          </w:r>
          <w:r w:rsidR="00C550DB">
            <w:rPr>
              <w:noProof/>
              <w:webHidden/>
            </w:rPr>
            <w:t>37</w:t>
          </w:r>
          <w:r w:rsidR="00C550DB">
            <w:rPr>
              <w:noProof/>
              <w:webHidden/>
            </w:rPr>
            <w:fldChar w:fldCharType="end"/>
          </w:r>
          <w:r>
            <w:rPr>
              <w:noProof/>
            </w:rPr>
            <w:fldChar w:fldCharType="end"/>
          </w:r>
        </w:p>
        <w:p w14:paraId="4DCE29D7" w14:textId="047186D4" w:rsidR="00C550DB" w:rsidRDefault="003A1D45">
          <w:pPr>
            <w:pStyle w:val="TOC2"/>
            <w:tabs>
              <w:tab w:val="left" w:pos="720"/>
              <w:tab w:val="right" w:leader="dot" w:pos="8488"/>
            </w:tabs>
            <w:rPr>
              <w:rFonts w:eastAsiaTheme="minorEastAsia"/>
              <w:b w:val="0"/>
              <w:bCs w:val="0"/>
              <w:noProof/>
              <w:lang w:bidi="ar-SA"/>
            </w:rPr>
          </w:pPr>
          <w:r>
            <w:rPr>
              <w:rStyle w:val="Hyperlink"/>
              <w:rFonts w:eastAsia="Times New Roman"/>
              <w14:scene3d>
                <w14:camera w14:prst="orthographicFront"/>
                <w14:lightRig w14:rig="threePt" w14:dir="t">
                  <w14:rot w14:lat="0" w14:lon="0" w14:rev="0"/>
                </w14:lightRig>
              </w14:scene3d>
            </w:rPr>
            <w:fldChar w:fldCharType="begin"/>
          </w:r>
          <w:r>
            <w:rPr>
              <w:rStyle w:val="Hyperlink"/>
              <w:rFonts w:eastAsia="Times New Roman"/>
              <w:noProof/>
              <w14:scene3d>
                <w14:camera w14:prst="orthographicFront"/>
                <w14:lightRig w14:rig="threePt" w14:dir="t">
                  <w14:rot w14:lat="0" w14:lon="0" w14:rev="0"/>
                </w14:lightRig>
              </w14:scene3d>
            </w:rPr>
            <w:instrText xml:space="preserve"> HYPERLINK \l "_Toc524848202" </w:instrText>
          </w:r>
          <w:r>
            <w:rPr>
              <w:rStyle w:val="Hyperlink"/>
              <w:rFonts w:eastAsia="Times New Roman"/>
              <w14:scene3d>
                <w14:camera w14:prst="orthographicFront"/>
                <w14:lightRig w14:rig="threePt" w14:dir="t">
                  <w14:rot w14:lat="0" w14:lon="0" w14:rev="0"/>
                </w14:lightRig>
              </w14:scene3d>
            </w:rPr>
            <w:fldChar w:fldCharType="separate"/>
          </w:r>
          <w:r w:rsidR="00C550DB" w:rsidRPr="001C7785">
            <w:rPr>
              <w:rStyle w:val="Hyperlink"/>
              <w:rFonts w:eastAsia="Times New Roman"/>
              <w:noProof/>
              <w14:scene3d>
                <w14:camera w14:prst="orthographicFront"/>
                <w14:lightRig w14:rig="threePt" w14:dir="t">
                  <w14:rot w14:lat="0" w14:lon="0" w14:rev="0"/>
                </w14:lightRig>
              </w14:scene3d>
            </w:rPr>
            <w:t>6.8</w:t>
          </w:r>
          <w:r w:rsidR="00C550DB">
            <w:rPr>
              <w:rFonts w:eastAsiaTheme="minorEastAsia"/>
              <w:b w:val="0"/>
              <w:bCs w:val="0"/>
              <w:noProof/>
              <w:lang w:bidi="ar-SA"/>
            </w:rPr>
            <w:tab/>
          </w:r>
          <w:r w:rsidR="00C550DB" w:rsidRPr="001C7785">
            <w:rPr>
              <w:rStyle w:val="Hyperlink"/>
              <w:noProof/>
            </w:rPr>
            <w:t xml:space="preserve">Lección 1.3.2 Legislación sobre </w:t>
          </w:r>
          <w:ins w:id="68" w:author="Pedro Verdelho" w:date="2018-10-31T12:58:00Z">
            <w:r w:rsidR="003928B9">
              <w:rPr>
                <w:rStyle w:val="Hyperlink"/>
                <w:noProof/>
              </w:rPr>
              <w:t>ciberdelincuencia</w:t>
            </w:r>
          </w:ins>
          <w:del w:id="69" w:author="Pedro Verdelho" w:date="2018-10-31T12:59:00Z">
            <w:r w:rsidR="00C550DB" w:rsidRPr="001C7785" w:rsidDel="003928B9">
              <w:rPr>
                <w:rStyle w:val="Hyperlink"/>
                <w:noProof/>
              </w:rPr>
              <w:delText xml:space="preserve">delito cibernético </w:delText>
            </w:r>
          </w:del>
          <w:ins w:id="70" w:author="Pedro Verdelho" w:date="2018-10-31T12:59:00Z">
            <w:r w:rsidR="003928B9">
              <w:rPr>
                <w:rStyle w:val="Hyperlink"/>
                <w:noProof/>
              </w:rPr>
              <w:t xml:space="preserve">: </w:t>
            </w:r>
          </w:ins>
          <w:del w:id="71" w:author="Pedro Verdelho" w:date="2018-10-31T12:59:00Z">
            <w:r w:rsidR="00C550DB" w:rsidRPr="001C7785" w:rsidDel="003928B9">
              <w:rPr>
                <w:rStyle w:val="Hyperlink"/>
                <w:noProof/>
              </w:rPr>
              <w:delText>"L</w:delText>
            </w:r>
          </w:del>
          <w:ins w:id="72" w:author="Pedro Verdelho" w:date="2018-10-31T12:59:00Z">
            <w:r w:rsidR="003928B9">
              <w:rPr>
                <w:rStyle w:val="Hyperlink"/>
                <w:noProof/>
              </w:rPr>
              <w:t>l</w:t>
            </w:r>
          </w:ins>
          <w:r w:rsidR="00C550DB" w:rsidRPr="001C7785">
            <w:rPr>
              <w:rStyle w:val="Hyperlink"/>
              <w:noProof/>
            </w:rPr>
            <w:t xml:space="preserve">egislación nacional </w:t>
          </w:r>
          <w:del w:id="73" w:author="Pedro Verdelho" w:date="2018-10-31T12:59:00Z">
            <w:r w:rsidR="00C550DB" w:rsidRPr="001C7785" w:rsidDel="003928B9">
              <w:rPr>
                <w:rStyle w:val="Hyperlink"/>
                <w:noProof/>
              </w:rPr>
              <w:delText>sobre ciberdelincuencia</w:delText>
            </w:r>
          </w:del>
          <w:r w:rsidR="00C550DB" w:rsidRPr="001C7785">
            <w:rPr>
              <w:rStyle w:val="Hyperlink"/>
              <w:noProof/>
            </w:rPr>
            <w:t xml:space="preserve"> de procedimiento</w:t>
          </w:r>
          <w:del w:id="74" w:author="Pedro Verdelho" w:date="2018-10-31T12:56:00Z">
            <w:r w:rsidR="00C550DB" w:rsidRPr="001C7785" w:rsidDel="00AA7AA5">
              <w:rPr>
                <w:rStyle w:val="Hyperlink"/>
                <w:noProof/>
              </w:rPr>
              <w:delText>"</w:delText>
            </w:r>
          </w:del>
          <w:r w:rsidR="00C550DB">
            <w:rPr>
              <w:noProof/>
              <w:webHidden/>
            </w:rPr>
            <w:tab/>
          </w:r>
          <w:r w:rsidR="00C550DB">
            <w:rPr>
              <w:noProof/>
              <w:webHidden/>
            </w:rPr>
            <w:fldChar w:fldCharType="begin"/>
          </w:r>
          <w:r w:rsidR="00C550DB">
            <w:rPr>
              <w:noProof/>
              <w:webHidden/>
            </w:rPr>
            <w:instrText xml:space="preserve"> PAGEREF _Toc524848202 \h </w:instrText>
          </w:r>
          <w:r w:rsidR="00C550DB">
            <w:rPr>
              <w:noProof/>
              <w:webHidden/>
            </w:rPr>
          </w:r>
          <w:r w:rsidR="00C550DB">
            <w:rPr>
              <w:noProof/>
              <w:webHidden/>
            </w:rPr>
            <w:fldChar w:fldCharType="separate"/>
          </w:r>
          <w:r w:rsidR="00C550DB">
            <w:rPr>
              <w:noProof/>
              <w:webHidden/>
            </w:rPr>
            <w:t>39</w:t>
          </w:r>
          <w:r w:rsidR="00C550DB">
            <w:rPr>
              <w:noProof/>
              <w:webHidden/>
            </w:rPr>
            <w:fldChar w:fldCharType="end"/>
          </w:r>
          <w:r>
            <w:rPr>
              <w:noProof/>
            </w:rPr>
            <w:fldChar w:fldCharType="end"/>
          </w:r>
        </w:p>
        <w:p w14:paraId="7927FAEA" w14:textId="697AC0E7" w:rsidR="00C550DB" w:rsidRDefault="00B702A9">
          <w:pPr>
            <w:pStyle w:val="TOC2"/>
            <w:tabs>
              <w:tab w:val="left" w:pos="720"/>
              <w:tab w:val="right" w:leader="dot" w:pos="8488"/>
            </w:tabs>
            <w:rPr>
              <w:rFonts w:eastAsiaTheme="minorEastAsia"/>
              <w:b w:val="0"/>
              <w:bCs w:val="0"/>
              <w:noProof/>
              <w:lang w:bidi="ar-SA"/>
            </w:rPr>
          </w:pPr>
          <w:hyperlink w:anchor="_Toc524848203" w:history="1">
            <w:r w:rsidR="00C550DB" w:rsidRPr="001C7785">
              <w:rPr>
                <w:rStyle w:val="Hyperlink"/>
                <w:rFonts w:eastAsia="Times New Roman"/>
                <w:noProof/>
                <w14:scene3d>
                  <w14:camera w14:prst="orthographicFront"/>
                  <w14:lightRig w14:rig="threePt" w14:dir="t">
                    <w14:rot w14:lat="0" w14:lon="0" w14:rev="0"/>
                  </w14:lightRig>
                </w14:scene3d>
              </w:rPr>
              <w:t>6.9</w:t>
            </w:r>
            <w:r w:rsidR="00C550DB">
              <w:rPr>
                <w:rFonts w:eastAsiaTheme="minorEastAsia"/>
                <w:b w:val="0"/>
                <w:bCs w:val="0"/>
                <w:noProof/>
                <w:lang w:bidi="ar-SA"/>
              </w:rPr>
              <w:tab/>
            </w:r>
            <w:r w:rsidR="00C550DB" w:rsidRPr="001C7785">
              <w:rPr>
                <w:rStyle w:val="Hyperlink"/>
                <w:noProof/>
              </w:rPr>
              <w:t>Lección 1.3.3 Práctica y procedimiento de pruebas electrónicas</w:t>
            </w:r>
            <w:r w:rsidR="00C550DB">
              <w:rPr>
                <w:noProof/>
                <w:webHidden/>
              </w:rPr>
              <w:tab/>
            </w:r>
            <w:r w:rsidR="00C550DB">
              <w:rPr>
                <w:noProof/>
                <w:webHidden/>
              </w:rPr>
              <w:fldChar w:fldCharType="begin"/>
            </w:r>
            <w:r w:rsidR="00C550DB">
              <w:rPr>
                <w:noProof/>
                <w:webHidden/>
              </w:rPr>
              <w:instrText xml:space="preserve"> PAGEREF _Toc524848203 \h </w:instrText>
            </w:r>
            <w:r w:rsidR="00C550DB">
              <w:rPr>
                <w:noProof/>
                <w:webHidden/>
              </w:rPr>
            </w:r>
            <w:r w:rsidR="00C550DB">
              <w:rPr>
                <w:noProof/>
                <w:webHidden/>
              </w:rPr>
              <w:fldChar w:fldCharType="separate"/>
            </w:r>
            <w:r w:rsidR="00C550DB">
              <w:rPr>
                <w:noProof/>
                <w:webHidden/>
              </w:rPr>
              <w:t>40</w:t>
            </w:r>
            <w:r w:rsidR="00C550DB">
              <w:rPr>
                <w:noProof/>
                <w:webHidden/>
              </w:rPr>
              <w:fldChar w:fldCharType="end"/>
            </w:r>
          </w:hyperlink>
        </w:p>
        <w:p w14:paraId="0DD1CCBC" w14:textId="2AA6238A" w:rsidR="00C550DB" w:rsidRDefault="00B702A9">
          <w:pPr>
            <w:pStyle w:val="TOC2"/>
            <w:tabs>
              <w:tab w:val="left" w:pos="900"/>
              <w:tab w:val="right" w:leader="dot" w:pos="8488"/>
            </w:tabs>
            <w:rPr>
              <w:rFonts w:eastAsiaTheme="minorEastAsia"/>
              <w:b w:val="0"/>
              <w:bCs w:val="0"/>
              <w:noProof/>
              <w:lang w:bidi="ar-SA"/>
            </w:rPr>
          </w:pPr>
          <w:hyperlink w:anchor="_Toc524848204" w:history="1">
            <w:r w:rsidR="00C550DB" w:rsidRPr="001C7785">
              <w:rPr>
                <w:rStyle w:val="Hyperlink"/>
                <w:rFonts w:eastAsia="Times New Roman"/>
                <w:noProof/>
                <w14:scene3d>
                  <w14:camera w14:prst="orthographicFront"/>
                  <w14:lightRig w14:rig="threePt" w14:dir="t">
                    <w14:rot w14:lat="0" w14:lon="0" w14:rev="0"/>
                  </w14:lightRig>
                </w14:scene3d>
              </w:rPr>
              <w:t>6.10</w:t>
            </w:r>
            <w:r w:rsidR="00C550DB">
              <w:rPr>
                <w:rFonts w:eastAsiaTheme="minorEastAsia"/>
                <w:b w:val="0"/>
                <w:bCs w:val="0"/>
                <w:noProof/>
                <w:lang w:bidi="ar-SA"/>
              </w:rPr>
              <w:tab/>
            </w:r>
            <w:r w:rsidR="00C550DB" w:rsidRPr="001C7785">
              <w:rPr>
                <w:rStyle w:val="Hyperlink"/>
                <w:noProof/>
              </w:rPr>
              <w:t>Lección 1.3.4 Preparación y planificación de habilidades de formación</w:t>
            </w:r>
            <w:r w:rsidR="00C550DB">
              <w:rPr>
                <w:noProof/>
                <w:webHidden/>
              </w:rPr>
              <w:tab/>
            </w:r>
            <w:r w:rsidR="00C550DB">
              <w:rPr>
                <w:noProof/>
                <w:webHidden/>
              </w:rPr>
              <w:fldChar w:fldCharType="begin"/>
            </w:r>
            <w:r w:rsidR="00C550DB">
              <w:rPr>
                <w:noProof/>
                <w:webHidden/>
              </w:rPr>
              <w:instrText xml:space="preserve"> PAGEREF _Toc524848204 \h </w:instrText>
            </w:r>
            <w:r w:rsidR="00C550DB">
              <w:rPr>
                <w:noProof/>
                <w:webHidden/>
              </w:rPr>
            </w:r>
            <w:r w:rsidR="00C550DB">
              <w:rPr>
                <w:noProof/>
                <w:webHidden/>
              </w:rPr>
              <w:fldChar w:fldCharType="separate"/>
            </w:r>
            <w:r w:rsidR="00C550DB">
              <w:rPr>
                <w:noProof/>
                <w:webHidden/>
              </w:rPr>
              <w:t>45</w:t>
            </w:r>
            <w:r w:rsidR="00C550DB">
              <w:rPr>
                <w:noProof/>
                <w:webHidden/>
              </w:rPr>
              <w:fldChar w:fldCharType="end"/>
            </w:r>
          </w:hyperlink>
        </w:p>
        <w:p w14:paraId="44A80729" w14:textId="022B5F66" w:rsidR="00C550DB" w:rsidRDefault="00B702A9">
          <w:pPr>
            <w:pStyle w:val="TOC2"/>
            <w:tabs>
              <w:tab w:val="left" w:pos="900"/>
              <w:tab w:val="right" w:leader="dot" w:pos="8488"/>
            </w:tabs>
            <w:rPr>
              <w:rFonts w:eastAsiaTheme="minorEastAsia"/>
              <w:b w:val="0"/>
              <w:bCs w:val="0"/>
              <w:noProof/>
              <w:lang w:bidi="ar-SA"/>
            </w:rPr>
          </w:pPr>
          <w:hyperlink w:anchor="_Toc524848205" w:history="1">
            <w:r w:rsidR="00C550DB" w:rsidRPr="001C7785">
              <w:rPr>
                <w:rStyle w:val="Hyperlink"/>
                <w:noProof/>
                <w14:scene3d>
                  <w14:camera w14:prst="orthographicFront"/>
                  <w14:lightRig w14:rig="threePt" w14:dir="t">
                    <w14:rot w14:lat="0" w14:lon="0" w14:rev="0"/>
                  </w14:lightRig>
                </w14:scene3d>
              </w:rPr>
              <w:t>6.11</w:t>
            </w:r>
            <w:r w:rsidR="00C550DB">
              <w:rPr>
                <w:rFonts w:eastAsiaTheme="minorEastAsia"/>
                <w:b w:val="0"/>
                <w:bCs w:val="0"/>
                <w:noProof/>
                <w:lang w:bidi="ar-SA"/>
              </w:rPr>
              <w:tab/>
            </w:r>
            <w:r w:rsidR="00C550DB" w:rsidRPr="001C7785">
              <w:rPr>
                <w:rStyle w:val="Hyperlink"/>
                <w:noProof/>
              </w:rPr>
              <w:t>Lección 1.4.1 Cooperación internacional</w:t>
            </w:r>
            <w:r w:rsidR="00C550DB">
              <w:rPr>
                <w:noProof/>
                <w:webHidden/>
              </w:rPr>
              <w:tab/>
            </w:r>
            <w:r w:rsidR="00C550DB">
              <w:rPr>
                <w:noProof/>
                <w:webHidden/>
              </w:rPr>
              <w:fldChar w:fldCharType="begin"/>
            </w:r>
            <w:r w:rsidR="00C550DB">
              <w:rPr>
                <w:noProof/>
                <w:webHidden/>
              </w:rPr>
              <w:instrText xml:space="preserve"> PAGEREF _Toc524848205 \h </w:instrText>
            </w:r>
            <w:r w:rsidR="00C550DB">
              <w:rPr>
                <w:noProof/>
                <w:webHidden/>
              </w:rPr>
            </w:r>
            <w:r w:rsidR="00C550DB">
              <w:rPr>
                <w:noProof/>
                <w:webHidden/>
              </w:rPr>
              <w:fldChar w:fldCharType="separate"/>
            </w:r>
            <w:r w:rsidR="00C550DB">
              <w:rPr>
                <w:noProof/>
                <w:webHidden/>
              </w:rPr>
              <w:t>47</w:t>
            </w:r>
            <w:r w:rsidR="00C550DB">
              <w:rPr>
                <w:noProof/>
                <w:webHidden/>
              </w:rPr>
              <w:fldChar w:fldCharType="end"/>
            </w:r>
          </w:hyperlink>
        </w:p>
        <w:p w14:paraId="7D2798F1" w14:textId="009D464D" w:rsidR="00C550DB" w:rsidRDefault="00B702A9">
          <w:pPr>
            <w:pStyle w:val="TOC2"/>
            <w:tabs>
              <w:tab w:val="left" w:pos="900"/>
              <w:tab w:val="right" w:leader="dot" w:pos="8488"/>
            </w:tabs>
            <w:rPr>
              <w:rFonts w:eastAsiaTheme="minorEastAsia"/>
              <w:b w:val="0"/>
              <w:bCs w:val="0"/>
              <w:noProof/>
              <w:lang w:bidi="ar-SA"/>
            </w:rPr>
          </w:pPr>
          <w:hyperlink w:anchor="_Toc524848206" w:history="1">
            <w:r w:rsidR="00C550DB" w:rsidRPr="001C7785">
              <w:rPr>
                <w:rStyle w:val="Hyperlink"/>
                <w:rFonts w:eastAsia="Times New Roman"/>
                <w:noProof/>
                <w14:scene3d>
                  <w14:camera w14:prst="orthographicFront"/>
                  <w14:lightRig w14:rig="threePt" w14:dir="t">
                    <w14:rot w14:lat="0" w14:lon="0" w14:rev="0"/>
                  </w14:lightRig>
                </w14:scene3d>
              </w:rPr>
              <w:t>6.12</w:t>
            </w:r>
            <w:r w:rsidR="00C550DB">
              <w:rPr>
                <w:rFonts w:eastAsiaTheme="minorEastAsia"/>
                <w:b w:val="0"/>
                <w:bCs w:val="0"/>
                <w:noProof/>
                <w:lang w:bidi="ar-SA"/>
              </w:rPr>
              <w:tab/>
            </w:r>
            <w:r w:rsidR="00C550DB" w:rsidRPr="001C7785">
              <w:rPr>
                <w:rStyle w:val="Hyperlink"/>
                <w:noProof/>
              </w:rPr>
              <w:t>Lección 1.4.2 Cooperación Pública Privada</w:t>
            </w:r>
            <w:r w:rsidR="00C550DB">
              <w:rPr>
                <w:noProof/>
                <w:webHidden/>
              </w:rPr>
              <w:tab/>
            </w:r>
            <w:r w:rsidR="00C550DB">
              <w:rPr>
                <w:noProof/>
                <w:webHidden/>
              </w:rPr>
              <w:fldChar w:fldCharType="begin"/>
            </w:r>
            <w:r w:rsidR="00C550DB">
              <w:rPr>
                <w:noProof/>
                <w:webHidden/>
              </w:rPr>
              <w:instrText xml:space="preserve"> PAGEREF _Toc524848206 \h </w:instrText>
            </w:r>
            <w:r w:rsidR="00C550DB">
              <w:rPr>
                <w:noProof/>
                <w:webHidden/>
              </w:rPr>
            </w:r>
            <w:r w:rsidR="00C550DB">
              <w:rPr>
                <w:noProof/>
                <w:webHidden/>
              </w:rPr>
              <w:fldChar w:fldCharType="separate"/>
            </w:r>
            <w:r w:rsidR="00C550DB">
              <w:rPr>
                <w:noProof/>
                <w:webHidden/>
              </w:rPr>
              <w:t>50</w:t>
            </w:r>
            <w:r w:rsidR="00C550DB">
              <w:rPr>
                <w:noProof/>
                <w:webHidden/>
              </w:rPr>
              <w:fldChar w:fldCharType="end"/>
            </w:r>
          </w:hyperlink>
        </w:p>
        <w:p w14:paraId="732348B6" w14:textId="5631AC16" w:rsidR="00C550DB" w:rsidRDefault="00B702A9">
          <w:pPr>
            <w:pStyle w:val="TOC2"/>
            <w:tabs>
              <w:tab w:val="left" w:pos="900"/>
              <w:tab w:val="right" w:leader="dot" w:pos="8488"/>
            </w:tabs>
            <w:rPr>
              <w:rFonts w:eastAsiaTheme="minorEastAsia"/>
              <w:b w:val="0"/>
              <w:bCs w:val="0"/>
              <w:noProof/>
              <w:lang w:bidi="ar-SA"/>
            </w:rPr>
          </w:pPr>
          <w:hyperlink w:anchor="_Toc524848207" w:history="1">
            <w:r w:rsidR="00C550DB" w:rsidRPr="001C7785">
              <w:rPr>
                <w:rStyle w:val="Hyperlink"/>
                <w:rFonts w:eastAsia="Times New Roman"/>
                <w:noProof/>
                <w14:scene3d>
                  <w14:camera w14:prst="orthographicFront"/>
                  <w14:lightRig w14:rig="threePt" w14:dir="t">
                    <w14:rot w14:lat="0" w14:lon="0" w14:rev="0"/>
                  </w14:lightRig>
                </w14:scene3d>
              </w:rPr>
              <w:t>6.13</w:t>
            </w:r>
            <w:r w:rsidR="00C550DB">
              <w:rPr>
                <w:rFonts w:eastAsiaTheme="minorEastAsia"/>
                <w:b w:val="0"/>
                <w:bCs w:val="0"/>
                <w:noProof/>
                <w:lang w:bidi="ar-SA"/>
              </w:rPr>
              <w:tab/>
            </w:r>
            <w:r w:rsidR="00C550DB" w:rsidRPr="001C7785">
              <w:rPr>
                <w:rStyle w:val="Hyperlink"/>
                <w:noProof/>
              </w:rPr>
              <w:t>Lección 1.4.3 Planificación y preparación Compromiso de la audiencia</w:t>
            </w:r>
            <w:r w:rsidR="00C550DB">
              <w:rPr>
                <w:noProof/>
                <w:webHidden/>
              </w:rPr>
              <w:tab/>
            </w:r>
            <w:r w:rsidR="00C550DB">
              <w:rPr>
                <w:noProof/>
                <w:webHidden/>
              </w:rPr>
              <w:fldChar w:fldCharType="begin"/>
            </w:r>
            <w:r w:rsidR="00C550DB">
              <w:rPr>
                <w:noProof/>
                <w:webHidden/>
              </w:rPr>
              <w:instrText xml:space="preserve"> PAGEREF _Toc524848207 \h </w:instrText>
            </w:r>
            <w:r w:rsidR="00C550DB">
              <w:rPr>
                <w:noProof/>
                <w:webHidden/>
              </w:rPr>
            </w:r>
            <w:r w:rsidR="00C550DB">
              <w:rPr>
                <w:noProof/>
                <w:webHidden/>
              </w:rPr>
              <w:fldChar w:fldCharType="separate"/>
            </w:r>
            <w:r w:rsidR="00C550DB">
              <w:rPr>
                <w:noProof/>
                <w:webHidden/>
              </w:rPr>
              <w:t>53</w:t>
            </w:r>
            <w:r w:rsidR="00C550DB">
              <w:rPr>
                <w:noProof/>
                <w:webHidden/>
              </w:rPr>
              <w:fldChar w:fldCharType="end"/>
            </w:r>
          </w:hyperlink>
        </w:p>
        <w:p w14:paraId="2BA9755D" w14:textId="3ECFC9E8" w:rsidR="00C550DB" w:rsidRDefault="00B702A9">
          <w:pPr>
            <w:pStyle w:val="TOC2"/>
            <w:tabs>
              <w:tab w:val="left" w:pos="900"/>
              <w:tab w:val="right" w:leader="dot" w:pos="8488"/>
            </w:tabs>
            <w:rPr>
              <w:rFonts w:eastAsiaTheme="minorEastAsia"/>
              <w:b w:val="0"/>
              <w:bCs w:val="0"/>
              <w:noProof/>
              <w:lang w:bidi="ar-SA"/>
            </w:rPr>
          </w:pPr>
          <w:hyperlink w:anchor="_Toc524848208" w:history="1">
            <w:r w:rsidR="00C550DB" w:rsidRPr="001C7785">
              <w:rPr>
                <w:rStyle w:val="Hyperlink"/>
                <w:rFonts w:eastAsia="Times New Roman"/>
                <w:noProof/>
                <w14:scene3d>
                  <w14:camera w14:prst="orthographicFront"/>
                  <w14:lightRig w14:rig="threePt" w14:dir="t">
                    <w14:rot w14:lat="0" w14:lon="0" w14:rev="0"/>
                  </w14:lightRig>
                </w14:scene3d>
              </w:rPr>
              <w:t>6.14</w:t>
            </w:r>
            <w:r w:rsidR="00C550DB">
              <w:rPr>
                <w:rFonts w:eastAsiaTheme="minorEastAsia"/>
                <w:b w:val="0"/>
                <w:bCs w:val="0"/>
                <w:noProof/>
                <w:lang w:bidi="ar-SA"/>
              </w:rPr>
              <w:tab/>
            </w:r>
            <w:r w:rsidR="00C550DB" w:rsidRPr="001C7785">
              <w:rPr>
                <w:rStyle w:val="Hyperlink"/>
                <w:noProof/>
              </w:rPr>
              <w:t>Lección 1.4.4 - Preparación para presentaciones de delegados</w:t>
            </w:r>
            <w:r w:rsidR="00C550DB">
              <w:rPr>
                <w:noProof/>
                <w:webHidden/>
              </w:rPr>
              <w:tab/>
            </w:r>
            <w:r w:rsidR="00C550DB">
              <w:rPr>
                <w:noProof/>
                <w:webHidden/>
              </w:rPr>
              <w:fldChar w:fldCharType="begin"/>
            </w:r>
            <w:r w:rsidR="00C550DB">
              <w:rPr>
                <w:noProof/>
                <w:webHidden/>
              </w:rPr>
              <w:instrText xml:space="preserve"> PAGEREF _Toc524848208 \h </w:instrText>
            </w:r>
            <w:r w:rsidR="00C550DB">
              <w:rPr>
                <w:noProof/>
                <w:webHidden/>
              </w:rPr>
            </w:r>
            <w:r w:rsidR="00C550DB">
              <w:rPr>
                <w:noProof/>
                <w:webHidden/>
              </w:rPr>
              <w:fldChar w:fldCharType="separate"/>
            </w:r>
            <w:r w:rsidR="00C550DB">
              <w:rPr>
                <w:noProof/>
                <w:webHidden/>
              </w:rPr>
              <w:t>56</w:t>
            </w:r>
            <w:r w:rsidR="00C550DB">
              <w:rPr>
                <w:noProof/>
                <w:webHidden/>
              </w:rPr>
              <w:fldChar w:fldCharType="end"/>
            </w:r>
          </w:hyperlink>
        </w:p>
        <w:p w14:paraId="1F084562" w14:textId="17CBB8E6" w:rsidR="00C550DB" w:rsidRDefault="00B702A9">
          <w:pPr>
            <w:pStyle w:val="TOC2"/>
            <w:tabs>
              <w:tab w:val="left" w:pos="900"/>
              <w:tab w:val="right" w:leader="dot" w:pos="8488"/>
            </w:tabs>
            <w:rPr>
              <w:rFonts w:eastAsiaTheme="minorEastAsia"/>
              <w:b w:val="0"/>
              <w:bCs w:val="0"/>
              <w:noProof/>
              <w:lang w:bidi="ar-SA"/>
            </w:rPr>
          </w:pPr>
          <w:hyperlink w:anchor="_Toc524848209" w:history="1">
            <w:r w:rsidR="00C550DB" w:rsidRPr="001C7785">
              <w:rPr>
                <w:rStyle w:val="Hyperlink"/>
                <w:rFonts w:eastAsia="Times New Roman"/>
                <w:noProof/>
                <w14:scene3d>
                  <w14:camera w14:prst="orthographicFront"/>
                  <w14:lightRig w14:rig="threePt" w14:dir="t">
                    <w14:rot w14:lat="0" w14:lon="0" w14:rev="0"/>
                  </w14:lightRig>
                </w14:scene3d>
              </w:rPr>
              <w:t>6.15</w:t>
            </w:r>
            <w:r w:rsidR="00C550DB">
              <w:rPr>
                <w:rFonts w:eastAsiaTheme="minorEastAsia"/>
                <w:b w:val="0"/>
                <w:bCs w:val="0"/>
                <w:noProof/>
                <w:lang w:bidi="ar-SA"/>
              </w:rPr>
              <w:tab/>
            </w:r>
            <w:r w:rsidR="00C550DB" w:rsidRPr="001C7785">
              <w:rPr>
                <w:rStyle w:val="Hyperlink"/>
                <w:noProof/>
              </w:rPr>
              <w:t>Lección 1.5.1 - Presentaciones de delegados</w:t>
            </w:r>
            <w:r w:rsidR="00C550DB">
              <w:rPr>
                <w:noProof/>
                <w:webHidden/>
              </w:rPr>
              <w:tab/>
            </w:r>
            <w:r w:rsidR="00C550DB">
              <w:rPr>
                <w:noProof/>
                <w:webHidden/>
              </w:rPr>
              <w:fldChar w:fldCharType="begin"/>
            </w:r>
            <w:r w:rsidR="00C550DB">
              <w:rPr>
                <w:noProof/>
                <w:webHidden/>
              </w:rPr>
              <w:instrText xml:space="preserve"> PAGEREF _Toc524848209 \h </w:instrText>
            </w:r>
            <w:r w:rsidR="00C550DB">
              <w:rPr>
                <w:noProof/>
                <w:webHidden/>
              </w:rPr>
            </w:r>
            <w:r w:rsidR="00C550DB">
              <w:rPr>
                <w:noProof/>
                <w:webHidden/>
              </w:rPr>
              <w:fldChar w:fldCharType="separate"/>
            </w:r>
            <w:r w:rsidR="00C550DB">
              <w:rPr>
                <w:noProof/>
                <w:webHidden/>
              </w:rPr>
              <w:t>59</w:t>
            </w:r>
            <w:r w:rsidR="00C550DB">
              <w:rPr>
                <w:noProof/>
                <w:webHidden/>
              </w:rPr>
              <w:fldChar w:fldCharType="end"/>
            </w:r>
          </w:hyperlink>
        </w:p>
        <w:p w14:paraId="1B5A76DA" w14:textId="6F4A10AD" w:rsidR="00C550DB" w:rsidRDefault="00B702A9">
          <w:pPr>
            <w:pStyle w:val="TOC2"/>
            <w:tabs>
              <w:tab w:val="left" w:pos="900"/>
              <w:tab w:val="right" w:leader="dot" w:pos="8488"/>
            </w:tabs>
            <w:rPr>
              <w:rFonts w:eastAsiaTheme="minorEastAsia"/>
              <w:b w:val="0"/>
              <w:bCs w:val="0"/>
              <w:noProof/>
              <w:lang w:bidi="ar-SA"/>
            </w:rPr>
          </w:pPr>
          <w:hyperlink w:anchor="_Toc524848210" w:history="1">
            <w:r w:rsidR="00C550DB" w:rsidRPr="001C7785">
              <w:rPr>
                <w:rStyle w:val="Hyperlink"/>
                <w:rFonts w:eastAsia="Times New Roman"/>
                <w:noProof/>
                <w14:scene3d>
                  <w14:camera w14:prst="orthographicFront"/>
                  <w14:lightRig w14:rig="threePt" w14:dir="t">
                    <w14:rot w14:lat="0" w14:lon="0" w14:rev="0"/>
                  </w14:lightRig>
                </w14:scene3d>
              </w:rPr>
              <w:t>6.16</w:t>
            </w:r>
            <w:r w:rsidR="00C550DB">
              <w:rPr>
                <w:rFonts w:eastAsiaTheme="minorEastAsia"/>
                <w:b w:val="0"/>
                <w:bCs w:val="0"/>
                <w:noProof/>
                <w:lang w:bidi="ar-SA"/>
              </w:rPr>
              <w:tab/>
            </w:r>
            <w:r w:rsidR="00C550DB" w:rsidRPr="001C7785">
              <w:rPr>
                <w:rStyle w:val="Hyperlink"/>
                <w:noProof/>
              </w:rPr>
              <w:t>Lección 1.5.2 Cierre del curso</w:t>
            </w:r>
            <w:r w:rsidR="00C550DB">
              <w:rPr>
                <w:noProof/>
                <w:webHidden/>
              </w:rPr>
              <w:tab/>
            </w:r>
            <w:r w:rsidR="00C550DB">
              <w:rPr>
                <w:noProof/>
                <w:webHidden/>
              </w:rPr>
              <w:fldChar w:fldCharType="begin"/>
            </w:r>
            <w:r w:rsidR="00C550DB">
              <w:rPr>
                <w:noProof/>
                <w:webHidden/>
              </w:rPr>
              <w:instrText xml:space="preserve"> PAGEREF _Toc524848210 \h </w:instrText>
            </w:r>
            <w:r w:rsidR="00C550DB">
              <w:rPr>
                <w:noProof/>
                <w:webHidden/>
              </w:rPr>
            </w:r>
            <w:r w:rsidR="00C550DB">
              <w:rPr>
                <w:noProof/>
                <w:webHidden/>
              </w:rPr>
              <w:fldChar w:fldCharType="separate"/>
            </w:r>
            <w:r w:rsidR="00C550DB">
              <w:rPr>
                <w:noProof/>
                <w:webHidden/>
              </w:rPr>
              <w:t>60</w:t>
            </w:r>
            <w:r w:rsidR="00C550DB">
              <w:rPr>
                <w:noProof/>
                <w:webHidden/>
              </w:rPr>
              <w:fldChar w:fldCharType="end"/>
            </w:r>
          </w:hyperlink>
        </w:p>
        <w:p w14:paraId="788E5026" w14:textId="402F7F5A" w:rsidR="00C550DB" w:rsidRDefault="00B702A9">
          <w:pPr>
            <w:pStyle w:val="TOC1"/>
            <w:rPr>
              <w:rFonts w:eastAsiaTheme="minorEastAsia"/>
              <w:bCs w:val="0"/>
              <w:sz w:val="22"/>
              <w:szCs w:val="22"/>
              <w:lang w:bidi="ar-SA"/>
            </w:rPr>
          </w:pPr>
          <w:hyperlink w:anchor="_Toc524848211" w:history="1">
            <w:r w:rsidR="00C550DB" w:rsidRPr="001C7785">
              <w:rPr>
                <w:rStyle w:val="Hyperlink"/>
                <w:rFonts w:eastAsia="Calibri"/>
              </w:rPr>
              <w:t>7</w:t>
            </w:r>
            <w:r w:rsidR="00C550DB">
              <w:rPr>
                <w:rFonts w:eastAsiaTheme="minorEastAsia"/>
                <w:bCs w:val="0"/>
                <w:sz w:val="22"/>
                <w:szCs w:val="22"/>
                <w:lang w:bidi="ar-SA"/>
              </w:rPr>
              <w:tab/>
            </w:r>
            <w:r w:rsidR="00C550DB" w:rsidRPr="001C7785">
              <w:rPr>
                <w:rStyle w:val="Hyperlink"/>
              </w:rPr>
              <w:t>Evaluación</w:t>
            </w:r>
            <w:r w:rsidR="00C550DB">
              <w:rPr>
                <w:webHidden/>
              </w:rPr>
              <w:tab/>
            </w:r>
            <w:r w:rsidR="00C550DB">
              <w:rPr>
                <w:webHidden/>
              </w:rPr>
              <w:fldChar w:fldCharType="begin"/>
            </w:r>
            <w:r w:rsidR="00C550DB">
              <w:rPr>
                <w:webHidden/>
              </w:rPr>
              <w:instrText xml:space="preserve"> PAGEREF _Toc524848211 \h </w:instrText>
            </w:r>
            <w:r w:rsidR="00C550DB">
              <w:rPr>
                <w:webHidden/>
              </w:rPr>
            </w:r>
            <w:r w:rsidR="00C550DB">
              <w:rPr>
                <w:webHidden/>
              </w:rPr>
              <w:fldChar w:fldCharType="separate"/>
            </w:r>
            <w:r w:rsidR="00C550DB">
              <w:rPr>
                <w:webHidden/>
              </w:rPr>
              <w:t>62</w:t>
            </w:r>
            <w:r w:rsidR="00C550DB">
              <w:rPr>
                <w:webHidden/>
              </w:rPr>
              <w:fldChar w:fldCharType="end"/>
            </w:r>
          </w:hyperlink>
        </w:p>
        <w:p w14:paraId="06A5C289" w14:textId="6DCB00C1" w:rsidR="00C550DB" w:rsidRDefault="003A1D45">
          <w:pPr>
            <w:pStyle w:val="TOC1"/>
            <w:rPr>
              <w:rFonts w:eastAsiaTheme="minorEastAsia"/>
              <w:bCs w:val="0"/>
              <w:sz w:val="22"/>
              <w:szCs w:val="22"/>
              <w:lang w:bidi="ar-SA"/>
            </w:rPr>
          </w:pPr>
          <w:r>
            <w:rPr>
              <w:rStyle w:val="Hyperlink"/>
              <w:rFonts w:eastAsia="Calibri"/>
            </w:rPr>
            <w:fldChar w:fldCharType="begin"/>
          </w:r>
          <w:r>
            <w:rPr>
              <w:rStyle w:val="Hyperlink"/>
              <w:rFonts w:eastAsia="Calibri"/>
            </w:rPr>
            <w:instrText xml:space="preserve"> HYPERLINK \l "_Toc524848212" </w:instrText>
          </w:r>
          <w:r>
            <w:rPr>
              <w:rStyle w:val="Hyperlink"/>
              <w:rFonts w:eastAsia="Calibri"/>
            </w:rPr>
            <w:fldChar w:fldCharType="separate"/>
          </w:r>
          <w:r w:rsidR="00C550DB" w:rsidRPr="001C7785">
            <w:rPr>
              <w:rStyle w:val="Hyperlink"/>
              <w:rFonts w:eastAsia="Calibri"/>
            </w:rPr>
            <w:t>8</w:t>
          </w:r>
          <w:r w:rsidR="00C550DB">
            <w:rPr>
              <w:rFonts w:eastAsiaTheme="minorEastAsia"/>
              <w:bCs w:val="0"/>
              <w:sz w:val="22"/>
              <w:szCs w:val="22"/>
              <w:lang w:bidi="ar-SA"/>
            </w:rPr>
            <w:tab/>
          </w:r>
          <w:ins w:id="75" w:author="Pedro Verdelho" w:date="2018-10-30T08:49:00Z">
            <w:r w:rsidR="005C1DB8">
              <w:rPr>
                <w:rFonts w:eastAsiaTheme="minorEastAsia"/>
                <w:bCs w:val="0"/>
                <w:sz w:val="22"/>
                <w:szCs w:val="22"/>
                <w:lang w:bidi="ar-SA"/>
              </w:rPr>
              <w:t>Valo</w:t>
            </w:r>
          </w:ins>
          <w:del w:id="76" w:author="Pedro Verdelho" w:date="2018-10-30T08:49:00Z">
            <w:r w:rsidR="00C550DB" w:rsidRPr="001C7785" w:rsidDel="005C1DB8">
              <w:rPr>
                <w:rStyle w:val="Hyperlink"/>
              </w:rPr>
              <w:delText>Evalu</w:delText>
            </w:r>
          </w:del>
          <w:r w:rsidR="00C550DB" w:rsidRPr="001C7785">
            <w:rPr>
              <w:rStyle w:val="Hyperlink"/>
            </w:rPr>
            <w:t>ación</w:t>
          </w:r>
          <w:r w:rsidR="00C550DB">
            <w:rPr>
              <w:webHidden/>
            </w:rPr>
            <w:tab/>
          </w:r>
          <w:r w:rsidR="00C550DB">
            <w:rPr>
              <w:webHidden/>
            </w:rPr>
            <w:fldChar w:fldCharType="begin"/>
          </w:r>
          <w:r w:rsidR="00C550DB">
            <w:rPr>
              <w:webHidden/>
            </w:rPr>
            <w:instrText xml:space="preserve"> PAGEREF _Toc524848212 \h </w:instrText>
          </w:r>
          <w:r w:rsidR="00C550DB">
            <w:rPr>
              <w:webHidden/>
            </w:rPr>
          </w:r>
          <w:r w:rsidR="00C550DB">
            <w:rPr>
              <w:webHidden/>
            </w:rPr>
            <w:fldChar w:fldCharType="separate"/>
          </w:r>
          <w:r w:rsidR="00C550DB">
            <w:rPr>
              <w:webHidden/>
            </w:rPr>
            <w:t>62</w:t>
          </w:r>
          <w:r w:rsidR="00C550DB">
            <w:rPr>
              <w:webHidden/>
            </w:rPr>
            <w:fldChar w:fldCharType="end"/>
          </w:r>
          <w:r>
            <w:fldChar w:fldCharType="end"/>
          </w:r>
        </w:p>
        <w:p w14:paraId="2024B7A5" w14:textId="117BCD2D" w:rsidR="00C550DB" w:rsidRDefault="00B702A9">
          <w:pPr>
            <w:pStyle w:val="TOC1"/>
            <w:rPr>
              <w:rFonts w:eastAsiaTheme="minorEastAsia"/>
              <w:bCs w:val="0"/>
              <w:sz w:val="22"/>
              <w:szCs w:val="22"/>
              <w:lang w:bidi="ar-SA"/>
            </w:rPr>
          </w:pPr>
          <w:hyperlink w:anchor="_Toc524848213" w:history="1">
            <w:r w:rsidR="00C550DB" w:rsidRPr="001C7785">
              <w:rPr>
                <w:rStyle w:val="Hyperlink"/>
                <w:rFonts w:eastAsia="Calibri"/>
              </w:rPr>
              <w:t>9</w:t>
            </w:r>
            <w:r w:rsidR="00C550DB">
              <w:rPr>
                <w:rFonts w:eastAsiaTheme="minorEastAsia"/>
                <w:bCs w:val="0"/>
                <w:sz w:val="22"/>
                <w:szCs w:val="22"/>
                <w:lang w:bidi="ar-SA"/>
              </w:rPr>
              <w:tab/>
            </w:r>
            <w:r w:rsidR="00C550DB" w:rsidRPr="001C7785">
              <w:rPr>
                <w:rStyle w:val="Hyperlink"/>
              </w:rPr>
              <w:t>Apéndices</w:t>
            </w:r>
            <w:r w:rsidR="00C550DB">
              <w:rPr>
                <w:webHidden/>
              </w:rPr>
              <w:tab/>
            </w:r>
            <w:r w:rsidR="00C550DB">
              <w:rPr>
                <w:webHidden/>
              </w:rPr>
              <w:fldChar w:fldCharType="begin"/>
            </w:r>
            <w:r w:rsidR="00C550DB">
              <w:rPr>
                <w:webHidden/>
              </w:rPr>
              <w:instrText xml:space="preserve"> PAGEREF _Toc524848213 \h </w:instrText>
            </w:r>
            <w:r w:rsidR="00C550DB">
              <w:rPr>
                <w:webHidden/>
              </w:rPr>
            </w:r>
            <w:r w:rsidR="00C550DB">
              <w:rPr>
                <w:webHidden/>
              </w:rPr>
              <w:fldChar w:fldCharType="separate"/>
            </w:r>
            <w:r w:rsidR="00C550DB">
              <w:rPr>
                <w:webHidden/>
              </w:rPr>
              <w:t>63</w:t>
            </w:r>
            <w:r w:rsidR="00C550DB">
              <w:rPr>
                <w:webHidden/>
              </w:rPr>
              <w:fldChar w:fldCharType="end"/>
            </w:r>
          </w:hyperlink>
        </w:p>
        <w:p w14:paraId="274209B4" w14:textId="4FB90099" w:rsidR="001C3E99" w:rsidRPr="001C3E99" w:rsidRDefault="001C3E99" w:rsidP="001C3E99">
          <w:pPr>
            <w:pStyle w:val="TOC1"/>
            <w:rPr>
              <w:rFonts w:eastAsiaTheme="minorEastAsia"/>
            </w:rPr>
          </w:pPr>
          <w:r>
            <w:rPr>
              <w:b/>
            </w:rPr>
            <w:fldChar w:fldCharType="end"/>
          </w:r>
        </w:p>
      </w:sdtContent>
    </w:sdt>
    <w:p w14:paraId="5E27ADD0" w14:textId="77777777" w:rsidR="00EF40D0" w:rsidRPr="00265936" w:rsidRDefault="00EF40D0" w:rsidP="00EF40D0">
      <w:pPr>
        <w:rPr>
          <w:rFonts w:eastAsia="Times New Roman" w:cs="Times New Roman"/>
          <w:szCs w:val="18"/>
        </w:rPr>
      </w:pPr>
    </w:p>
    <w:p w14:paraId="1A449CC2" w14:textId="664F3596" w:rsidR="00EF40D0" w:rsidRPr="00265936" w:rsidRDefault="00265936" w:rsidP="00EF40D0">
      <w:pPr>
        <w:tabs>
          <w:tab w:val="left" w:pos="426"/>
        </w:tabs>
        <w:rPr>
          <w:rFonts w:eastAsia="Times New Roman" w:cs="Times New Roman"/>
          <w:b/>
          <w:color w:val="FF0000"/>
          <w:sz w:val="15"/>
          <w:szCs w:val="15"/>
        </w:rPr>
      </w:pPr>
      <w:r>
        <w:rPr>
          <w:b/>
          <w:color w:val="FF0000"/>
          <w:sz w:val="15"/>
        </w:rPr>
        <w:t>Tabla que se modificará una vez que se finalice el manual</w:t>
      </w:r>
    </w:p>
    <w:p w14:paraId="553E734D" w14:textId="77777777" w:rsidR="00EF40D0" w:rsidRPr="00265936" w:rsidRDefault="00E44032" w:rsidP="00E44032">
      <w:pPr>
        <w:spacing w:after="200" w:line="276" w:lineRule="auto"/>
        <w:jc w:val="left"/>
        <w:rPr>
          <w:rFonts w:eastAsia="Times New Roman" w:cs="Times New Roman"/>
          <w:b/>
          <w:color w:val="808080"/>
          <w:sz w:val="15"/>
          <w:szCs w:val="15"/>
        </w:rPr>
      </w:pPr>
      <w:r>
        <w:br w:type="page"/>
      </w:r>
    </w:p>
    <w:p w14:paraId="57DA43FD" w14:textId="77777777" w:rsidR="003D6C5E" w:rsidRPr="00265936" w:rsidRDefault="00EF40D0" w:rsidP="008279D5">
      <w:pPr>
        <w:pStyle w:val="Heading1"/>
      </w:pPr>
      <w:bookmarkStart w:id="77" w:name="_Toc316821504"/>
      <w:bookmarkStart w:id="78" w:name="_Toc352944220"/>
      <w:bookmarkStart w:id="79" w:name="_Toc486857152"/>
      <w:bookmarkStart w:id="80" w:name="_Toc524848173"/>
      <w:r>
        <w:lastRenderedPageBreak/>
        <w:t>Introducción</w:t>
      </w:r>
      <w:bookmarkEnd w:id="77"/>
      <w:bookmarkEnd w:id="78"/>
      <w:bookmarkEnd w:id="79"/>
      <w:bookmarkEnd w:id="80"/>
    </w:p>
    <w:p w14:paraId="6B6F13C7" w14:textId="68F36BEE" w:rsidR="00B31EBB" w:rsidRPr="00265936" w:rsidRDefault="00EF40D0" w:rsidP="00B31EBB">
      <w:pPr>
        <w:spacing w:after="120"/>
      </w:pPr>
      <w:r>
        <w:t xml:space="preserve">Dada la dependencia de las sociedades de todo el mundo de las tecnologías de la información y la comunicación, los jueces y fiscales deben estar preparados para afrontar </w:t>
      </w:r>
      <w:r w:rsidR="00255F79">
        <w:t>la ciberdelincuencia</w:t>
      </w:r>
      <w:r>
        <w:t xml:space="preserve"> y las pruebas electrónicas. Si bien en muchos países, las autoridades encargadas de hacer cumplir la ley han podido fortalecer sus capacidades para investigar la ciberdelincuencia y obtener pruebas electrónicas, hasta la fecha, esto ha sido menos frecuente en el caso de jueces y fiscales. En el mundo </w:t>
      </w:r>
      <w:r w:rsidR="00907C5B">
        <w:t>actual</w:t>
      </w:r>
      <w:r>
        <w:t xml:space="preserve">, donde cualquier juicio tradicional contra el delito puede involucrar muchos tipos de pruebas electrónicas, </w:t>
      </w:r>
      <w:r w:rsidR="00907C5B">
        <w:t>nunca ha sido tan urgente la necesidad de tomar medidas.</w:t>
      </w:r>
    </w:p>
    <w:p w14:paraId="1F56B574" w14:textId="0EF07055" w:rsidR="00EF40D0" w:rsidRPr="00265936" w:rsidRDefault="00EF40D0" w:rsidP="00B31EBB">
      <w:pPr>
        <w:spacing w:after="120"/>
      </w:pPr>
      <w:r>
        <w:t>La experiencia sugiere que, en muchos casos, los jueces y fiscales encuentran dificultades para hacer frente a las realidades del mundo cibernético. Por lo tanto, se requieren esfuerzos para que los jueces y fiscales puedan enjuiciar y juzgar la ciberdelincuencia y hacer uso de la</w:t>
      </w:r>
      <w:del w:id="81" w:author="Pedro Verdelho" w:date="2018-10-30T08:52:00Z">
        <w:r w:rsidDel="004E17C5">
          <w:delText>s</w:delText>
        </w:r>
      </w:del>
      <w:r>
        <w:t xml:space="preserve"> prueba</w:t>
      </w:r>
      <w:del w:id="82" w:author="Pedro Verdelho" w:date="2018-10-30T08:52:00Z">
        <w:r w:rsidDel="004E17C5">
          <w:delText>s</w:delText>
        </w:r>
      </w:del>
      <w:r>
        <w:t xml:space="preserve"> electrónica</w:t>
      </w:r>
      <w:del w:id="83" w:author="Pedro Verdelho" w:date="2018-10-30T08:52:00Z">
        <w:r w:rsidDel="004E17C5">
          <w:delText>s</w:delText>
        </w:r>
      </w:del>
      <w:r>
        <w:t xml:space="preserve"> a través de la formación, la creación de redes </w:t>
      </w:r>
      <w:ins w:id="84" w:author="Pedro Verdelho" w:date="2018-10-30T08:52:00Z">
        <w:r w:rsidR="004E17C5">
          <w:t xml:space="preserve">de contactos </w:t>
        </w:r>
      </w:ins>
      <w:r>
        <w:t xml:space="preserve">y la especialización. </w:t>
      </w:r>
    </w:p>
    <w:p w14:paraId="15C87E5E" w14:textId="450CDB0E" w:rsidR="00EF40D0" w:rsidRPr="00265936" w:rsidRDefault="00EF40D0" w:rsidP="00D747D5">
      <w:pPr>
        <w:spacing w:after="120"/>
        <w:rPr>
          <w:rFonts w:eastAsia="Times New Roman" w:cs="Times New Roman"/>
          <w:szCs w:val="18"/>
        </w:rPr>
      </w:pPr>
      <w:r>
        <w:t xml:space="preserve">El Consejo de Europa desarrolló un </w:t>
      </w:r>
      <w:ins w:id="85" w:author="Pedro Verdelho" w:date="2018-10-30T08:52:00Z">
        <w:r w:rsidR="004E17C5">
          <w:t xml:space="preserve">documento de </w:t>
        </w:r>
      </w:ins>
      <w:r>
        <w:t>concepto para apoyar tales esfuerzos en el marco del Proyecto sobre ciberdelincuencia, en cooperación con la Red de Lisboa de instituciones de formación judicial y en cooperación con un grupo de trabajo de múltiples partes interesadas en el transcurso de 2009.</w:t>
      </w:r>
    </w:p>
    <w:p w14:paraId="0F82BAA9" w14:textId="76F3B99E" w:rsidR="00EF40D0" w:rsidRPr="00265936" w:rsidRDefault="00EF40D0" w:rsidP="00D747D5">
      <w:pPr>
        <w:spacing w:after="120"/>
        <w:rPr>
          <w:rFonts w:eastAsia="Times New Roman" w:cs="Times New Roman"/>
          <w:szCs w:val="18"/>
        </w:rPr>
      </w:pPr>
      <w:r>
        <w:t xml:space="preserve">El objetivo del </w:t>
      </w:r>
      <w:ins w:id="86" w:author="Pedro Verdelho" w:date="2018-10-30T08:53:00Z">
        <w:r w:rsidR="004E17C5">
          <w:t xml:space="preserve">documento de </w:t>
        </w:r>
      </w:ins>
      <w:r>
        <w:t>concepto era ayudar a las instituciones de formación judicial a desarrollar programas de formación sobre delitos cibernéticos y prueba</w:t>
      </w:r>
      <w:del w:id="87" w:author="Pedro Verdelho" w:date="2018-10-30T09:22:00Z">
        <w:r w:rsidDel="0062502D">
          <w:delText>s</w:delText>
        </w:r>
      </w:del>
      <w:r>
        <w:t xml:space="preserve"> electrónica</w:t>
      </w:r>
      <w:del w:id="88" w:author="Pedro Verdelho" w:date="2018-10-30T09:22:00Z">
        <w:r w:rsidDel="0062502D">
          <w:delText>s</w:delText>
        </w:r>
      </w:del>
      <w:r>
        <w:t xml:space="preserve"> para jueces y fiscales e integrar dicha formación en la formación inicial y en </w:t>
      </w:r>
      <w:del w:id="89" w:author="Pedro Verdelho" w:date="2018-10-30T09:28:00Z">
        <w:r w:rsidDel="00912367">
          <w:delText>e</w:delText>
        </w:r>
      </w:del>
      <w:r>
        <w:t>l</w:t>
      </w:r>
      <w:ins w:id="90" w:author="Pedro Verdelho" w:date="2018-10-30T09:28:00Z">
        <w:r w:rsidR="00912367">
          <w:t>a</w:t>
        </w:r>
      </w:ins>
      <w:r>
        <w:t xml:space="preserve"> </w:t>
      </w:r>
      <w:ins w:id="91" w:author="Pedro Verdelho" w:date="2018-10-30T09:28:00Z">
        <w:r w:rsidR="00912367">
          <w:t xml:space="preserve">formación </w:t>
        </w:r>
        <w:proofErr w:type="spellStart"/>
        <w:r w:rsidR="00912367">
          <w:t>c</w:t>
        </w:r>
        <w:r w:rsidR="00F84DA9">
          <w:t>ontínua</w:t>
        </w:r>
      </w:ins>
      <w:proofErr w:type="spellEnd"/>
      <w:del w:id="92" w:author="Pedro Verdelho" w:date="2018-10-30T09:28:00Z">
        <w:r w:rsidDel="00F84DA9">
          <w:delText>servicio regular</w:delText>
        </w:r>
      </w:del>
      <w:r>
        <w:t>.</w:t>
      </w:r>
    </w:p>
    <w:p w14:paraId="17031037" w14:textId="59D943A0" w:rsidR="00EF40D0" w:rsidRPr="00265936" w:rsidRDefault="00EF40D0" w:rsidP="00D747D5">
      <w:pPr>
        <w:spacing w:after="120"/>
        <w:rPr>
          <w:rFonts w:eastAsia="Times New Roman" w:cs="Times New Roman"/>
          <w:szCs w:val="18"/>
        </w:rPr>
      </w:pPr>
      <w:r>
        <w:t>Los objetivos de un</w:t>
      </w:r>
      <w:r w:rsidR="00907C5B">
        <w:t xml:space="preserve">a </w:t>
      </w:r>
      <w:r>
        <w:t>formación para jueces y fiscales son:</w:t>
      </w:r>
    </w:p>
    <w:p w14:paraId="6B91DC21" w14:textId="77777777" w:rsidR="00EF40D0" w:rsidRPr="00265936" w:rsidRDefault="00EF40D0" w:rsidP="00F666FE">
      <w:pPr>
        <w:pStyle w:val="bul1"/>
      </w:pPr>
      <w:r>
        <w:t xml:space="preserve">Permitir a los institutos de formación impartir formación inicial y continua sobre ciberdelincuencia según los estándares internacionales </w:t>
      </w:r>
    </w:p>
    <w:p w14:paraId="55B6C922" w14:textId="42026321" w:rsidR="00EF40D0" w:rsidRPr="00265936" w:rsidRDefault="00EF40D0" w:rsidP="00F666FE">
      <w:pPr>
        <w:pStyle w:val="bul1"/>
      </w:pPr>
      <w:r>
        <w:t xml:space="preserve">Equipar al mayor número posible de jueces y fiscales en ejercicio </w:t>
      </w:r>
      <w:r w:rsidR="00907C5B">
        <w:t xml:space="preserve">y futuros </w:t>
      </w:r>
      <w:r>
        <w:t>con conocimientos básicos sobre delitos cibernéticos y prueba</w:t>
      </w:r>
      <w:del w:id="93" w:author="Pedro Verdelho" w:date="2018-10-30T09:29:00Z">
        <w:r w:rsidDel="00F84DA9">
          <w:delText>s</w:delText>
        </w:r>
      </w:del>
      <w:r>
        <w:t xml:space="preserve"> electrónica</w:t>
      </w:r>
      <w:del w:id="94" w:author="Pedro Verdelho" w:date="2018-10-30T09:29:00Z">
        <w:r w:rsidDel="00F84DA9">
          <w:delText>s</w:delText>
        </w:r>
      </w:del>
      <w:r>
        <w:t xml:space="preserve"> </w:t>
      </w:r>
    </w:p>
    <w:p w14:paraId="604F13F6" w14:textId="77777777" w:rsidR="00EF40D0" w:rsidRPr="00265936" w:rsidRDefault="00EF40D0" w:rsidP="00F666FE">
      <w:pPr>
        <w:pStyle w:val="bul1"/>
      </w:pPr>
      <w:r>
        <w:t>Brindar formación avanzada a un gran número de jueces y fiscales</w:t>
      </w:r>
    </w:p>
    <w:p w14:paraId="54BDB2D0" w14:textId="03EBE18E" w:rsidR="00EF40D0" w:rsidRPr="00265936" w:rsidRDefault="00EF40D0" w:rsidP="00F666FE">
      <w:pPr>
        <w:pStyle w:val="bul1"/>
      </w:pPr>
      <w:r>
        <w:t xml:space="preserve">Apoyar la especialización y formación técnica </w:t>
      </w:r>
      <w:r w:rsidR="00907C5B">
        <w:t xml:space="preserve">continua </w:t>
      </w:r>
      <w:r>
        <w:t>de jueces y fiscales</w:t>
      </w:r>
    </w:p>
    <w:p w14:paraId="0C81A55D" w14:textId="24B37655" w:rsidR="00EF40D0" w:rsidRPr="00265936" w:rsidRDefault="00EF40D0" w:rsidP="00F666FE">
      <w:pPr>
        <w:pStyle w:val="bul1"/>
      </w:pPr>
      <w:r>
        <w:t>Contribuir a</w:t>
      </w:r>
      <w:ins w:id="95" w:author="Pedro Verdelho" w:date="2018-10-30T09:33:00Z">
        <w:r w:rsidR="00F4414F">
          <w:t>l desarrollo del</w:t>
        </w:r>
      </w:ins>
      <w:del w:id="96" w:author="Pedro Verdelho" w:date="2018-10-30T09:33:00Z">
        <w:r w:rsidDel="00F4414F">
          <w:delText xml:space="preserve"> un mejor</w:delText>
        </w:r>
      </w:del>
      <w:r>
        <w:t xml:space="preserve"> conocimiento a través del trabajo en red entre jueces y fiscales </w:t>
      </w:r>
    </w:p>
    <w:p w14:paraId="64B1A56B" w14:textId="77777777" w:rsidR="00EF40D0" w:rsidRPr="00265936" w:rsidRDefault="00EF40D0" w:rsidP="00F666FE">
      <w:pPr>
        <w:pStyle w:val="bul1"/>
      </w:pPr>
      <w:r>
        <w:t xml:space="preserve">Facilitar el acceso a diferentes iniciativas y redes de formación. </w:t>
      </w:r>
    </w:p>
    <w:p w14:paraId="0E23E266" w14:textId="77777777" w:rsidR="00EF40D0" w:rsidRPr="00265936" w:rsidRDefault="00EF40D0" w:rsidP="00EF40D0">
      <w:pPr>
        <w:rPr>
          <w:rFonts w:eastAsia="Times New Roman" w:cs="Times New Roman"/>
          <w:szCs w:val="18"/>
        </w:rPr>
      </w:pPr>
    </w:p>
    <w:p w14:paraId="53F63757" w14:textId="6D9C74F0" w:rsidR="004068BD" w:rsidRPr="00265936" w:rsidRDefault="00EF40D0" w:rsidP="00D747D5">
      <w:pPr>
        <w:spacing w:after="120"/>
        <w:rPr>
          <w:rFonts w:eastAsia="Times New Roman" w:cs="Times New Roman"/>
          <w:szCs w:val="18"/>
        </w:rPr>
      </w:pPr>
      <w:r>
        <w:t xml:space="preserve">A través del Proyecto Regional Conjunto de la Unión Europea y el Consejo de Europa de delitos </w:t>
      </w:r>
      <w:commentRangeStart w:id="97"/>
      <w:proofErr w:type="spellStart"/>
      <w:r>
        <w:t>C</w:t>
      </w:r>
      <w:ins w:id="98" w:author="Pedro Verdelho" w:date="2018-10-30T09:34:00Z">
        <w:r w:rsidR="00F4414F">
          <w:t>y</w:t>
        </w:r>
      </w:ins>
      <w:del w:id="99" w:author="Pedro Verdelho" w:date="2018-10-30T09:34:00Z">
        <w:r w:rsidDel="00F4414F">
          <w:delText>i</w:delText>
        </w:r>
      </w:del>
      <w:r>
        <w:t>ber</w:t>
      </w:r>
      <w:ins w:id="100" w:author="Pedro Verdelho" w:date="2018-10-30T09:34:00Z">
        <w:r w:rsidR="00F4414F">
          <w:t>crime</w:t>
        </w:r>
      </w:ins>
      <w:del w:id="101" w:author="Pedro Verdelho" w:date="2018-10-30T09:34:00Z">
        <w:r w:rsidDel="00F4414F">
          <w:delText>néticos</w:delText>
        </w:r>
      </w:del>
      <w:r>
        <w:t>@IPA</w:t>
      </w:r>
      <w:proofErr w:type="spellEnd"/>
      <w:r>
        <w:t xml:space="preserve"> (Cooperación </w:t>
      </w:r>
      <w:commentRangeEnd w:id="97"/>
      <w:r w:rsidR="00B702A9">
        <w:rPr>
          <w:rStyle w:val="CommentReference"/>
          <w:rFonts w:ascii="Calibri" w:eastAsia="Calibri" w:hAnsi="Calibri"/>
        </w:rPr>
        <w:commentReference w:id="97"/>
      </w:r>
      <w:r>
        <w:t>Regional en Justicia Criminal: Fortalecimiento de las capacidades en la lucha contra la ciberdelincuencia)</w:t>
      </w:r>
      <w:r>
        <w:rPr>
          <w:vertAlign w:val="superscript"/>
        </w:rPr>
        <w:footnoteReference w:id="1"/>
      </w:r>
      <w:r>
        <w:t>, se creó un curso de formación introductoria sobre ciberdelincuencia y prueba</w:t>
      </w:r>
      <w:del w:id="108" w:author="Pedro Verdelho" w:date="2018-10-30T09:34:00Z">
        <w:r w:rsidDel="00F4414F">
          <w:delText>s</w:delText>
        </w:r>
      </w:del>
      <w:r>
        <w:t xml:space="preserve"> electrónica</w:t>
      </w:r>
      <w:del w:id="109" w:author="Pedro Verdelho" w:date="2018-10-30T09:34:00Z">
        <w:r w:rsidDel="00F4414F">
          <w:delText>s</w:delText>
        </w:r>
      </w:del>
      <w:r>
        <w:t xml:space="preserve">, se puso a prueba y se presentó en numerosas ocasiones como parte de los sucesivos proyectos de </w:t>
      </w:r>
      <w:del w:id="110" w:author="Pedro Verdelho" w:date="2018-10-30T09:34:00Z">
        <w:r w:rsidDel="00F4414F">
          <w:delText xml:space="preserve">creación de </w:delText>
        </w:r>
      </w:del>
      <w:r>
        <w:t>capaci</w:t>
      </w:r>
      <w:ins w:id="111" w:author="Pedro Verdelho" w:date="2018-10-30T09:34:00Z">
        <w:r w:rsidR="00F4414F">
          <w:t>t</w:t>
        </w:r>
      </w:ins>
      <w:del w:id="112" w:author="Pedro Verdelho" w:date="2018-10-30T09:34:00Z">
        <w:r w:rsidDel="00F4414F">
          <w:delText>d</w:delText>
        </w:r>
      </w:del>
      <w:r>
        <w:t>a</w:t>
      </w:r>
      <w:ins w:id="113" w:author="Pedro Verdelho" w:date="2018-10-30T09:34:00Z">
        <w:r w:rsidR="00F4414F">
          <w:t>ción</w:t>
        </w:r>
      </w:ins>
      <w:del w:id="114" w:author="Pedro Verdelho" w:date="2018-10-30T09:34:00Z">
        <w:r w:rsidDel="00F4414F">
          <w:delText>d</w:delText>
        </w:r>
      </w:del>
      <w:r>
        <w:t xml:space="preserve"> del Consejo de Europa. </w:t>
      </w:r>
    </w:p>
    <w:p w14:paraId="27B5F5E6" w14:textId="7403315A" w:rsidR="00D37BAE" w:rsidRPr="00265936" w:rsidRDefault="004068BD" w:rsidP="00D747D5">
      <w:pPr>
        <w:spacing w:after="120"/>
        <w:rPr>
          <w:rFonts w:eastAsia="Times New Roman" w:cs="Times New Roman"/>
          <w:szCs w:val="18"/>
        </w:rPr>
      </w:pPr>
      <w:r>
        <w:t xml:space="preserve">Junto con el curso, se identificó que el método más eficaz para impartir formación sostenible era proporcionar a la formación un componente de habilidades de formación. Inicialmente, </w:t>
      </w:r>
      <w:r>
        <w:lastRenderedPageBreak/>
        <w:t xml:space="preserve">esto se logró diseñando un módulo de 2 días para brindar estas habilidades. Desde que se desarrolló el curso original, el mundo ha cambiado, la tecnología ha avanzado y las técnicas para enfrentar </w:t>
      </w:r>
      <w:r w:rsidR="00255F79">
        <w:t>la ciberdelincuencia</w:t>
      </w:r>
      <w:r>
        <w:t xml:space="preserve"> y los casos electrónicos en el sistema de justicia penal han avanzado. Se </w:t>
      </w:r>
      <w:r w:rsidR="00907C5B">
        <w:t>recibieron comentarios</w:t>
      </w:r>
      <w:r>
        <w:t xml:space="preserve"> cada vez que se impartió la formación. Esta versión final del paquete de formación actualizado también considera los comentarios y la necesidad de actualización expresados ​​durante el taller de formación judicial celebrado en Zagreb del 11 al 12 de octubre de 2016</w:t>
      </w:r>
      <w:r>
        <w:rPr>
          <w:rStyle w:val="FootnoteReference"/>
          <w:sz w:val="18"/>
        </w:rPr>
        <w:footnoteReference w:id="2"/>
      </w:r>
      <w:r>
        <w:t>.</w:t>
      </w:r>
    </w:p>
    <w:p w14:paraId="0AA7449C" w14:textId="77777777" w:rsidR="002F1EE7" w:rsidRPr="00265936" w:rsidRDefault="00242937" w:rsidP="002F1EE7">
      <w:pPr>
        <w:pStyle w:val="NormalWeb"/>
        <w:shd w:val="clear" w:color="auto" w:fill="FFFFFF"/>
        <w:spacing w:before="0" w:beforeAutospacing="0" w:after="120" w:afterAutospacing="0"/>
        <w:rPr>
          <w:rFonts w:ascii="Verdana" w:eastAsiaTheme="minorHAnsi" w:hAnsi="Verdana"/>
          <w:color w:val="161616"/>
          <w:sz w:val="18"/>
          <w:szCs w:val="18"/>
        </w:rPr>
      </w:pPr>
      <w:r>
        <w:rPr>
          <w:rFonts w:ascii="Verdana" w:hAnsi="Verdana"/>
          <w:sz w:val="18"/>
        </w:rPr>
        <w:t xml:space="preserve">La actualización final del curso y la fusión del módulo de habilidades de formación en el curso básico se ha llevado a cabo bajo el proyecto </w:t>
      </w:r>
      <w:r>
        <w:rPr>
          <w:rFonts w:ascii="Verdana" w:eastAsiaTheme="minorHAnsi" w:hAnsi="Verdana"/>
          <w:color w:val="161616"/>
          <w:sz w:val="18"/>
        </w:rPr>
        <w:t>Conjunto de la Unión Europea (Instrumento que Contribuye a la Paz y la Estabilidad) y el Consejo de Europa, titulado GLACY+</w:t>
      </w:r>
      <w:r>
        <w:rPr>
          <w:rStyle w:val="FootnoteReference"/>
          <w:rFonts w:eastAsiaTheme="minorHAnsi"/>
          <w:color w:val="161616"/>
          <w:sz w:val="18"/>
        </w:rPr>
        <w:footnoteReference w:id="3"/>
      </w:r>
      <w:r>
        <w:rPr>
          <w:rFonts w:ascii="Verdana" w:eastAsiaTheme="minorHAnsi" w:hAnsi="Verdana"/>
          <w:color w:val="161616"/>
          <w:sz w:val="18"/>
        </w:rPr>
        <w:t>.</w:t>
      </w:r>
    </w:p>
    <w:p w14:paraId="4DFFD629" w14:textId="526F7DF2" w:rsidR="00CB41E4" w:rsidRPr="00265936" w:rsidRDefault="00FF5287" w:rsidP="00FF5287">
      <w:pPr>
        <w:spacing w:after="120"/>
        <w:rPr>
          <w:color w:val="161616"/>
          <w:szCs w:val="18"/>
        </w:rPr>
      </w:pPr>
      <w:r>
        <w:t xml:space="preserve">Este manual no es, y no pretende ser, un libro de texto exhaustivo o un recurso de información para aprender sobre los temas específicos tratados en el proyecto. </w:t>
      </w:r>
      <w:r>
        <w:rPr>
          <w:color w:val="161616"/>
        </w:rPr>
        <w:t xml:space="preserve">El curso está dirigido principalmente a institutos de formación judicial para que puedan considerar, localizar e incorporar a los programas nacionales de formación judicial. </w:t>
      </w:r>
    </w:p>
    <w:p w14:paraId="589A6A42" w14:textId="6112B046" w:rsidR="00D37BAE" w:rsidRPr="00265936" w:rsidRDefault="00FF5287" w:rsidP="00D747D5">
      <w:pPr>
        <w:spacing w:after="120"/>
      </w:pPr>
      <w:r>
        <w:t xml:space="preserve">Para que un individuo desarrolle sus habilidades de formación a un nivel que lo convierta en un </w:t>
      </w:r>
      <w:del w:id="115" w:author="Pedro Verdelho" w:date="2018-10-31T13:23:00Z">
        <w:r w:rsidDel="006A3059">
          <w:delText>formador</w:delText>
        </w:r>
      </w:del>
      <w:ins w:id="116" w:author="Pedro Verdelho" w:date="2018-10-31T13:23:00Z">
        <w:r w:rsidR="006A3059">
          <w:t>capacitador</w:t>
        </w:r>
      </w:ins>
      <w:r>
        <w:t xml:space="preserve"> eficaz, tomará algo de tiempo y no se puede hacer de la noche a la mañana o con la inclusión del tema en un curso corto como este.</w:t>
      </w:r>
      <w:r w:rsidR="00152638">
        <w:t xml:space="preserve"> </w:t>
      </w:r>
      <w:r>
        <w:t>Los elementos de habilidades de formación han sido diseñados para proporcionar habilidades prácticas y se basan en una sólida teoría del aprendizaje. Se recomienda que quienes reciban esta formación puedan beneficiarse de un programa integral de formación en el país que mejorará el conocimiento y las habilidades aprendidas en este módulo.</w:t>
      </w:r>
      <w:r w:rsidR="00152638">
        <w:t xml:space="preserve"> </w:t>
      </w:r>
      <w:r>
        <w:t xml:space="preserve">Esto, para aquellos interesados ​​en desarrollar aún más sus capacidades, garantizará su relevancia como </w:t>
      </w:r>
      <w:del w:id="117" w:author="Pedro Verdelho" w:date="2018-10-31T13:23:00Z">
        <w:r w:rsidDel="006A3059">
          <w:delText>formador</w:delText>
        </w:r>
      </w:del>
      <w:ins w:id="118" w:author="Pedro Verdelho" w:date="2018-10-31T13:23:00Z">
        <w:r w:rsidR="006A3059">
          <w:t>capacitador</w:t>
        </w:r>
      </w:ins>
      <w:r>
        <w:t>es en el futuro.</w:t>
      </w:r>
    </w:p>
    <w:p w14:paraId="73B27926" w14:textId="77777777" w:rsidR="00D747D5" w:rsidRPr="00265936" w:rsidRDefault="00D747D5" w:rsidP="00D747D5">
      <w:pPr>
        <w:spacing w:after="120"/>
      </w:pPr>
    </w:p>
    <w:p w14:paraId="36EB51B9" w14:textId="77777777" w:rsidR="007672E0" w:rsidRPr="00265936" w:rsidRDefault="00EF40D0" w:rsidP="008279D5">
      <w:pPr>
        <w:pStyle w:val="Heading1"/>
      </w:pPr>
      <w:bookmarkStart w:id="119" w:name="_Toc352944221"/>
      <w:bookmarkStart w:id="120" w:name="_Toc486857153"/>
      <w:bookmarkStart w:id="121" w:name="_Toc524848174"/>
      <w:r>
        <w:t>Visión general</w:t>
      </w:r>
      <w:bookmarkEnd w:id="119"/>
      <w:bookmarkEnd w:id="120"/>
      <w:bookmarkEnd w:id="121"/>
    </w:p>
    <w:p w14:paraId="7CAB07AF" w14:textId="77777777" w:rsidR="00EF40D0" w:rsidRPr="00265936" w:rsidRDefault="00EF40D0" w:rsidP="008279D5">
      <w:pPr>
        <w:pStyle w:val="Heading2"/>
        <w:rPr>
          <w:rFonts w:eastAsia="Times New Roman"/>
        </w:rPr>
      </w:pPr>
      <w:bookmarkStart w:id="122" w:name="_Toc352944222"/>
      <w:bookmarkStart w:id="123" w:name="_Toc486857154"/>
      <w:bookmarkStart w:id="124" w:name="_Toc524848175"/>
      <w:r>
        <w:t>Objetivo del curso</w:t>
      </w:r>
      <w:bookmarkEnd w:id="122"/>
      <w:bookmarkEnd w:id="123"/>
      <w:bookmarkEnd w:id="124"/>
    </w:p>
    <w:p w14:paraId="2C22A325" w14:textId="5E1E3979" w:rsidR="00EF40D0" w:rsidRPr="00265936" w:rsidRDefault="00EF40D0" w:rsidP="00D747D5">
      <w:pPr>
        <w:spacing w:after="120"/>
        <w:rPr>
          <w:rFonts w:eastAsia="Times New Roman" w:cs="Times New Roman"/>
        </w:rPr>
      </w:pPr>
      <w:r>
        <w:t>Este curso está diseñado para proporcionar a los jueces y fiscales un nivel introductorio de conocimiento sobre la ciberdelincuencia y la</w:t>
      </w:r>
      <w:del w:id="125" w:author="Pedro Verdelho" w:date="2018-10-30T13:01:00Z">
        <w:r w:rsidDel="00246257">
          <w:delText>s</w:delText>
        </w:r>
      </w:del>
      <w:r>
        <w:t xml:space="preserve"> prueba</w:t>
      </w:r>
      <w:del w:id="126" w:author="Pedro Verdelho" w:date="2018-10-30T13:01:00Z">
        <w:r w:rsidDel="00246257">
          <w:delText>s</w:delText>
        </w:r>
      </w:del>
      <w:r>
        <w:t xml:space="preserve"> electrónica</w:t>
      </w:r>
      <w:del w:id="127" w:author="Pedro Verdelho" w:date="2018-10-30T13:01:00Z">
        <w:r w:rsidDel="00246257">
          <w:delText>s</w:delText>
        </w:r>
      </w:del>
      <w:r>
        <w:t>.</w:t>
      </w:r>
      <w:r w:rsidR="00152638">
        <w:t xml:space="preserve"> </w:t>
      </w:r>
      <w:r>
        <w:t>El curso proporcionará información legal y práctica sobre los temas y se concentrará en cómo estos problemas impactan en el trabajo diario de jueces y fiscales. Además, el curso presenta a los participantes el concepto de habilidades de formación para respaldar la impartición de la formación a nivel nacional.</w:t>
      </w:r>
    </w:p>
    <w:p w14:paraId="47D99084" w14:textId="77777777" w:rsidR="00EF40D0" w:rsidRPr="00265936" w:rsidRDefault="00FF5287" w:rsidP="00D747D5">
      <w:pPr>
        <w:spacing w:after="120"/>
        <w:rPr>
          <w:rFonts w:eastAsia="Times New Roman" w:cs="Times New Roman"/>
        </w:rPr>
      </w:pPr>
      <w:r>
        <w:t>El curso cubrirá las siguientes materias, que se dividen en elementos sustantivos y de habilidades de formación;</w:t>
      </w:r>
    </w:p>
    <w:p w14:paraId="0089FC23" w14:textId="77777777" w:rsidR="00EF40D0" w:rsidRPr="00265936" w:rsidRDefault="00FF5287" w:rsidP="00EF40D0">
      <w:pPr>
        <w:rPr>
          <w:rFonts w:eastAsia="Times New Roman" w:cs="Times New Roman"/>
          <w:u w:val="single"/>
        </w:rPr>
      </w:pPr>
      <w:r>
        <w:rPr>
          <w:u w:val="single"/>
        </w:rPr>
        <w:t>Sustantivo</w:t>
      </w:r>
    </w:p>
    <w:p w14:paraId="489A7892" w14:textId="77777777" w:rsidR="00FF5287" w:rsidRPr="00265936" w:rsidRDefault="00FF5287" w:rsidP="00FF5287">
      <w:pPr>
        <w:pStyle w:val="bul1"/>
      </w:pPr>
      <w:r>
        <w:lastRenderedPageBreak/>
        <w:t>Introducción a la ciberdelincuencia: tendencias y herramientas</w:t>
      </w:r>
    </w:p>
    <w:p w14:paraId="6910592C" w14:textId="77777777" w:rsidR="00FF5287" w:rsidRPr="00265936" w:rsidRDefault="00FF5287" w:rsidP="00FF5287">
      <w:pPr>
        <w:pStyle w:val="bul1"/>
      </w:pPr>
      <w:r>
        <w:t>Tecnología involucrada en la ciberdelincuencia</w:t>
      </w:r>
    </w:p>
    <w:p w14:paraId="3339D403" w14:textId="77777777" w:rsidR="00FF5287" w:rsidRPr="00265936" w:rsidRDefault="00FF5287" w:rsidP="00FF5287">
      <w:pPr>
        <w:pStyle w:val="bul1"/>
      </w:pPr>
      <w:r>
        <w:t>La ciberdelincuencia como delito en la legislación interna</w:t>
      </w:r>
    </w:p>
    <w:p w14:paraId="4C874790" w14:textId="77777777" w:rsidR="00FF5287" w:rsidRPr="00265936" w:rsidRDefault="00FF5287" w:rsidP="00FF5287">
      <w:pPr>
        <w:pStyle w:val="bul1"/>
      </w:pPr>
      <w:r>
        <w:t>Práctica, procedimiento y legislación en materia de prueba</w:t>
      </w:r>
      <w:del w:id="128" w:author="Pedro Verdelho" w:date="2018-10-30T13:02:00Z">
        <w:r w:rsidDel="00246257">
          <w:delText>s</w:delText>
        </w:r>
      </w:del>
      <w:r>
        <w:t xml:space="preserve"> electrónica</w:t>
      </w:r>
      <w:del w:id="129" w:author="Pedro Verdelho" w:date="2018-10-30T13:02:00Z">
        <w:r w:rsidDel="00246257">
          <w:delText>s</w:delText>
        </w:r>
      </w:del>
    </w:p>
    <w:p w14:paraId="7CD13C4C" w14:textId="77777777" w:rsidR="00FF5287" w:rsidRPr="00265936" w:rsidRDefault="00FF5287" w:rsidP="00FF5287">
      <w:pPr>
        <w:pStyle w:val="bul1"/>
      </w:pPr>
      <w:r>
        <w:t>Derecho procesal/medidas de investigación en la legislación interna</w:t>
      </w:r>
    </w:p>
    <w:p w14:paraId="0203196A" w14:textId="77777777" w:rsidR="00FF5287" w:rsidRPr="00265936" w:rsidRDefault="00FF5287" w:rsidP="00FF5287">
      <w:pPr>
        <w:pStyle w:val="bul1"/>
      </w:pPr>
      <w:r>
        <w:t>Cooperación internacional</w:t>
      </w:r>
    </w:p>
    <w:p w14:paraId="4BF296E7" w14:textId="7EBD3786" w:rsidR="00FF5287" w:rsidRPr="00265936" w:rsidRDefault="00FF5287" w:rsidP="00FF5287">
      <w:pPr>
        <w:pStyle w:val="bul1"/>
      </w:pPr>
      <w:r>
        <w:t xml:space="preserve">Cooperación con </w:t>
      </w:r>
      <w:ins w:id="130" w:author="Pedro Verdelho" w:date="2018-10-30T13:03:00Z">
        <w:r w:rsidR="00246257">
          <w:t>e</w:t>
        </w:r>
      </w:ins>
      <w:r>
        <w:t>l</w:t>
      </w:r>
      <w:del w:id="131" w:author="Pedro Verdelho" w:date="2018-10-30T13:03:00Z">
        <w:r w:rsidDel="00246257">
          <w:delText>a</w:delText>
        </w:r>
      </w:del>
      <w:r>
        <w:t xml:space="preserve"> </w:t>
      </w:r>
      <w:ins w:id="132" w:author="Pedro Verdelho" w:date="2018-10-30T13:03:00Z">
        <w:r w:rsidR="00C16A59">
          <w:t>sector privado</w:t>
        </w:r>
      </w:ins>
      <w:del w:id="133" w:author="Pedro Verdelho" w:date="2018-10-30T13:03:00Z">
        <w:r w:rsidDel="00C16A59">
          <w:delText>industria</w:delText>
        </w:r>
      </w:del>
    </w:p>
    <w:p w14:paraId="3493F9E2" w14:textId="77777777" w:rsidR="00FF5287" w:rsidRPr="00265936" w:rsidRDefault="00FF5287" w:rsidP="00FF5287">
      <w:pPr>
        <w:pStyle w:val="bul1"/>
        <w:numPr>
          <w:ilvl w:val="0"/>
          <w:numId w:val="0"/>
        </w:numPr>
        <w:spacing w:before="120"/>
        <w:rPr>
          <w:u w:val="single"/>
        </w:rPr>
      </w:pPr>
      <w:r>
        <w:rPr>
          <w:u w:val="single"/>
        </w:rPr>
        <w:t>Habilidades de formación</w:t>
      </w:r>
    </w:p>
    <w:p w14:paraId="2BE6150A" w14:textId="68FE0AFA" w:rsidR="00FF5287" w:rsidRPr="00265936" w:rsidRDefault="00FF5287" w:rsidP="00531BD9">
      <w:pPr>
        <w:numPr>
          <w:ilvl w:val="0"/>
          <w:numId w:val="36"/>
        </w:numPr>
        <w:tabs>
          <w:tab w:val="clear" w:pos="720"/>
        </w:tabs>
        <w:ind w:left="810" w:hanging="810"/>
      </w:pPr>
      <w:r>
        <w:t xml:space="preserve">Identificación de las características de </w:t>
      </w:r>
      <w:r w:rsidR="00907C5B">
        <w:t>ponentes buenos y malos</w:t>
      </w:r>
    </w:p>
    <w:p w14:paraId="34C1F47B" w14:textId="77777777" w:rsidR="00FF5287" w:rsidRPr="00265936" w:rsidRDefault="00FF5287" w:rsidP="00531BD9">
      <w:pPr>
        <w:numPr>
          <w:ilvl w:val="0"/>
          <w:numId w:val="36"/>
        </w:numPr>
        <w:tabs>
          <w:tab w:val="clear" w:pos="720"/>
        </w:tabs>
        <w:ind w:left="810" w:hanging="810"/>
      </w:pPr>
      <w:r>
        <w:t>Proporcionar y recibir comentarios</w:t>
      </w:r>
    </w:p>
    <w:p w14:paraId="0FCCCFFA" w14:textId="15D3213D" w:rsidR="00FF5287" w:rsidRPr="00265936" w:rsidRDefault="00FF5287" w:rsidP="00531BD9">
      <w:pPr>
        <w:numPr>
          <w:ilvl w:val="0"/>
          <w:numId w:val="36"/>
        </w:numPr>
        <w:tabs>
          <w:tab w:val="clear" w:pos="720"/>
        </w:tabs>
        <w:ind w:left="810" w:hanging="810"/>
      </w:pPr>
      <w:r>
        <w:t>Comunicación verbal y no verbal</w:t>
      </w:r>
    </w:p>
    <w:p w14:paraId="3F5373A0" w14:textId="77777777" w:rsidR="00FF5287" w:rsidRPr="00265936" w:rsidRDefault="00FF5287" w:rsidP="00531BD9">
      <w:pPr>
        <w:numPr>
          <w:ilvl w:val="0"/>
          <w:numId w:val="36"/>
        </w:numPr>
        <w:tabs>
          <w:tab w:val="clear" w:pos="720"/>
        </w:tabs>
        <w:ind w:left="810" w:hanging="810"/>
      </w:pPr>
      <w:r>
        <w:t xml:space="preserve">Preparación y planificación </w:t>
      </w:r>
    </w:p>
    <w:p w14:paraId="7F8797BD" w14:textId="7891D961" w:rsidR="00FF5287" w:rsidRPr="00265936" w:rsidRDefault="00FF5287" w:rsidP="00531BD9">
      <w:pPr>
        <w:numPr>
          <w:ilvl w:val="0"/>
          <w:numId w:val="36"/>
        </w:numPr>
        <w:tabs>
          <w:tab w:val="clear" w:pos="720"/>
        </w:tabs>
        <w:ind w:left="810" w:hanging="810"/>
      </w:pPr>
      <w:r>
        <w:t xml:space="preserve">Mecanismos de </w:t>
      </w:r>
      <w:del w:id="134" w:author="Pedro Verdelho" w:date="2018-10-30T13:03:00Z">
        <w:r w:rsidDel="00C16A59">
          <w:delText xml:space="preserve">entrega </w:delText>
        </w:r>
      </w:del>
      <w:ins w:id="135" w:author="Pedro Verdelho" w:date="2018-10-30T13:03:00Z">
        <w:r w:rsidR="00C16A59">
          <w:t xml:space="preserve">impartición </w:t>
        </w:r>
      </w:ins>
      <w:r>
        <w:t>de formación</w:t>
      </w:r>
    </w:p>
    <w:p w14:paraId="0FD52CF7" w14:textId="77777777" w:rsidR="00FF5287" w:rsidRPr="00265936" w:rsidRDefault="00FF5287" w:rsidP="00531BD9">
      <w:pPr>
        <w:numPr>
          <w:ilvl w:val="0"/>
          <w:numId w:val="36"/>
        </w:numPr>
        <w:tabs>
          <w:tab w:val="clear" w:pos="720"/>
        </w:tabs>
        <w:ind w:left="810" w:hanging="810"/>
      </w:pPr>
      <w:r>
        <w:t>Compromiso de la audiencia</w:t>
      </w:r>
    </w:p>
    <w:p w14:paraId="002ACA97" w14:textId="77777777" w:rsidR="00FF5287" w:rsidRPr="00265936" w:rsidRDefault="00FF5287" w:rsidP="00531BD9">
      <w:pPr>
        <w:numPr>
          <w:ilvl w:val="0"/>
          <w:numId w:val="36"/>
        </w:numPr>
        <w:tabs>
          <w:tab w:val="clear" w:pos="720"/>
        </w:tabs>
        <w:ind w:left="810" w:hanging="810"/>
      </w:pPr>
      <w:r>
        <w:t>Cuestionar y escuchar</w:t>
      </w:r>
    </w:p>
    <w:p w14:paraId="04AAA194" w14:textId="25015C1A" w:rsidR="00FF5287" w:rsidRPr="00265936" w:rsidRDefault="00FF5287" w:rsidP="00531BD9">
      <w:pPr>
        <w:numPr>
          <w:ilvl w:val="0"/>
          <w:numId w:val="36"/>
        </w:numPr>
        <w:tabs>
          <w:tab w:val="clear" w:pos="720"/>
        </w:tabs>
        <w:ind w:left="810" w:hanging="810"/>
      </w:pPr>
      <w:r>
        <w:t xml:space="preserve">Los delegados también trabajarán en parejas para preparar y realizar una presentación relacionada con el tema del curso y recibir comentarios de los participantes y </w:t>
      </w:r>
      <w:del w:id="136" w:author="Pedro Verdelho" w:date="2018-10-31T13:23:00Z">
        <w:r w:rsidDel="006A3059">
          <w:delText>formador</w:delText>
        </w:r>
      </w:del>
      <w:ins w:id="137" w:author="Pedro Verdelho" w:date="2018-10-31T13:23:00Z">
        <w:r w:rsidR="006A3059">
          <w:t>capacitador</w:t>
        </w:r>
      </w:ins>
      <w:r>
        <w:t>es.</w:t>
      </w:r>
    </w:p>
    <w:p w14:paraId="21057061" w14:textId="77777777" w:rsidR="00EF40D0" w:rsidRPr="00265936" w:rsidRDefault="00EF40D0" w:rsidP="00EF40D0">
      <w:pPr>
        <w:tabs>
          <w:tab w:val="left" w:pos="426"/>
        </w:tabs>
        <w:rPr>
          <w:rFonts w:eastAsia="Times New Roman" w:cs="Times New Roman"/>
        </w:rPr>
      </w:pPr>
    </w:p>
    <w:p w14:paraId="68B4F145" w14:textId="273A91F5" w:rsidR="00EF40D0" w:rsidRPr="00265936" w:rsidRDefault="00EF40D0" w:rsidP="00531BD9">
      <w:pPr>
        <w:pStyle w:val="Heading2"/>
        <w:ind w:right="-72"/>
        <w:rPr>
          <w:rFonts w:eastAsia="Times New Roman"/>
        </w:rPr>
      </w:pPr>
      <w:bookmarkStart w:id="138" w:name="_Toc352944223"/>
      <w:bookmarkStart w:id="139" w:name="_Toc486857155"/>
      <w:bookmarkStart w:id="140" w:name="_Toc524848176"/>
      <w:bookmarkEnd w:id="138"/>
      <w:r>
        <w:t>¿Por qué es necesaria esta formación?</w:t>
      </w:r>
      <w:bookmarkEnd w:id="139"/>
      <w:bookmarkEnd w:id="140"/>
    </w:p>
    <w:p w14:paraId="00485D02" w14:textId="300C812D" w:rsidR="00EF40D0" w:rsidRPr="00265936" w:rsidRDefault="00EF40D0" w:rsidP="00E15B3F">
      <w:pPr>
        <w:spacing w:after="120"/>
        <w:rPr>
          <w:rFonts w:eastAsia="Times New Roman" w:cs="Times New Roman"/>
        </w:rPr>
      </w:pPr>
      <w:r>
        <w:t xml:space="preserve">Los jueces y los fiscales juegan un papel importante en la investigación y </w:t>
      </w:r>
      <w:r w:rsidR="00907C5B">
        <w:t>sentencia</w:t>
      </w:r>
      <w:r>
        <w:t xml:space="preserve"> de individuos o grupos que han cometido crímenes. Con el aumento en el número de casos de delitos que tienen un elemento de delito cibernético o prueba electrónica, aumenta la necesidad de que los jueces y fiscales estén debidamente capacitados para comprender la naturaleza de estos delitos y también estar al tanto de la legislación y los instrumentos internacionales y la cooperación de la industria disponible para manejar tales casos.</w:t>
      </w:r>
    </w:p>
    <w:p w14:paraId="65646BC4" w14:textId="0E4D52AE" w:rsidR="00EF40D0" w:rsidRPr="00265936" w:rsidRDefault="00EF40D0" w:rsidP="00E15B3F">
      <w:pPr>
        <w:spacing w:after="120"/>
        <w:rPr>
          <w:rFonts w:eastAsia="Times New Roman" w:cs="Times New Roman"/>
        </w:rPr>
      </w:pPr>
      <w:r>
        <w:t xml:space="preserve">Los delincuentes y los grupos delictivos en general no se limitan a sí mismos ni a sus actividades basadas en las fronteras del país; la ciberdelincuencia es un tipo de delito que excluye la necesidad del delincuente de cruzar esas fronteras para cometer un delito, lo que hace que la investigación y el enjuiciamiento </w:t>
      </w:r>
      <w:ins w:id="141" w:author="Pedro Verdelho" w:date="2018-10-30T13:05:00Z">
        <w:r w:rsidR="00C16A59">
          <w:t>d</w:t>
        </w:r>
      </w:ins>
      <w:r>
        <w:t>el perpetrador mucho más difícil. Esto aumenta la necesidad de una cooperación internacional/regional mejorada, así como la cooperación interinstitucional cuando se trata de casos de ciberdelincuencia.</w:t>
      </w:r>
    </w:p>
    <w:p w14:paraId="6BAC6435" w14:textId="47699B2D" w:rsidR="00E15B3F" w:rsidRPr="00265936" w:rsidRDefault="00EF40D0" w:rsidP="00E15B3F">
      <w:pPr>
        <w:spacing w:after="120"/>
        <w:rPr>
          <w:rFonts w:eastAsia="Times New Roman" w:cs="Times New Roman"/>
        </w:rPr>
      </w:pPr>
      <w:r>
        <w:t xml:space="preserve">Los casos de ciberdelincuencia a menudo requieren </w:t>
      </w:r>
      <w:del w:id="142" w:author="Pedro Verdelho" w:date="2018-10-30T13:05:00Z">
        <w:r w:rsidDel="00C16A59">
          <w:delText xml:space="preserve">una </w:delText>
        </w:r>
      </w:del>
      <w:r>
        <w:t>cooperación internacional o regional rápida y muy eficiente, que permita una investigación y un enjuiciamiento oportunos de los perpetradores. Como resultado, las instituciones de formación deben esforzarse por incluir en sus módulos de currículo instrucciones sobre los instrumentos de cooperación internacional que pueden utilizarse para investigar casos de delito cibernético, incluidos los puntos de contacto 24/7, la cooperación con proveedores de servicios multinacionales (</w:t>
      </w:r>
      <w:proofErr w:type="spellStart"/>
      <w:r>
        <w:t>MSP's</w:t>
      </w:r>
      <w:proofErr w:type="spellEnd"/>
      <w:r>
        <w:t xml:space="preserve">), MLA, Actividad de Cooperación Judicial, Plataformas de Cooperación Judicial, etc. </w:t>
      </w:r>
    </w:p>
    <w:p w14:paraId="4FF25BDB" w14:textId="1B6570A8" w:rsidR="00E15B3F" w:rsidRPr="00265936" w:rsidRDefault="00E15B3F" w:rsidP="00E15B3F">
      <w:pPr>
        <w:spacing w:after="120"/>
      </w:pPr>
      <w:r>
        <w:t xml:space="preserve">Además, esta formación es necesaria ya que simplemente no hay suficientes </w:t>
      </w:r>
      <w:del w:id="143" w:author="Pedro Verdelho" w:date="2018-10-31T13:23:00Z">
        <w:r w:rsidDel="006A3059">
          <w:delText>formador</w:delText>
        </w:r>
      </w:del>
      <w:ins w:id="144" w:author="Pedro Verdelho" w:date="2018-10-31T13:23:00Z">
        <w:r w:rsidR="006A3059">
          <w:t>capacitador</w:t>
        </w:r>
      </w:ins>
      <w:r>
        <w:t>es para apoyar las necesidades de las academias de formación judicial.</w:t>
      </w:r>
      <w:r w:rsidR="00152638">
        <w:t xml:space="preserve"> </w:t>
      </w:r>
      <w:r>
        <w:t xml:space="preserve">Estos elementos de habilidades de formación del curso conducirán al desarrollo de un cuadro de </w:t>
      </w:r>
      <w:del w:id="145" w:author="Pedro Verdelho" w:date="2018-10-31T13:23:00Z">
        <w:r w:rsidDel="006A3059">
          <w:delText>formador</w:delText>
        </w:r>
      </w:del>
      <w:ins w:id="146" w:author="Pedro Verdelho" w:date="2018-10-31T13:23:00Z">
        <w:r w:rsidR="006A3059">
          <w:t>capacitador</w:t>
        </w:r>
      </w:ins>
      <w:r>
        <w:t>es que podrán apoyar el trabajo de las academias en el futuro.</w:t>
      </w:r>
    </w:p>
    <w:p w14:paraId="50C75936" w14:textId="77777777" w:rsidR="00EF40D0" w:rsidRPr="00265936" w:rsidRDefault="00EF40D0" w:rsidP="00531BD9">
      <w:pPr>
        <w:pStyle w:val="Heading2"/>
        <w:ind w:right="-72"/>
        <w:rPr>
          <w:rFonts w:eastAsia="Times New Roman"/>
        </w:rPr>
      </w:pPr>
      <w:bookmarkStart w:id="147" w:name="_Toc189021563"/>
      <w:bookmarkStart w:id="148" w:name="_Toc352944224"/>
      <w:bookmarkStart w:id="149" w:name="_Toc486857156"/>
      <w:bookmarkStart w:id="150" w:name="_Toc524848177"/>
      <w:r>
        <w:lastRenderedPageBreak/>
        <w:t>El currículo</w:t>
      </w:r>
      <w:bookmarkEnd w:id="147"/>
      <w:bookmarkEnd w:id="148"/>
      <w:bookmarkEnd w:id="149"/>
      <w:bookmarkEnd w:id="150"/>
    </w:p>
    <w:p w14:paraId="0AB65C1D" w14:textId="010944AA" w:rsidR="00EF40D0" w:rsidRPr="00265936" w:rsidRDefault="00EF40D0" w:rsidP="00D747D5">
      <w:pPr>
        <w:spacing w:after="120"/>
        <w:rPr>
          <w:rFonts w:eastAsia="Times New Roman" w:cs="Times New Roman"/>
        </w:rPr>
      </w:pPr>
      <w:r>
        <w:t>Este plan de estudios es una herramienta básica para ser considerada por las instituciones de formación cuando se lleva a cabo formación sobre ciberdelincuencia y prueba</w:t>
      </w:r>
      <w:del w:id="151" w:author="Pedro Verdelho" w:date="2018-10-30T13:06:00Z">
        <w:r w:rsidDel="007A6E9B">
          <w:delText>s</w:delText>
        </w:r>
      </w:del>
      <w:r>
        <w:t xml:space="preserve"> electrónica</w:t>
      </w:r>
      <w:del w:id="152" w:author="Pedro Verdelho" w:date="2018-10-30T13:06:00Z">
        <w:r w:rsidDel="007A6E9B">
          <w:delText>s</w:delText>
        </w:r>
      </w:del>
      <w:r>
        <w:t xml:space="preserve">. El objetivo de este documento es centrarse en el establecimiento y la presentación de cursos estandarizados que se utilizarían en los países/áreas del proyecto en la realización de la formación inicial para los jueces y fiscales involucrados en la </w:t>
      </w:r>
      <w:r w:rsidR="00C550DB">
        <w:t>sentencia</w:t>
      </w:r>
      <w:r>
        <w:t xml:space="preserve"> o enjuiciamiento de casos de delito cibernético. </w:t>
      </w:r>
    </w:p>
    <w:p w14:paraId="3A5D8E7C" w14:textId="226DD76E" w:rsidR="00EF40D0" w:rsidRPr="00265936" w:rsidRDefault="00EF40D0" w:rsidP="00D747D5">
      <w:pPr>
        <w:spacing w:after="120"/>
        <w:rPr>
          <w:rFonts w:eastAsia="Times New Roman" w:cs="Times New Roman"/>
        </w:rPr>
      </w:pPr>
      <w:r>
        <w:t xml:space="preserve">La plantilla propuesta para el curso sirve solo como base para la formación de jueces y fiscales y no como el objetivo final de su formación. Los países/áreas del proyecto deberían analizar las necesidades a nivel nacional y solicitar formación específica adicional en las áreas de delito cibernético que identifiquen como más críticas. </w:t>
      </w:r>
    </w:p>
    <w:p w14:paraId="77D0A348" w14:textId="24D443E0" w:rsidR="00EF40D0" w:rsidRPr="00265936" w:rsidRDefault="00EF40D0" w:rsidP="00D747D5">
      <w:pPr>
        <w:spacing w:after="120"/>
        <w:rPr>
          <w:rFonts w:eastAsia="Times New Roman" w:cs="Times New Roman"/>
        </w:rPr>
      </w:pPr>
      <w:r>
        <w:t xml:space="preserve">Las lecciones </w:t>
      </w:r>
      <w:r w:rsidR="00C550DB">
        <w:t>sobre</w:t>
      </w:r>
      <w:r>
        <w:t xml:space="preserve"> ciberdelincuencia y prueba electrónica se han preparado para proporcionar los titulares/temas de presentaciones/conferencias, así como las explicaciones detalladas que deben realizar los </w:t>
      </w:r>
      <w:del w:id="153" w:author="Pedro Verdelho" w:date="2018-10-31T13:23:00Z">
        <w:r w:rsidDel="006A3059">
          <w:delText>formador</w:delText>
        </w:r>
      </w:del>
      <w:ins w:id="154" w:author="Pedro Verdelho" w:date="2018-10-31T13:23:00Z">
        <w:r w:rsidR="006A3059">
          <w:t>capacitador</w:t>
        </w:r>
      </w:ins>
      <w:r>
        <w:t xml:space="preserve">es. El curso está diseñado para ser modificado </w:t>
      </w:r>
      <w:r w:rsidR="00C550DB">
        <w:t>a fin de</w:t>
      </w:r>
      <w:r>
        <w:t xml:space="preserve"> cumplir con los requisitos nacionales, al tiempo que garantiza que se cumplan el </w:t>
      </w:r>
      <w:del w:id="155" w:author="Pedro Verdelho" w:date="2018-10-30T13:08:00Z">
        <w:r w:rsidDel="007A6E9B">
          <w:delText xml:space="preserve">objetivo </w:delText>
        </w:r>
      </w:del>
      <w:proofErr w:type="spellStart"/>
      <w:ins w:id="156" w:author="Pedro Verdelho" w:date="2018-10-30T13:08:00Z">
        <w:r w:rsidR="007A6E9B">
          <w:t>proposito</w:t>
        </w:r>
        <w:proofErr w:type="spellEnd"/>
        <w:r w:rsidR="007A6E9B">
          <w:t xml:space="preserve"> </w:t>
        </w:r>
      </w:ins>
      <w:r>
        <w:t>y los objetivos del curso.</w:t>
      </w:r>
      <w:r w:rsidR="00152638">
        <w:t xml:space="preserve"> </w:t>
      </w:r>
      <w:r>
        <w:t xml:space="preserve">Esto proporcionará consistencia a los módulos de formación a través de las fronteras. Los </w:t>
      </w:r>
      <w:del w:id="157" w:author="Pedro Verdelho" w:date="2018-10-31T13:23:00Z">
        <w:r w:rsidDel="006A3059">
          <w:delText>formador</w:delText>
        </w:r>
      </w:del>
      <w:ins w:id="158" w:author="Pedro Verdelho" w:date="2018-10-31T13:23:00Z">
        <w:r w:rsidR="006A3059">
          <w:t>capacitador</w:t>
        </w:r>
      </w:ins>
      <w:r>
        <w:t>es deben considerar la introducción de varios ejercicios/discusiones que facilitarán la experiencia de aprendizaje de los participantes en cada país.</w:t>
      </w:r>
      <w:r w:rsidR="00152638">
        <w:t xml:space="preserve"> </w:t>
      </w:r>
      <w:r>
        <w:t>Además de los planes de lecciones, que detallan los objetivos que se lograrán durante la sesión, se han desarrollado y se incluyen una serie de presentaciones de PowerPoint y otros materiales de apoyo.</w:t>
      </w:r>
      <w:r w:rsidR="00152638">
        <w:t xml:space="preserve"> </w:t>
      </w:r>
      <w:r>
        <w:t xml:space="preserve">Hay notas sobre las diapositivas en la sección de notas de las diapositivas, para proporcionar soporte adicional para los </w:t>
      </w:r>
      <w:del w:id="159" w:author="Pedro Verdelho" w:date="2018-10-31T13:23:00Z">
        <w:r w:rsidDel="006A3059">
          <w:delText>formador</w:delText>
        </w:r>
      </w:del>
      <w:ins w:id="160" w:author="Pedro Verdelho" w:date="2018-10-31T13:23:00Z">
        <w:r w:rsidR="006A3059">
          <w:t>capacitador</w:t>
        </w:r>
      </w:ins>
      <w:r>
        <w:t>es.</w:t>
      </w:r>
    </w:p>
    <w:p w14:paraId="5BC4EB3A" w14:textId="02603EB1" w:rsidR="005B55DA" w:rsidRPr="00265936" w:rsidRDefault="00EF40D0" w:rsidP="00D747D5">
      <w:pPr>
        <w:spacing w:after="120"/>
        <w:rPr>
          <w:rFonts w:eastAsia="Times New Roman" w:cs="Times New Roman"/>
        </w:rPr>
      </w:pPr>
      <w:r>
        <w:t xml:space="preserve">El curso introductorio de formación está construido de tal manera que permita a los jueces y fiscales que han pasado por este módulo tener un conocimiento básico de la naturaleza de la ciberdelincuencia, los términos y la tecnología. Además, este módulo proporciona información básica sobre cooperación internacional, cooperación con </w:t>
      </w:r>
      <w:ins w:id="161" w:author="Pedro Verdelho" w:date="2018-10-30T13:09:00Z">
        <w:r w:rsidR="007A6E9B">
          <w:t>e</w:t>
        </w:r>
      </w:ins>
      <w:r>
        <w:t>l</w:t>
      </w:r>
      <w:del w:id="162" w:author="Pedro Verdelho" w:date="2018-10-30T13:09:00Z">
        <w:r w:rsidDel="007A6E9B">
          <w:delText>a</w:delText>
        </w:r>
      </w:del>
      <w:r>
        <w:t xml:space="preserve"> </w:t>
      </w:r>
      <w:ins w:id="163" w:author="Pedro Verdelho" w:date="2018-10-30T13:09:00Z">
        <w:r w:rsidR="007A6E9B">
          <w:t>sector privado</w:t>
        </w:r>
      </w:ins>
      <w:del w:id="164" w:author="Pedro Verdelho" w:date="2018-10-30T13:09:00Z">
        <w:r w:rsidDel="007A6E9B">
          <w:delText>industria</w:delText>
        </w:r>
      </w:del>
      <w:r>
        <w:t>, prueba electrónica, legislación procesal y medidas de investigación, etc.</w:t>
      </w:r>
    </w:p>
    <w:p w14:paraId="2C80F3A7" w14:textId="7E3CB8EB" w:rsidR="005B55DA" w:rsidRPr="00265936" w:rsidRDefault="00CA1ED3" w:rsidP="00D747D5">
      <w:pPr>
        <w:spacing w:after="120"/>
        <w:rPr>
          <w:rFonts w:eastAsia="Times New Roman" w:cs="Times New Roman"/>
        </w:rPr>
      </w:pPr>
      <w:r>
        <w:t xml:space="preserve">Los componentes de habilidades de formación del curso se han introducido </w:t>
      </w:r>
      <w:ins w:id="165" w:author="Pedro Verdelho" w:date="2018-10-30T13:11:00Z">
        <w:r w:rsidR="00265AD3">
          <w:t>para proporci</w:t>
        </w:r>
      </w:ins>
      <w:ins w:id="166" w:author="Pedro Verdelho" w:date="2018-10-30T13:12:00Z">
        <w:r w:rsidR="00265AD3">
          <w:t xml:space="preserve">onar a </w:t>
        </w:r>
      </w:ins>
      <w:del w:id="167" w:author="Pedro Verdelho" w:date="2018-10-30T13:12:00Z">
        <w:r w:rsidDel="00265AD3">
          <w:delText xml:space="preserve">en </w:delText>
        </w:r>
      </w:del>
      <w:r>
        <w:t xml:space="preserve">los institutos de formación </w:t>
      </w:r>
      <w:del w:id="168" w:author="Pedro Verdelho" w:date="2018-10-30T13:12:00Z">
        <w:r w:rsidDel="00265AD3">
          <w:delText>proporcionados con</w:delText>
        </w:r>
      </w:del>
      <w:r>
        <w:t xml:space="preserve"> la opción de aumentar el número de </w:t>
      </w:r>
      <w:del w:id="169" w:author="Pedro Verdelho" w:date="2018-10-31T13:23:00Z">
        <w:r w:rsidDel="006A3059">
          <w:delText>formador</w:delText>
        </w:r>
      </w:del>
      <w:ins w:id="170" w:author="Pedro Verdelho" w:date="2018-10-31T13:23:00Z">
        <w:r w:rsidR="006A3059">
          <w:t>capacitador</w:t>
        </w:r>
      </w:ins>
      <w:r>
        <w:t xml:space="preserve">es disponibles para ellos, mediante la </w:t>
      </w:r>
      <w:del w:id="171" w:author="Pedro Verdelho" w:date="2018-10-30T13:12:00Z">
        <w:r w:rsidDel="00865813">
          <w:delText xml:space="preserve">entrega </w:delText>
        </w:r>
      </w:del>
      <w:ins w:id="172" w:author="Pedro Verdelho" w:date="2018-10-30T13:14:00Z">
        <w:r w:rsidR="00865813">
          <w:t>impartición</w:t>
        </w:r>
      </w:ins>
      <w:ins w:id="173" w:author="Pedro Verdelho" w:date="2018-10-30T13:12:00Z">
        <w:r w:rsidR="00865813">
          <w:t xml:space="preserve"> </w:t>
        </w:r>
      </w:ins>
      <w:r>
        <w:t>de estos aspectos a nivel nacional. Las sesiones de habilidades de formación siguen la misma estructura que las sesiones sustantivas e incluyen muchos materiales de apoyo, ya que las sesiones son en su mayoría interactivas y conducen a las presentaciones finales de los delegados al final del curso.</w:t>
      </w:r>
      <w:r w:rsidR="00152638">
        <w:t xml:space="preserve"> </w:t>
      </w:r>
      <w:r>
        <w:t>Las primeras versiones del curso utilizaron presentaciones individuales de los delegados, sin embargo, se recomienda en esta versión que los delegados preparen y presenten sus presentaciones en parejas. Esto crea una mejor línea de tiempo, ya que las presentaciones toman un tiempo considerable en prepararse y entregarse.</w:t>
      </w:r>
    </w:p>
    <w:p w14:paraId="20B1F753" w14:textId="2D53B570" w:rsidR="00EF40D0" w:rsidRPr="00265936" w:rsidRDefault="00E5548D" w:rsidP="00D747D5">
      <w:pPr>
        <w:spacing w:after="120"/>
        <w:rPr>
          <w:rFonts w:eastAsia="Times New Roman" w:cs="Times New Roman"/>
        </w:rPr>
      </w:pPr>
      <w:r>
        <w:t xml:space="preserve">Además del curso introductorio, se está preparando un curso de formación avanzada que estará disponible para que los institutos de formación respalden sus programas. El objetivo del curso será ampliar el aprendizaje del curso introductorio. El curso avanzado proporcionará información más detallada y conocimiento sobre los temas y utilizará estudios de casos para reforzar el aprendizaje en las sesiones que se presentan en este curso. </w:t>
      </w:r>
    </w:p>
    <w:p w14:paraId="6669DCFA" w14:textId="77777777" w:rsidR="00EF40D0" w:rsidRPr="00265936" w:rsidRDefault="00EF40D0" w:rsidP="00EF40D0">
      <w:pPr>
        <w:ind w:left="360"/>
        <w:rPr>
          <w:rFonts w:eastAsia="Times New Roman" w:cs="Courier New"/>
          <w:bCs/>
          <w:szCs w:val="20"/>
        </w:rPr>
      </w:pPr>
    </w:p>
    <w:p w14:paraId="064F5B02" w14:textId="7A8F19AF" w:rsidR="00EF40D0" w:rsidRPr="00265936" w:rsidRDefault="00EF40D0" w:rsidP="008279D5">
      <w:pPr>
        <w:pStyle w:val="Heading1"/>
        <w:rPr>
          <w:rFonts w:eastAsia="Calibri"/>
        </w:rPr>
      </w:pPr>
      <w:bookmarkStart w:id="174" w:name="_Toc352944225"/>
      <w:bookmarkStart w:id="175" w:name="_Toc486857157"/>
      <w:bookmarkStart w:id="176" w:name="_Toc524848178"/>
      <w:r>
        <w:lastRenderedPageBreak/>
        <w:t xml:space="preserve">Cómo usar la guía de </w:t>
      </w:r>
      <w:del w:id="177" w:author="Pedro Verdelho" w:date="2018-10-31T13:23:00Z">
        <w:r w:rsidDel="006A3059">
          <w:delText>formador</w:delText>
        </w:r>
      </w:del>
      <w:ins w:id="178" w:author="Pedro Verdelho" w:date="2018-10-31T13:23:00Z">
        <w:r w:rsidR="006A3059">
          <w:t>capacitador</w:t>
        </w:r>
      </w:ins>
      <w:r>
        <w:t>es</w:t>
      </w:r>
      <w:bookmarkEnd w:id="174"/>
      <w:bookmarkEnd w:id="175"/>
      <w:bookmarkEnd w:id="176"/>
    </w:p>
    <w:p w14:paraId="4E507849" w14:textId="537BE559" w:rsidR="00EF40D0" w:rsidRPr="00265936" w:rsidRDefault="00EF40D0" w:rsidP="00D747D5">
      <w:pPr>
        <w:spacing w:after="120"/>
        <w:rPr>
          <w:rFonts w:eastAsia="Times New Roman" w:cs="Times New Roman"/>
        </w:rPr>
      </w:pPr>
      <w:r>
        <w:t xml:space="preserve">Esta guía está destinada a proporcionar a los </w:t>
      </w:r>
      <w:del w:id="179" w:author="Pedro Verdelho" w:date="2018-10-31T13:23:00Z">
        <w:r w:rsidDel="006A3059">
          <w:delText>formador</w:delText>
        </w:r>
      </w:del>
      <w:ins w:id="180" w:author="Pedro Verdelho" w:date="2018-10-31T13:23:00Z">
        <w:r w:rsidR="006A3059">
          <w:t>capacitador</w:t>
        </w:r>
      </w:ins>
      <w:r>
        <w:t xml:space="preserve">es información sobre la estructura y el contenido del curso. Los objetivos de cada lección describen qué información debe cubrirse. </w:t>
      </w:r>
      <w:r w:rsidR="00C550DB">
        <w:t>Se ha trabajado l</w:t>
      </w:r>
      <w:r>
        <w:t xml:space="preserve">a metodología de formación para este curso y todas las ayudas de formación relevantes </w:t>
      </w:r>
      <w:r w:rsidR="00C550DB">
        <w:t xml:space="preserve">se </w:t>
      </w:r>
      <w:r>
        <w:t xml:space="preserve">deben </w:t>
      </w:r>
      <w:r w:rsidR="00C550DB">
        <w:t>encontrar</w:t>
      </w:r>
      <w:r>
        <w:t xml:space="preserve"> </w:t>
      </w:r>
      <w:ins w:id="181" w:author="Pedro Verdelho" w:date="2018-10-30T13:14:00Z">
        <w:r w:rsidR="00865813">
          <w:t xml:space="preserve">en </w:t>
        </w:r>
      </w:ins>
      <w:r>
        <w:t xml:space="preserve">este paquete de formación. El objetivo de esta guía es mantener el curso estándar y garantizar la coherencia durante </w:t>
      </w:r>
      <w:proofErr w:type="spellStart"/>
      <w:r>
        <w:t>la</w:t>
      </w:r>
      <w:del w:id="182" w:author="Pedro Verdelho" w:date="2018-10-30T13:14:00Z">
        <w:r w:rsidDel="00865813">
          <w:delText xml:space="preserve"> entrega</w:delText>
        </w:r>
      </w:del>
      <w:ins w:id="183" w:author="Pedro Verdelho" w:date="2018-10-30T13:14:00Z">
        <w:r w:rsidR="00865813">
          <w:t>im</w:t>
        </w:r>
      </w:ins>
      <w:ins w:id="184" w:author="Pedro Verdelho" w:date="2018-10-30T13:15:00Z">
        <w:r w:rsidR="00865813">
          <w:t>partición</w:t>
        </w:r>
      </w:ins>
      <w:proofErr w:type="spellEnd"/>
      <w:r>
        <w:t xml:space="preserve">. Por supuesto, los institutos de formación y </w:t>
      </w:r>
      <w:del w:id="185" w:author="Pedro Verdelho" w:date="2018-10-31T13:23:00Z">
        <w:r w:rsidDel="006A3059">
          <w:delText>formador</w:delText>
        </w:r>
      </w:del>
      <w:ins w:id="186" w:author="Pedro Verdelho" w:date="2018-10-31T13:23:00Z">
        <w:r w:rsidR="006A3059">
          <w:t>capacitador</w:t>
        </w:r>
      </w:ins>
      <w:r>
        <w:t xml:space="preserve">es pueden modificar el curso según las necesidades de los países y utilizar diferentes técnicas de </w:t>
      </w:r>
      <w:del w:id="187" w:author="Pedro Verdelho" w:date="2018-10-30T13:15:00Z">
        <w:r w:rsidDel="00865813">
          <w:delText xml:space="preserve">entrega </w:delText>
        </w:r>
      </w:del>
      <w:ins w:id="188" w:author="Pedro Verdelho" w:date="2018-10-30T13:15:00Z">
        <w:r w:rsidR="00865813">
          <w:t xml:space="preserve">impartición </w:t>
        </w:r>
      </w:ins>
      <w:r>
        <w:t>para cumplir con los objetivos.</w:t>
      </w:r>
      <w:r w:rsidR="00152638">
        <w:t xml:space="preserve"> </w:t>
      </w:r>
    </w:p>
    <w:p w14:paraId="66818C1D" w14:textId="110C70CF" w:rsidR="00EF40D0" w:rsidRPr="00265936" w:rsidRDefault="00EF40D0" w:rsidP="00D747D5">
      <w:pPr>
        <w:spacing w:after="120"/>
        <w:rPr>
          <w:rFonts w:eastAsia="Times New Roman" w:cs="Times New Roman"/>
        </w:rPr>
      </w:pPr>
      <w:r>
        <w:t>Esta guía está diseñada para proporcionar cierta información sobre el tipo y el nivel de conocimiento tecnológico que los jueces y fiscales requieren para cumplir con su función de manera efectiva. No pretende ser un análisis completo de los problemas y, cuando corresponda, indica dónde se puede obtener más información.</w:t>
      </w:r>
      <w:r w:rsidR="00152638">
        <w:t xml:space="preserve"> </w:t>
      </w:r>
    </w:p>
    <w:p w14:paraId="127A51B2" w14:textId="6365674E" w:rsidR="00EF40D0" w:rsidRPr="00265936" w:rsidRDefault="00EF40D0" w:rsidP="00D747D5">
      <w:pPr>
        <w:spacing w:after="120"/>
        <w:rPr>
          <w:rFonts w:eastAsia="Times New Roman" w:cs="Times New Roman"/>
        </w:rPr>
      </w:pPr>
      <w:r>
        <w:t>Se recomienda que los desarrolladores de formación se aseguren de que el material que preparan esté actualizado e incorpore los últimos problemas tecnológicos a medida que influyen en el comportamiento delictivo</w:t>
      </w:r>
      <w:ins w:id="189" w:author="Pedro Verdelho" w:date="2018-10-30T13:16:00Z">
        <w:r w:rsidR="00B65578">
          <w:t>;</w:t>
        </w:r>
      </w:ins>
      <w:del w:id="190" w:author="Pedro Verdelho" w:date="2018-10-30T13:16:00Z">
        <w:r w:rsidR="00C550DB" w:rsidDel="00B65578">
          <w:delText>.</w:delText>
        </w:r>
      </w:del>
      <w:r w:rsidR="00C550DB">
        <w:t xml:space="preserve"> </w:t>
      </w:r>
      <w:del w:id="191" w:author="Pedro Verdelho" w:date="2018-10-30T13:16:00Z">
        <w:r w:rsidR="00C550DB" w:rsidDel="00B65578">
          <w:delText>S</w:delText>
        </w:r>
      </w:del>
      <w:ins w:id="192" w:author="Pedro Verdelho" w:date="2018-10-30T13:16:00Z">
        <w:r w:rsidR="00B65578">
          <w:t>s</w:t>
        </w:r>
      </w:ins>
      <w:r>
        <w:t xml:space="preserve">u impacto en las reglas legales, procesales y probatorias dentro de la jurisdicción donde se impartirá la formación. Existen cambios tecnológicos que afectarán el sistema de justicia penal, como el almacenamiento de datos en </w:t>
      </w:r>
      <w:commentRangeStart w:id="193"/>
      <w:del w:id="194" w:author="Pedro Verdelho" w:date="2018-10-30T13:16:00Z">
        <w:r w:rsidDel="00B65578">
          <w:delText xml:space="preserve">estado </w:delText>
        </w:r>
        <w:r w:rsidRPr="00B65578" w:rsidDel="00B65578">
          <w:rPr>
            <w:i/>
            <w:rPrChange w:id="195" w:author="Pedro Verdelho" w:date="2018-10-30T13:16:00Z">
              <w:rPr/>
            </w:rPrChange>
          </w:rPr>
          <w:delText>sólido</w:delText>
        </w:r>
      </w:del>
      <w:proofErr w:type="spellStart"/>
      <w:ins w:id="196" w:author="Pedro Verdelho" w:date="2018-10-30T13:16:00Z">
        <w:r w:rsidR="00B65578" w:rsidRPr="00B65578">
          <w:rPr>
            <w:i/>
            <w:rPrChange w:id="197" w:author="Pedro Verdelho" w:date="2018-10-30T13:16:00Z">
              <w:rPr/>
            </w:rPrChange>
          </w:rPr>
          <w:t>solid</w:t>
        </w:r>
        <w:proofErr w:type="spellEnd"/>
        <w:r w:rsidR="00B65578" w:rsidRPr="00B65578">
          <w:rPr>
            <w:i/>
            <w:rPrChange w:id="198" w:author="Pedro Verdelho" w:date="2018-10-30T13:16:00Z">
              <w:rPr/>
            </w:rPrChange>
          </w:rPr>
          <w:t xml:space="preserve"> </w:t>
        </w:r>
        <w:proofErr w:type="spellStart"/>
        <w:r w:rsidR="00B65578" w:rsidRPr="00B65578">
          <w:rPr>
            <w:i/>
            <w:rPrChange w:id="199" w:author="Pedro Verdelho" w:date="2018-10-30T13:16:00Z">
              <w:rPr/>
            </w:rPrChange>
          </w:rPr>
          <w:t>state</w:t>
        </w:r>
        <w:proofErr w:type="spellEnd"/>
        <w:r w:rsidR="00B65578" w:rsidRPr="00B65578">
          <w:rPr>
            <w:i/>
            <w:rPrChange w:id="200" w:author="Pedro Verdelho" w:date="2018-10-30T13:16:00Z">
              <w:rPr/>
            </w:rPrChange>
          </w:rPr>
          <w:t xml:space="preserve"> </w:t>
        </w:r>
      </w:ins>
      <w:commentRangeEnd w:id="193"/>
      <w:r w:rsidR="00B702A9">
        <w:rPr>
          <w:rStyle w:val="CommentReference"/>
          <w:rFonts w:ascii="Calibri" w:eastAsia="Calibri" w:hAnsi="Calibri"/>
        </w:rPr>
        <w:commentReference w:id="193"/>
      </w:r>
      <w:proofErr w:type="spellStart"/>
      <w:ins w:id="201" w:author="Pedro Verdelho" w:date="2018-10-30T13:16:00Z">
        <w:r w:rsidR="00B65578" w:rsidRPr="00B65578">
          <w:rPr>
            <w:i/>
            <w:rPrChange w:id="202" w:author="Pedro Verdelho" w:date="2018-10-30T13:16:00Z">
              <w:rPr/>
            </w:rPrChange>
          </w:rPr>
          <w:t>storage</w:t>
        </w:r>
        <w:proofErr w:type="spellEnd"/>
        <w:r w:rsidR="00B65578" w:rsidRPr="00B65578">
          <w:rPr>
            <w:i/>
            <w:rPrChange w:id="203" w:author="Pedro Verdelho" w:date="2018-10-30T13:16:00Z">
              <w:rPr/>
            </w:rPrChange>
          </w:rPr>
          <w:t xml:space="preserve"> </w:t>
        </w:r>
        <w:proofErr w:type="spellStart"/>
        <w:r w:rsidR="00B65578" w:rsidRPr="00B65578">
          <w:rPr>
            <w:i/>
            <w:rPrChange w:id="204" w:author="Pedro Verdelho" w:date="2018-10-30T13:16:00Z">
              <w:rPr/>
            </w:rPrChange>
          </w:rPr>
          <w:t>of</w:t>
        </w:r>
        <w:proofErr w:type="spellEnd"/>
        <w:r w:rsidR="00B65578" w:rsidRPr="00B65578">
          <w:rPr>
            <w:i/>
            <w:rPrChange w:id="205" w:author="Pedro Verdelho" w:date="2018-10-30T13:16:00Z">
              <w:rPr/>
            </w:rPrChange>
          </w:rPr>
          <w:t xml:space="preserve"> data</w:t>
        </w:r>
        <w:r w:rsidR="00B65578">
          <w:t xml:space="preserve"> (SSD)</w:t>
        </w:r>
      </w:ins>
      <w:r>
        <w:t>, IP versión 6 y Web 2.0. Estos cambios serán importantes para incluir en los programas de formación y requieren inclusión a medida que se generalicen.</w:t>
      </w:r>
      <w:r w:rsidR="00152638">
        <w:t xml:space="preserve"> </w:t>
      </w:r>
      <w:r>
        <w:t xml:space="preserve">El tema del almacenamiento en la nube debe cubrirse </w:t>
      </w:r>
      <w:ins w:id="206" w:author="Pedro Verdelho" w:date="2018-10-30T13:17:00Z">
        <w:r w:rsidR="00B65578">
          <w:t xml:space="preserve">en cuanto a </w:t>
        </w:r>
      </w:ins>
      <w:del w:id="207" w:author="Pedro Verdelho" w:date="2018-10-30T13:17:00Z">
        <w:r w:rsidDel="00B65578">
          <w:delText xml:space="preserve">desde </w:delText>
        </w:r>
      </w:del>
      <w:r>
        <w:t>aspectos técnicos y legales.</w:t>
      </w:r>
    </w:p>
    <w:p w14:paraId="0E9679D7" w14:textId="531A607F" w:rsidR="00497491" w:rsidRPr="00265936" w:rsidRDefault="00497491" w:rsidP="00D747D5">
      <w:pPr>
        <w:spacing w:after="120"/>
        <w:rPr>
          <w:rFonts w:eastAsia="Times New Roman" w:cs="Times New Roman"/>
        </w:rPr>
      </w:pPr>
      <w:r>
        <w:t xml:space="preserve">También se recomienda que los </w:t>
      </w:r>
      <w:del w:id="208" w:author="Pedro Verdelho" w:date="2018-10-31T13:23:00Z">
        <w:r w:rsidDel="006A3059">
          <w:delText>formador</w:delText>
        </w:r>
      </w:del>
      <w:ins w:id="209" w:author="Pedro Verdelho" w:date="2018-10-31T13:23:00Z">
        <w:r w:rsidR="006A3059">
          <w:t>capacitador</w:t>
        </w:r>
      </w:ins>
      <w:r>
        <w:t>es se aseguren de que las versiones de software disponibles para la formación sean compatibles con los materiales preparados. Lo ideal es que las lecciones se entreguen usando una PC/Laptop con Windows 10 o superior y cargada con MS Office 2016 o superior. Sin embargo, se pueden usar otros programas o versiones si es necesario, siempre que se cumpla el requisito de compatibilidad con los materiales preparados. Los recursos preferidos se describen más adelante en esta guía.</w:t>
      </w:r>
    </w:p>
    <w:p w14:paraId="79ECED7C" w14:textId="5A4D580F" w:rsidR="00EF40D0" w:rsidRPr="00265936" w:rsidRDefault="00EF40D0" w:rsidP="00D747D5">
      <w:pPr>
        <w:spacing w:after="120"/>
        <w:rPr>
          <w:rFonts w:eastAsia="Times New Roman" w:cs="Times New Roman"/>
        </w:rPr>
      </w:pPr>
      <w:r>
        <w:t>Al igual que con cualquier otro programa, cualquier curso de formación desarrollado para jueces y fiscales debe tener objetivos claros, que deben ser objetivos SMART (</w:t>
      </w:r>
      <w:proofErr w:type="spellStart"/>
      <w:r>
        <w:t>eSpecíficos</w:t>
      </w:r>
      <w:proofErr w:type="spellEnd"/>
      <w:r>
        <w:t>, Medibles, Alcanzables, Relevantes y durante un Tiempo determinado). Esto es esencial para poder garantizar el cumplimiento de los objetivos.</w:t>
      </w:r>
      <w:r w:rsidR="00152638">
        <w:t xml:space="preserve"> </w:t>
      </w:r>
      <w:proofErr w:type="spellStart"/>
      <w:r>
        <w:t>Evite</w:t>
      </w:r>
      <w:ins w:id="210" w:author="Pedro Verdelho" w:date="2018-10-30T13:18:00Z">
        <w:r w:rsidR="00B65578">
          <w:t>se</w:t>
        </w:r>
      </w:ins>
      <w:proofErr w:type="spellEnd"/>
      <w:r>
        <w:t xml:space="preserve"> el uso de objetivos con palabras tales como "entender" o "saber" ya que no cumplen con los criterios. Por ejemplo, ¿cómo mide si se logra el objetivo de "conocer" un tema? Es mejor usar palabras como enumerar o identificar, que son mensurables. </w:t>
      </w:r>
    </w:p>
    <w:p w14:paraId="1C9AD740" w14:textId="3E74C415" w:rsidR="00EF40D0" w:rsidRPr="00265936" w:rsidRDefault="00EF40D0" w:rsidP="00D747D5">
      <w:pPr>
        <w:spacing w:after="120"/>
        <w:rPr>
          <w:rFonts w:eastAsia="Times New Roman" w:cs="Times New Roman"/>
        </w:rPr>
      </w:pPr>
      <w:r>
        <w:t xml:space="preserve">El rol clave del desarrollador de formación es garantizar el objetivo general de cualquier evento de aprendizaje y los objetivos específicos que se logren. Este capítulo proporciona información para ayudar en ese proceso. </w:t>
      </w:r>
    </w:p>
    <w:p w14:paraId="72B0698A" w14:textId="0AA29B69" w:rsidR="00EF40D0" w:rsidRPr="00265936" w:rsidRDefault="00EF40D0" w:rsidP="00D747D5">
      <w:pPr>
        <w:spacing w:after="120"/>
        <w:rPr>
          <w:rFonts w:eastAsia="Times New Roman" w:cs="Times New Roman"/>
        </w:rPr>
      </w:pPr>
      <w:r>
        <w:t xml:space="preserve">Aunque este curso se ha desarrollado como un programa genérico, no específico para un país, es importante que los </w:t>
      </w:r>
      <w:del w:id="211" w:author="Pedro Verdelho" w:date="2018-10-31T13:23:00Z">
        <w:r w:rsidDel="006A3059">
          <w:delText>formador</w:delText>
        </w:r>
      </w:del>
      <w:ins w:id="212" w:author="Pedro Verdelho" w:date="2018-10-31T13:23:00Z">
        <w:r w:rsidR="006A3059">
          <w:t>capacitador</w:t>
        </w:r>
      </w:ins>
      <w:r>
        <w:t xml:space="preserve">es personalicen sus materiales de formación para garantizar una </w:t>
      </w:r>
      <w:del w:id="213" w:author="Pedro Verdelho" w:date="2018-10-30T13:18:00Z">
        <w:r w:rsidDel="001500E8">
          <w:delText xml:space="preserve">entrega </w:delText>
        </w:r>
      </w:del>
      <w:ins w:id="214" w:author="Pedro Verdelho" w:date="2018-10-30T13:18:00Z">
        <w:r w:rsidR="001500E8">
          <w:t xml:space="preserve">impartición </w:t>
        </w:r>
      </w:ins>
      <w:r>
        <w:t xml:space="preserve">más efectiva del material del curso. El uso de casos de estudio para reforzar el aprendizaje se considera adecuado para este tipo de formación y está más en consonancia con los estilos de aprendizaje de adultos que la enseñanza puramente didáctica. El uso de ejemplos físicos de la tecnología referida y el uso de Internet también </w:t>
      </w:r>
      <w:r>
        <w:lastRenderedPageBreak/>
        <w:t xml:space="preserve">pueden mejorar el aprendizaje. Específicamente, las sesiones sobre el derecho sustantivo y procesal en la legislación interna han sido preparadas como ejemplos del tipo de información que debería incorporarse a nivel nacional. Los </w:t>
      </w:r>
      <w:del w:id="215" w:author="Pedro Verdelho" w:date="2018-10-31T13:23:00Z">
        <w:r w:rsidDel="006A3059">
          <w:delText>formador</w:delText>
        </w:r>
      </w:del>
      <w:ins w:id="216" w:author="Pedro Verdelho" w:date="2018-10-31T13:23:00Z">
        <w:r w:rsidR="006A3059">
          <w:t>capacitador</w:t>
        </w:r>
      </w:ins>
      <w:r>
        <w:t xml:space="preserve">es son responsables de garantizar que su legislación nacional esté incluida en estas sesiones antes de la </w:t>
      </w:r>
      <w:del w:id="217" w:author="Pedro Verdelho" w:date="2018-10-30T13:20:00Z">
        <w:r w:rsidDel="001500E8">
          <w:delText xml:space="preserve">entrega </w:delText>
        </w:r>
      </w:del>
      <w:ins w:id="218" w:author="Pedro Verdelho" w:date="2018-10-30T13:20:00Z">
        <w:r w:rsidR="001500E8">
          <w:t xml:space="preserve">impartición </w:t>
        </w:r>
      </w:ins>
      <w:r>
        <w:t>en el país.</w:t>
      </w:r>
    </w:p>
    <w:p w14:paraId="1273369F" w14:textId="5873E094" w:rsidR="00C9210C" w:rsidRPr="00265936" w:rsidRDefault="00265936" w:rsidP="00D747D5">
      <w:pPr>
        <w:spacing w:after="120"/>
        <w:rPr>
          <w:rFonts w:eastAsia="Times New Roman" w:cs="Times New Roman"/>
        </w:rPr>
      </w:pPr>
      <w:r>
        <w:t xml:space="preserve">Los materiales en las presentaciones han sido categorizados para ayudar a los </w:t>
      </w:r>
      <w:del w:id="219" w:author="Pedro Verdelho" w:date="2018-10-31T13:23:00Z">
        <w:r w:rsidDel="006A3059">
          <w:delText>formador</w:delText>
        </w:r>
      </w:del>
      <w:ins w:id="220" w:author="Pedro Verdelho" w:date="2018-10-31T13:23:00Z">
        <w:r w:rsidR="006A3059">
          <w:t>capacitador</w:t>
        </w:r>
      </w:ins>
      <w:r>
        <w:t>es en la preparación de sus materiales.</w:t>
      </w:r>
      <w:r w:rsidR="00152638">
        <w:t xml:space="preserve"> </w:t>
      </w:r>
      <w:r>
        <w:t xml:space="preserve">Cuando hay más de una categoría en una presentación, las diapositivas obligatorias están marcadas con </w:t>
      </w:r>
      <w:proofErr w:type="gramStart"/>
      <w:r>
        <w:t>un</w:t>
      </w:r>
      <w:r w:rsidR="00255F79">
        <w:t xml:space="preserve"> </w:t>
      </w:r>
      <w:r>
        <w:t>!</w:t>
      </w:r>
      <w:proofErr w:type="gramEnd"/>
      <w:r>
        <w:t xml:space="preserve"> al lado del número de página.</w:t>
      </w:r>
      <w:r w:rsidR="00152638">
        <w:t xml:space="preserve"> </w:t>
      </w:r>
      <w:r>
        <w:t xml:space="preserve">Otras diapositivas se consideran no esenciales. Se incluyen para ayudar al </w:t>
      </w:r>
      <w:del w:id="221" w:author="Pedro Verdelho" w:date="2018-10-31T13:23:00Z">
        <w:r w:rsidDel="006A3059">
          <w:delText>formador</w:delText>
        </w:r>
      </w:del>
      <w:ins w:id="222" w:author="Pedro Verdelho" w:date="2018-10-31T13:23:00Z">
        <w:r w:rsidR="006A3059">
          <w:t>capacitador</w:t>
        </w:r>
      </w:ins>
      <w:r>
        <w:t xml:space="preserve"> en caso de que sea necesario incluir materiales adicionales.</w:t>
      </w:r>
      <w:r w:rsidR="00152638">
        <w:t xml:space="preserve"> </w:t>
      </w:r>
      <w:r>
        <w:t xml:space="preserve">Es importante que el </w:t>
      </w:r>
      <w:del w:id="223" w:author="Pedro Verdelho" w:date="2018-10-31T13:23:00Z">
        <w:r w:rsidDel="006A3059">
          <w:delText>formador</w:delText>
        </w:r>
      </w:del>
      <w:ins w:id="224" w:author="Pedro Verdelho" w:date="2018-10-31T13:23:00Z">
        <w:r w:rsidR="006A3059">
          <w:t>capacitador</w:t>
        </w:r>
      </w:ins>
      <w:r>
        <w:t xml:space="preserve"> revise los materiales con anticipación y en preparación para la entrega del curso. Cualquier cambio en el método de </w:t>
      </w:r>
      <w:del w:id="225" w:author="Pedro Verdelho" w:date="2018-10-30T13:21:00Z">
        <w:r w:rsidDel="001500E8">
          <w:delText xml:space="preserve">entrega </w:delText>
        </w:r>
      </w:del>
      <w:ins w:id="226" w:author="Pedro Verdelho" w:date="2018-10-30T13:21:00Z">
        <w:r w:rsidR="001500E8">
          <w:t xml:space="preserve">impartición </w:t>
        </w:r>
      </w:ins>
      <w:r>
        <w:t>o en los materiales existentes, debe hacerse antes del curso y el nuevo contenido debe verificarse en relación con los objetivos de aprendizaje de la sesión.</w:t>
      </w:r>
    </w:p>
    <w:p w14:paraId="487E0789" w14:textId="77777777" w:rsidR="00D747D5" w:rsidRPr="00265936" w:rsidRDefault="00D747D5" w:rsidP="00D747D5">
      <w:pPr>
        <w:spacing w:after="120"/>
        <w:rPr>
          <w:rFonts w:eastAsia="Times New Roman" w:cs="Times New Roman"/>
        </w:rPr>
      </w:pPr>
    </w:p>
    <w:p w14:paraId="74CDBF1A" w14:textId="77777777" w:rsidR="00EF40D0" w:rsidRPr="00265936" w:rsidRDefault="00EF40D0" w:rsidP="008279D5">
      <w:pPr>
        <w:pStyle w:val="Heading1"/>
        <w:rPr>
          <w:rFonts w:eastAsia="Calibri"/>
        </w:rPr>
      </w:pPr>
      <w:r>
        <w:t xml:space="preserve"> </w:t>
      </w:r>
      <w:bookmarkStart w:id="227" w:name="_Toc352944226"/>
      <w:bookmarkStart w:id="228" w:name="_Toc486857158"/>
      <w:bookmarkStart w:id="229" w:name="_Toc524848179"/>
      <w:r>
        <w:t>Resumen del curso</w:t>
      </w:r>
      <w:bookmarkEnd w:id="227"/>
      <w:bookmarkEnd w:id="228"/>
      <w:bookmarkEnd w:id="229"/>
    </w:p>
    <w:p w14:paraId="14293EE9" w14:textId="3BE7AE97" w:rsidR="00EF40D0" w:rsidRPr="00265936" w:rsidRDefault="00EF40D0" w:rsidP="008279D5">
      <w:pPr>
        <w:pStyle w:val="Heading2"/>
        <w:rPr>
          <w:rFonts w:eastAsia="Times New Roman"/>
        </w:rPr>
      </w:pPr>
      <w:bookmarkStart w:id="230" w:name="_Toc352944227"/>
      <w:bookmarkStart w:id="231" w:name="_Toc486857159"/>
      <w:bookmarkStart w:id="232" w:name="_Toc524848180"/>
      <w:r>
        <w:t xml:space="preserve">¿Cuánto dura el curso y </w:t>
      </w:r>
      <w:bookmarkEnd w:id="230"/>
      <w:r w:rsidR="00907C5B">
        <w:t>a quién está dirigido</w:t>
      </w:r>
      <w:r>
        <w:t>?</w:t>
      </w:r>
      <w:bookmarkEnd w:id="231"/>
      <w:bookmarkEnd w:id="232"/>
      <w:r>
        <w:t xml:space="preserve"> </w:t>
      </w:r>
    </w:p>
    <w:p w14:paraId="0D5F2ADE" w14:textId="04EE9CE0" w:rsidR="00EF40D0" w:rsidRPr="00265936" w:rsidRDefault="007314F3" w:rsidP="00EF40D0">
      <w:pPr>
        <w:rPr>
          <w:rFonts w:eastAsia="Times New Roman" w:cs="Times New Roman"/>
        </w:rPr>
      </w:pPr>
      <w:r>
        <w:t xml:space="preserve">Este curso está diseñado como un programa de 5 días para jueces y fiscales como parte de su programa de formación inicial. </w:t>
      </w:r>
    </w:p>
    <w:p w14:paraId="16FC3F4C" w14:textId="77777777" w:rsidR="00EF40D0" w:rsidRPr="00265936" w:rsidRDefault="00EF40D0" w:rsidP="00EF40D0">
      <w:pPr>
        <w:tabs>
          <w:tab w:val="left" w:pos="426"/>
        </w:tabs>
        <w:ind w:left="360"/>
        <w:rPr>
          <w:rFonts w:eastAsia="Times New Roman" w:cs="Times New Roman"/>
        </w:rPr>
      </w:pPr>
    </w:p>
    <w:p w14:paraId="6615065F" w14:textId="23A462A5" w:rsidR="00EF40D0" w:rsidRPr="00265936" w:rsidRDefault="00EF40D0" w:rsidP="008279D5">
      <w:pPr>
        <w:pStyle w:val="Heading2"/>
        <w:rPr>
          <w:rFonts w:eastAsia="Times New Roman"/>
        </w:rPr>
      </w:pPr>
      <w:bookmarkStart w:id="233" w:name="_Toc352944228"/>
      <w:bookmarkStart w:id="234" w:name="_Toc486857160"/>
      <w:bookmarkStart w:id="235" w:name="_Toc524848181"/>
      <w:r>
        <w:t>¿Quién impartirá el curso</w:t>
      </w:r>
      <w:bookmarkEnd w:id="233"/>
      <w:r>
        <w:t>?</w:t>
      </w:r>
      <w:bookmarkEnd w:id="234"/>
      <w:bookmarkEnd w:id="235"/>
    </w:p>
    <w:p w14:paraId="4FA25A74" w14:textId="707B8426" w:rsidR="00EF40D0" w:rsidRPr="00265936" w:rsidRDefault="00EF40D0" w:rsidP="00EF40D0">
      <w:pPr>
        <w:rPr>
          <w:rFonts w:eastAsia="Times New Roman" w:cs="Times New Roman"/>
        </w:rPr>
      </w:pPr>
      <w:r>
        <w:t xml:space="preserve">El curso ha sido desarrollado para ser impartido por </w:t>
      </w:r>
      <w:del w:id="236" w:author="Pedro Verdelho" w:date="2018-10-31T13:23:00Z">
        <w:r w:rsidDel="006A3059">
          <w:delText>formador</w:delText>
        </w:r>
      </w:del>
      <w:ins w:id="237" w:author="Pedro Verdelho" w:date="2018-10-31T13:23:00Z">
        <w:r w:rsidR="006A3059">
          <w:t>capacitador</w:t>
        </w:r>
      </w:ins>
      <w:r>
        <w:t xml:space="preserve">es dentro de los centros de formación judicial de los países. Cuando sea necesario, es aconsejable que sean presentados especialistas en temas para tratar temas técnicos específicos si </w:t>
      </w:r>
      <w:ins w:id="238" w:author="Pedro Verdelho" w:date="2018-10-30T13:22:00Z">
        <w:r w:rsidR="00841D25">
          <w:t xml:space="preserve">no hay especialistas </w:t>
        </w:r>
      </w:ins>
      <w:del w:id="239" w:author="Pedro Verdelho" w:date="2018-10-30T13:22:00Z">
        <w:r w:rsidDel="00841D25">
          <w:delText xml:space="preserve">la experiencia no </w:delText>
        </w:r>
      </w:del>
      <w:del w:id="240" w:author="Pedro Verdelho" w:date="2018-10-30T13:23:00Z">
        <w:r w:rsidDel="00841D25">
          <w:delText xml:space="preserve">está </w:delText>
        </w:r>
      </w:del>
      <w:r>
        <w:t>disponible</w:t>
      </w:r>
      <w:ins w:id="241" w:author="Pedro Verdelho" w:date="2018-10-30T13:23:00Z">
        <w:r w:rsidR="00841D25">
          <w:t>s</w:t>
        </w:r>
      </w:ins>
      <w:r>
        <w:t xml:space="preserve"> en los centros judiciales. Como este es el nivel básico, se espera que este curso se imparta a todos los </w:t>
      </w:r>
      <w:ins w:id="242" w:author="Pedro Verdelho" w:date="2018-10-30T13:23:00Z">
        <w:r w:rsidR="00841D25">
          <w:t xml:space="preserve">nuevos </w:t>
        </w:r>
      </w:ins>
      <w:r>
        <w:t>jueces y fiscales</w:t>
      </w:r>
      <w:del w:id="243" w:author="Pedro Verdelho" w:date="2018-10-30T13:23:00Z">
        <w:r w:rsidDel="00841D25">
          <w:delText xml:space="preserve"> nuevos</w:delText>
        </w:r>
      </w:del>
      <w:r>
        <w:t>.</w:t>
      </w:r>
    </w:p>
    <w:p w14:paraId="2274FC38" w14:textId="77777777" w:rsidR="00EF40D0" w:rsidRPr="00265936" w:rsidRDefault="00EF40D0" w:rsidP="00EF40D0">
      <w:pPr>
        <w:tabs>
          <w:tab w:val="left" w:pos="426"/>
        </w:tabs>
        <w:ind w:left="360"/>
        <w:rPr>
          <w:rFonts w:eastAsia="Times New Roman" w:cs="Times New Roman"/>
        </w:rPr>
      </w:pPr>
    </w:p>
    <w:p w14:paraId="7CFCAF48" w14:textId="74690B76" w:rsidR="00EF40D0" w:rsidRPr="00265936" w:rsidRDefault="00EF40D0" w:rsidP="008279D5">
      <w:pPr>
        <w:pStyle w:val="Heading2"/>
        <w:rPr>
          <w:rFonts w:eastAsia="Times New Roman"/>
        </w:rPr>
      </w:pPr>
      <w:bookmarkStart w:id="244" w:name="_Toc352944229"/>
      <w:bookmarkStart w:id="245" w:name="_Toc486857161"/>
      <w:bookmarkStart w:id="246" w:name="_Toc524848182"/>
      <w:r>
        <w:t>¿Cómo se impartirá el curso</w:t>
      </w:r>
      <w:bookmarkEnd w:id="244"/>
      <w:r>
        <w:t>?</w:t>
      </w:r>
      <w:bookmarkEnd w:id="245"/>
      <w:bookmarkEnd w:id="246"/>
      <w:r>
        <w:t xml:space="preserve"> </w:t>
      </w:r>
    </w:p>
    <w:p w14:paraId="04DD4D2E" w14:textId="34A6ECFE" w:rsidR="00EF40D0" w:rsidRDefault="00EF40D0" w:rsidP="00EF40D0">
      <w:r>
        <w:t xml:space="preserve">El curso, tal como está estructurado actualmente, está diseñado para impartirse en el aula mediante la instrucción de un </w:t>
      </w:r>
      <w:del w:id="247" w:author="Pedro Verdelho" w:date="2018-10-31T13:23:00Z">
        <w:r w:rsidDel="006A3059">
          <w:delText>formador</w:delText>
        </w:r>
      </w:del>
      <w:ins w:id="248" w:author="Pedro Verdelho" w:date="2018-10-31T13:23:00Z">
        <w:r w:rsidR="006A3059">
          <w:t>capacitador</w:t>
        </w:r>
      </w:ins>
      <w:r>
        <w:t xml:space="preserve"> basado en el aula. No hay ninguna razón por la que los materiales no puedan convertirse en módulos de aprendizaje a distancia o e-learning si es necesario. Como se detalla anteriormente, en la Sección 1, los </w:t>
      </w:r>
      <w:del w:id="249" w:author="Pedro Verdelho" w:date="2018-10-31T13:23:00Z">
        <w:r w:rsidDel="006A3059">
          <w:delText>formador</w:delText>
        </w:r>
      </w:del>
      <w:ins w:id="250" w:author="Pedro Verdelho" w:date="2018-10-31T13:23:00Z">
        <w:r w:rsidR="006A3059">
          <w:t>capacitador</w:t>
        </w:r>
      </w:ins>
      <w:r>
        <w:t>es deben considerar la incorporación de ejercicios y otros métodos de enseñanza en el programa a nivel nacional.</w:t>
      </w:r>
    </w:p>
    <w:p w14:paraId="1FF0A46E" w14:textId="77777777" w:rsidR="00C550DB" w:rsidRPr="00265936" w:rsidRDefault="00C550DB" w:rsidP="00EF40D0">
      <w:pPr>
        <w:rPr>
          <w:rFonts w:eastAsia="Times New Roman" w:cs="Times New Roman"/>
        </w:rPr>
      </w:pPr>
    </w:p>
    <w:p w14:paraId="7CE99E8E" w14:textId="7B033F61" w:rsidR="007314F3" w:rsidRPr="00265936" w:rsidRDefault="007314F3" w:rsidP="00EF40D0">
      <w:pPr>
        <w:rPr>
          <w:rFonts w:eastAsia="Times New Roman" w:cs="Times New Roman"/>
        </w:rPr>
      </w:pPr>
      <w:r>
        <w:t xml:space="preserve">Esta versión del curso, por primera vez, incluyó una lectura previa para los delegados. Esto incluye el aspecto del aprendizaje </w:t>
      </w:r>
      <w:r w:rsidR="00C550DB">
        <w:t>sobre pruebas</w:t>
      </w:r>
      <w:r>
        <w:t xml:space="preserve"> electrónica</w:t>
      </w:r>
      <w:r w:rsidR="00C550DB">
        <w:t>s</w:t>
      </w:r>
      <w:r>
        <w:t xml:space="preserve"> que se ha eliminado del curso </w:t>
      </w:r>
      <w:r w:rsidR="00C550DB">
        <w:t xml:space="preserve">ya </w:t>
      </w:r>
      <w:r>
        <w:t>enseñado</w:t>
      </w:r>
      <w:r w:rsidR="00C550DB">
        <w:t>,</w:t>
      </w:r>
      <w:r>
        <w:t xml:space="preserve"> para permitir más tiempo para otras asignaturas. La lectura previa debe enviarse a los delegados no menos de cuatro semanas antes del curso impartido.</w:t>
      </w:r>
      <w:r w:rsidR="00152638">
        <w:t xml:space="preserve"> </w:t>
      </w:r>
      <w:r>
        <w:t>También incluye un glosario de términos, que puede permitir a los delegados comprender mejor ciertos aspectos técnicos de la formación impartida.</w:t>
      </w:r>
    </w:p>
    <w:p w14:paraId="38E6801B" w14:textId="77777777" w:rsidR="00EF40D0" w:rsidRPr="00265936" w:rsidRDefault="00EF40D0" w:rsidP="00EF40D0">
      <w:pPr>
        <w:tabs>
          <w:tab w:val="left" w:pos="426"/>
        </w:tabs>
        <w:ind w:left="360"/>
        <w:rPr>
          <w:rFonts w:eastAsia="Times New Roman" w:cs="Times New Roman"/>
          <w:b/>
        </w:rPr>
      </w:pPr>
    </w:p>
    <w:p w14:paraId="7DCD4D98" w14:textId="77777777" w:rsidR="00EF40D0" w:rsidRPr="00265936" w:rsidRDefault="00EF40D0" w:rsidP="008279D5">
      <w:pPr>
        <w:pStyle w:val="Heading2"/>
      </w:pPr>
      <w:bookmarkStart w:id="251" w:name="_Toc352944230"/>
      <w:bookmarkStart w:id="252" w:name="_Toc486857162"/>
      <w:bookmarkStart w:id="253" w:name="_Toc524848183"/>
      <w:r>
        <w:lastRenderedPageBreak/>
        <w:t>Objetivos del curso</w:t>
      </w:r>
      <w:bookmarkEnd w:id="251"/>
      <w:bookmarkEnd w:id="252"/>
      <w:bookmarkEnd w:id="253"/>
      <w:r>
        <w:t xml:space="preserve"> </w:t>
      </w:r>
    </w:p>
    <w:p w14:paraId="4826AC7D" w14:textId="02DE96C2" w:rsidR="00EF40D0" w:rsidRPr="00265936" w:rsidRDefault="00EF40D0" w:rsidP="00EF40D0">
      <w:pPr>
        <w:rPr>
          <w:rFonts w:eastAsia="Times New Roman" w:cs="Times New Roman"/>
        </w:rPr>
      </w:pPr>
      <w:r>
        <w:t xml:space="preserve">Los objetivos del curso se han escrito de manera tradicional, lo que permitirá a los </w:t>
      </w:r>
      <w:del w:id="254" w:author="Pedro Verdelho" w:date="2018-10-31T13:23:00Z">
        <w:r w:rsidDel="006A3059">
          <w:delText>formador</w:delText>
        </w:r>
      </w:del>
      <w:ins w:id="255" w:author="Pedro Verdelho" w:date="2018-10-31T13:23:00Z">
        <w:r w:rsidR="006A3059">
          <w:t>capacitador</w:t>
        </w:r>
      </w:ins>
      <w:r>
        <w:t xml:space="preserve">es utilizar diversos métodos de enseñanza para lograrlos. Todos los objetivos son SMART para apoyar esto. Para aquellos que no estén familiarizados con los objetivos SMART, se brinda la siguiente explicación </w:t>
      </w:r>
      <w:r w:rsidR="00C550DB">
        <w:t>mnemotécnica</w:t>
      </w:r>
      <w:r>
        <w:t>:</w:t>
      </w:r>
    </w:p>
    <w:p w14:paraId="0EB42363" w14:textId="77777777" w:rsidR="00EF40D0" w:rsidRPr="00265936" w:rsidRDefault="00EF40D0" w:rsidP="00EF40D0">
      <w:pPr>
        <w:rPr>
          <w:rFonts w:eastAsia="Times New Roman" w:cs="Times New Roman"/>
        </w:rPr>
      </w:pPr>
    </w:p>
    <w:p w14:paraId="2FBE36A0" w14:textId="7B3B5C3D" w:rsidR="00EF40D0" w:rsidRPr="00265936" w:rsidRDefault="00C550DB" w:rsidP="00D53655">
      <w:pPr>
        <w:pStyle w:val="bul1"/>
      </w:pPr>
      <w:proofErr w:type="spellStart"/>
      <w:r>
        <w:rPr>
          <w:b/>
        </w:rPr>
        <w:t>eS</w:t>
      </w:r>
      <w:r w:rsidR="00EF40D0">
        <w:rPr>
          <w:b/>
        </w:rPr>
        <w:t>pecífico</w:t>
      </w:r>
      <w:proofErr w:type="spellEnd"/>
      <w:r w:rsidR="00EF40D0">
        <w:rPr>
          <w:b/>
        </w:rPr>
        <w:t>:</w:t>
      </w:r>
      <w:r w:rsidR="00EF40D0">
        <w:t xml:space="preserve"> los objetivos deben especificar lo que quieren lograr.</w:t>
      </w:r>
    </w:p>
    <w:p w14:paraId="2F4271AA" w14:textId="77777777" w:rsidR="00EF40D0" w:rsidRPr="00265936" w:rsidRDefault="00EF40D0" w:rsidP="00D53655">
      <w:pPr>
        <w:pStyle w:val="bul1"/>
      </w:pPr>
      <w:r>
        <w:rPr>
          <w:b/>
        </w:rPr>
        <w:t>Medible:</w:t>
      </w:r>
      <w:r>
        <w:t xml:space="preserve"> debe poder medir si está cumpliendo los objetivos o no.</w:t>
      </w:r>
    </w:p>
    <w:p w14:paraId="230F62EC" w14:textId="420DD48D" w:rsidR="00EF40D0" w:rsidRPr="00265936" w:rsidRDefault="00EF40D0" w:rsidP="00D53655">
      <w:pPr>
        <w:pStyle w:val="bul1"/>
      </w:pPr>
      <w:r>
        <w:rPr>
          <w:b/>
        </w:rPr>
        <w:t>Alcanzable:</w:t>
      </w:r>
      <w:r>
        <w:t xml:space="preserve"> ¿los objetivos que establece</w:t>
      </w:r>
      <w:r w:rsidR="00C550DB">
        <w:t xml:space="preserve"> son</w:t>
      </w:r>
      <w:r>
        <w:t xml:space="preserve"> alcanzables y realizables?</w:t>
      </w:r>
    </w:p>
    <w:p w14:paraId="2052BB3F" w14:textId="420E4335" w:rsidR="00EF40D0" w:rsidRPr="00265936" w:rsidRDefault="00EF40D0" w:rsidP="00D53655">
      <w:pPr>
        <w:pStyle w:val="bul1"/>
      </w:pPr>
      <w:r>
        <w:rPr>
          <w:b/>
        </w:rPr>
        <w:t>Relevante:</w:t>
      </w:r>
      <w:r>
        <w:t xml:space="preserve"> ¿puede alcanzar los objetivos de manera relevante con los recursos que tiene?</w:t>
      </w:r>
    </w:p>
    <w:p w14:paraId="20E62C9E" w14:textId="6CAA692D" w:rsidR="00EF40D0" w:rsidRPr="00265936" w:rsidRDefault="00EF40D0" w:rsidP="00D53655">
      <w:pPr>
        <w:pStyle w:val="bul1"/>
      </w:pPr>
      <w:r>
        <w:rPr>
          <w:b/>
        </w:rPr>
        <w:t>Tiempo:</w:t>
      </w:r>
      <w:r>
        <w:t xml:space="preserve"> ¿</w:t>
      </w:r>
      <w:r w:rsidR="00C550DB">
        <w:t>c</w:t>
      </w:r>
      <w:r>
        <w:t>uándo quiere alcanzar los objetivos establecidos?</w:t>
      </w:r>
    </w:p>
    <w:p w14:paraId="394A5CE0" w14:textId="77777777" w:rsidR="00EF40D0" w:rsidRPr="00265936" w:rsidRDefault="00EF40D0" w:rsidP="00EF40D0">
      <w:pPr>
        <w:rPr>
          <w:rFonts w:eastAsia="Times New Roman" w:cs="Times New Roman"/>
        </w:rPr>
      </w:pPr>
    </w:p>
    <w:p w14:paraId="74D9CF0B" w14:textId="77777777" w:rsidR="00EF40D0" w:rsidRPr="00265936" w:rsidRDefault="00EF40D0" w:rsidP="00EF40D0">
      <w:pPr>
        <w:rPr>
          <w:rFonts w:eastAsia="Times New Roman" w:cs="Times New Roman"/>
        </w:rPr>
      </w:pPr>
      <w:r>
        <w:t>En base a esto, se han establecido los siguientes objetivos del curso, que deben leerse junto con el objetivo general del curso.</w:t>
      </w:r>
    </w:p>
    <w:p w14:paraId="62E8D8BF" w14:textId="77777777" w:rsidR="00EF40D0" w:rsidRPr="00265936" w:rsidRDefault="00EF40D0" w:rsidP="00EF40D0">
      <w:pPr>
        <w:tabs>
          <w:tab w:val="left" w:pos="426"/>
        </w:tabs>
        <w:ind w:left="360"/>
        <w:rPr>
          <w:rFonts w:eastAsia="Times New Roman" w:cs="Times New Roman"/>
        </w:rPr>
      </w:pPr>
    </w:p>
    <w:p w14:paraId="19D00C0D" w14:textId="304A32B8" w:rsidR="00EF40D0" w:rsidRPr="00265936" w:rsidRDefault="00EF40D0" w:rsidP="008279D5">
      <w:pPr>
        <w:pStyle w:val="Heading2"/>
        <w:rPr>
          <w:rFonts w:eastAsia="Times New Roman"/>
        </w:rPr>
      </w:pPr>
      <w:bookmarkStart w:id="256" w:name="_Toc352944231"/>
      <w:bookmarkStart w:id="257" w:name="_Toc486857163"/>
      <w:bookmarkStart w:id="258" w:name="_Toc524848184"/>
      <w:r>
        <w:t xml:space="preserve">Destinatarios del grupo de estudiantes y </w:t>
      </w:r>
      <w:del w:id="259" w:author="Pedro Verdelho" w:date="2018-10-31T13:23:00Z">
        <w:r w:rsidDel="006A3059">
          <w:delText>formador</w:delText>
        </w:r>
      </w:del>
      <w:ins w:id="260" w:author="Pedro Verdelho" w:date="2018-10-31T13:23:00Z">
        <w:r w:rsidR="006A3059">
          <w:t>capacitador</w:t>
        </w:r>
      </w:ins>
      <w:r>
        <w:t>es</w:t>
      </w:r>
      <w:bookmarkEnd w:id="256"/>
      <w:bookmarkEnd w:id="257"/>
      <w:bookmarkEnd w:id="258"/>
    </w:p>
    <w:p w14:paraId="5D6B2171" w14:textId="77777777" w:rsidR="00EF40D0" w:rsidRPr="00265936" w:rsidRDefault="00EF40D0" w:rsidP="008279D5">
      <w:pPr>
        <w:pStyle w:val="Heading3"/>
        <w:rPr>
          <w:rFonts w:eastAsia="Times New Roman"/>
        </w:rPr>
      </w:pPr>
      <w:bookmarkStart w:id="261" w:name="_Toc352944232"/>
      <w:bookmarkStart w:id="262" w:name="_Toc486857164"/>
      <w:bookmarkStart w:id="263" w:name="_Toc524848185"/>
      <w:r>
        <w:t>Estudiantes</w:t>
      </w:r>
      <w:bookmarkEnd w:id="261"/>
      <w:bookmarkEnd w:id="262"/>
      <w:bookmarkEnd w:id="263"/>
      <w:r>
        <w:t xml:space="preserve"> </w:t>
      </w:r>
    </w:p>
    <w:p w14:paraId="71EEDA44" w14:textId="01A1DEED" w:rsidR="00EF40D0" w:rsidRPr="00265936" w:rsidRDefault="00EF40D0" w:rsidP="00EF40D0">
      <w:pPr>
        <w:rPr>
          <w:rFonts w:eastAsia="Times New Roman" w:cs="Times New Roman"/>
        </w:rPr>
      </w:pPr>
      <w:r>
        <w:t xml:space="preserve">Este curso está diseñado para ser </w:t>
      </w:r>
      <w:r w:rsidR="00C550DB">
        <w:t>impartido</w:t>
      </w:r>
      <w:r>
        <w:t xml:space="preserve"> a jueces y fiscales durante su período de formación inicial.</w:t>
      </w:r>
    </w:p>
    <w:p w14:paraId="73386A52" w14:textId="77777777" w:rsidR="00EF40D0" w:rsidRPr="00265936" w:rsidRDefault="00EF40D0" w:rsidP="00EF40D0">
      <w:pPr>
        <w:tabs>
          <w:tab w:val="left" w:pos="426"/>
        </w:tabs>
        <w:spacing w:line="280" w:lineRule="exact"/>
        <w:ind w:left="720"/>
        <w:rPr>
          <w:rFonts w:eastAsia="Times New Roman" w:cs="Times New Roman"/>
        </w:rPr>
      </w:pPr>
    </w:p>
    <w:p w14:paraId="5653C34C" w14:textId="77777777" w:rsidR="00EF40D0" w:rsidRPr="00265936" w:rsidRDefault="00EF40D0" w:rsidP="005D7512">
      <w:pPr>
        <w:pStyle w:val="Heading3"/>
        <w:rPr>
          <w:rFonts w:eastAsia="Times New Roman"/>
        </w:rPr>
      </w:pPr>
      <w:bookmarkStart w:id="264" w:name="_Toc352944233"/>
      <w:bookmarkStart w:id="265" w:name="_Toc486857165"/>
      <w:bookmarkStart w:id="266" w:name="_Toc524848186"/>
      <w:r>
        <w:t>Requisitos de experiencia previa</w:t>
      </w:r>
      <w:bookmarkEnd w:id="264"/>
      <w:bookmarkEnd w:id="265"/>
      <w:bookmarkEnd w:id="266"/>
    </w:p>
    <w:p w14:paraId="66783005" w14:textId="77777777" w:rsidR="00EF40D0" w:rsidRPr="00265936" w:rsidRDefault="00EF40D0" w:rsidP="00EF40D0">
      <w:pPr>
        <w:rPr>
          <w:rFonts w:eastAsia="Times New Roman" w:cs="Times New Roman"/>
        </w:rPr>
      </w:pPr>
      <w:r>
        <w:t>No se asume conocimiento previo de la materia.</w:t>
      </w:r>
    </w:p>
    <w:p w14:paraId="2BD721DC" w14:textId="77777777" w:rsidR="00EF40D0" w:rsidRPr="00265936" w:rsidRDefault="00EF40D0" w:rsidP="00EF40D0">
      <w:pPr>
        <w:tabs>
          <w:tab w:val="left" w:pos="426"/>
        </w:tabs>
        <w:spacing w:line="280" w:lineRule="exact"/>
        <w:rPr>
          <w:rFonts w:eastAsia="Times New Roman" w:cs="Times New Roman"/>
          <w:b/>
        </w:rPr>
      </w:pPr>
    </w:p>
    <w:p w14:paraId="773AB9EE" w14:textId="29889710" w:rsidR="00EF40D0" w:rsidRPr="00265936" w:rsidRDefault="00C550DB" w:rsidP="005D7512">
      <w:pPr>
        <w:pStyle w:val="Heading3"/>
        <w:rPr>
          <w:rFonts w:eastAsia="Times New Roman"/>
        </w:rPr>
      </w:pPr>
      <w:bookmarkStart w:id="267" w:name="_Toc524848187"/>
      <w:del w:id="268" w:author="Pedro Verdelho" w:date="2018-10-31T13:23:00Z">
        <w:r w:rsidDel="006A3059">
          <w:delText>Formador</w:delText>
        </w:r>
      </w:del>
      <w:ins w:id="269" w:author="Pedro Verdelho" w:date="2018-10-31T13:23:00Z">
        <w:r w:rsidR="006A3059">
          <w:t>Capacitador</w:t>
        </w:r>
      </w:ins>
      <w:r>
        <w:t>es</w:t>
      </w:r>
      <w:bookmarkEnd w:id="267"/>
    </w:p>
    <w:p w14:paraId="22FBC477" w14:textId="4BB59907" w:rsidR="00EF40D0" w:rsidRPr="00265936" w:rsidRDefault="00EF40D0" w:rsidP="00EF40D0">
      <w:pPr>
        <w:rPr>
          <w:rFonts w:eastAsia="Times New Roman" w:cs="Times New Roman"/>
        </w:rPr>
      </w:pPr>
      <w:r>
        <w:t xml:space="preserve">Los </w:t>
      </w:r>
      <w:del w:id="270" w:author="Pedro Verdelho" w:date="2018-10-31T13:23:00Z">
        <w:r w:rsidDel="006A3059">
          <w:delText>formador</w:delText>
        </w:r>
      </w:del>
      <w:ins w:id="271" w:author="Pedro Verdelho" w:date="2018-10-31T13:23:00Z">
        <w:r w:rsidR="006A3059">
          <w:t>capacitador</w:t>
        </w:r>
      </w:ins>
      <w:r>
        <w:t xml:space="preserve">es para este curso deben ser empleados por centros de formación judicial donde se impartirá esta formación. </w:t>
      </w:r>
      <w:del w:id="272" w:author="Pedro Verdelho" w:date="2018-10-30T13:25:00Z">
        <w:r w:rsidDel="0068396D">
          <w:delText xml:space="preserve">Los </w:delText>
        </w:r>
      </w:del>
      <w:ins w:id="273" w:author="Pedro Verdelho" w:date="2018-10-30T13:25:00Z">
        <w:r w:rsidR="0068396D">
          <w:t>E</w:t>
        </w:r>
      </w:ins>
      <w:del w:id="274" w:author="Pedro Verdelho" w:date="2018-10-30T13:25:00Z">
        <w:r w:rsidDel="0068396D">
          <w:delText>e</w:delText>
        </w:r>
      </w:del>
      <w:r>
        <w:t xml:space="preserve">specialistas </w:t>
      </w:r>
      <w:ins w:id="275" w:author="Pedro Verdelho" w:date="2018-10-30T13:25:00Z">
        <w:r w:rsidR="0068396D">
          <w:t xml:space="preserve">específicos en ciertos temas </w:t>
        </w:r>
      </w:ins>
      <w:r>
        <w:t xml:space="preserve">pueden ser usados ​​para apoyar a los </w:t>
      </w:r>
      <w:del w:id="276" w:author="Pedro Verdelho" w:date="2018-10-31T13:23:00Z">
        <w:r w:rsidDel="006A3059">
          <w:delText>formador</w:delText>
        </w:r>
      </w:del>
      <w:ins w:id="277" w:author="Pedro Verdelho" w:date="2018-10-31T13:23:00Z">
        <w:r w:rsidR="006A3059">
          <w:t>capacitador</w:t>
        </w:r>
      </w:ins>
      <w:r>
        <w:t xml:space="preserve">es locales. </w:t>
      </w:r>
    </w:p>
    <w:p w14:paraId="2FACDD60" w14:textId="77777777" w:rsidR="00EF40D0" w:rsidRPr="00265936" w:rsidRDefault="00EF40D0" w:rsidP="00BE6015">
      <w:pPr>
        <w:rPr>
          <w:rFonts w:eastAsia="Times New Roman" w:cs="Times New Roman"/>
          <w:b/>
          <w:sz w:val="20"/>
          <w:szCs w:val="20"/>
        </w:rPr>
      </w:pPr>
    </w:p>
    <w:p w14:paraId="15B5850B" w14:textId="77777777" w:rsidR="00EF40D0" w:rsidRPr="00265936" w:rsidRDefault="00EF40D0" w:rsidP="005D7512">
      <w:pPr>
        <w:pStyle w:val="Heading3"/>
        <w:rPr>
          <w:rFonts w:eastAsia="Times New Roman"/>
        </w:rPr>
      </w:pPr>
      <w:bookmarkStart w:id="278" w:name="_Toc352944235"/>
      <w:bookmarkStart w:id="279" w:name="_Toc486857167"/>
      <w:bookmarkStart w:id="280" w:name="_Toc524848188"/>
      <w:r>
        <w:t>Requisitos de experiencia previa</w:t>
      </w:r>
      <w:bookmarkEnd w:id="278"/>
      <w:bookmarkEnd w:id="279"/>
      <w:bookmarkEnd w:id="280"/>
    </w:p>
    <w:p w14:paraId="6FBDB050" w14:textId="2882FF89" w:rsidR="00EF40D0" w:rsidRPr="00265936" w:rsidRDefault="00EF40D0" w:rsidP="00EF40D0">
      <w:pPr>
        <w:rPr>
          <w:rFonts w:eastAsia="Calibri" w:cs="Times New Roman"/>
        </w:rPr>
      </w:pPr>
      <w:r>
        <w:t xml:space="preserve">Los </w:t>
      </w:r>
      <w:del w:id="281" w:author="Pedro Verdelho" w:date="2018-10-31T13:23:00Z">
        <w:r w:rsidDel="006A3059">
          <w:delText>formador</w:delText>
        </w:r>
      </w:del>
      <w:ins w:id="282" w:author="Pedro Verdelho" w:date="2018-10-31T13:23:00Z">
        <w:r w:rsidR="006A3059">
          <w:t>capacitador</w:t>
        </w:r>
      </w:ins>
      <w:r>
        <w:t xml:space="preserve">es deben tener un buen nivel de conocimiento de las cuestiones/tendencias </w:t>
      </w:r>
      <w:r w:rsidR="00255F79">
        <w:t>de la ciberdelincuencia</w:t>
      </w:r>
      <w:r>
        <w:t xml:space="preserve"> y la legislación sobre ciberdelincuencia en su país de origen. Se requiere experiencia previa como </w:t>
      </w:r>
      <w:del w:id="283" w:author="Pedro Verdelho" w:date="2018-10-31T13:23:00Z">
        <w:r w:rsidDel="006A3059">
          <w:delText>formador</w:delText>
        </w:r>
      </w:del>
      <w:ins w:id="284" w:author="Pedro Verdelho" w:date="2018-10-31T13:23:00Z">
        <w:r w:rsidR="006A3059">
          <w:t>capacitador</w:t>
        </w:r>
      </w:ins>
      <w:r>
        <w:t>es con conocimiento de teoría y práctica docente.</w:t>
      </w:r>
    </w:p>
    <w:p w14:paraId="5B21EB8A" w14:textId="77777777" w:rsidR="00EF40D0" w:rsidRPr="00265936" w:rsidRDefault="00EF40D0" w:rsidP="00EF40D0">
      <w:pPr>
        <w:tabs>
          <w:tab w:val="left" w:pos="426"/>
        </w:tabs>
        <w:rPr>
          <w:rFonts w:eastAsia="Times New Roman" w:cs="Times New Roman"/>
          <w:b/>
        </w:rPr>
      </w:pPr>
    </w:p>
    <w:p w14:paraId="3F55FE5A" w14:textId="77777777" w:rsidR="00EF40D0" w:rsidRPr="00265936" w:rsidRDefault="00EF40D0" w:rsidP="005D7512">
      <w:pPr>
        <w:pStyle w:val="Heading2"/>
        <w:rPr>
          <w:rFonts w:eastAsia="Times New Roman"/>
        </w:rPr>
      </w:pPr>
      <w:bookmarkStart w:id="285" w:name="_Toc352944236"/>
      <w:bookmarkStart w:id="286" w:name="_Toc486857168"/>
      <w:bookmarkStart w:id="287" w:name="_Toc524848189"/>
      <w:r>
        <w:t>Recursos</w:t>
      </w:r>
      <w:bookmarkEnd w:id="285"/>
      <w:bookmarkEnd w:id="286"/>
      <w:bookmarkEnd w:id="287"/>
      <w:r>
        <w:t xml:space="preserve"> </w:t>
      </w:r>
    </w:p>
    <w:p w14:paraId="610B87C7" w14:textId="77777777" w:rsidR="00EF40D0" w:rsidRPr="00265936" w:rsidRDefault="00EF40D0" w:rsidP="00D53655">
      <w:pPr>
        <w:ind w:right="-79"/>
        <w:rPr>
          <w:rFonts w:eastAsia="Times New Roman" w:cs="Times New Roman"/>
          <w:szCs w:val="18"/>
        </w:rPr>
      </w:pPr>
      <w:r>
        <w:t>Para la impartición de este curso en un ambiente de sala de formación, se necesita el siguiente equipo:</w:t>
      </w:r>
    </w:p>
    <w:p w14:paraId="1264C945" w14:textId="77777777" w:rsidR="00EF40D0" w:rsidRPr="00265936" w:rsidRDefault="00EF40D0" w:rsidP="00D53655">
      <w:pPr>
        <w:pStyle w:val="bul1"/>
      </w:pPr>
      <w:r>
        <w:t>Una habitación de tamaño adecuado para el número previsto de estudiantes.</w:t>
      </w:r>
    </w:p>
    <w:p w14:paraId="3F8A05BA" w14:textId="5D4A4F87" w:rsidR="00EF40D0" w:rsidRPr="00265936" w:rsidRDefault="007B160C" w:rsidP="00D53655">
      <w:pPr>
        <w:pStyle w:val="bul1"/>
      </w:pPr>
      <w:r>
        <w:lastRenderedPageBreak/>
        <w:t>Una PC/computadora portátil cargada con versiones de software que s</w:t>
      </w:r>
      <w:ins w:id="288" w:author="Pedro Verdelho" w:date="2018-10-30T13:26:00Z">
        <w:r w:rsidR="0068396D">
          <w:t>ea</w:t>
        </w:r>
      </w:ins>
      <w:del w:id="289" w:author="Pedro Verdelho" w:date="2018-10-30T13:26:00Z">
        <w:r w:rsidDel="0068396D">
          <w:delText>o</w:delText>
        </w:r>
      </w:del>
      <w:r>
        <w:t>n compatibles con los materiales preparados, idealmente con Windows 10 o superior cargado con MS Office 2016 o superior.</w:t>
      </w:r>
    </w:p>
    <w:p w14:paraId="2D0A8A1C" w14:textId="77777777" w:rsidR="00EF40D0" w:rsidRPr="00265936" w:rsidRDefault="00EF40D0" w:rsidP="00D53655">
      <w:pPr>
        <w:pStyle w:val="bul1"/>
        <w:rPr>
          <w:rFonts w:ascii="Symbol" w:hAnsi="Symbol"/>
        </w:rPr>
      </w:pPr>
      <w:r>
        <w:t>Proyector y pantalla de visualización.</w:t>
      </w:r>
    </w:p>
    <w:p w14:paraId="08613056" w14:textId="77777777" w:rsidR="00064306" w:rsidRPr="00265936" w:rsidRDefault="00064306" w:rsidP="00064306">
      <w:pPr>
        <w:pStyle w:val="bul1"/>
        <w:jc w:val="left"/>
        <w:rPr>
          <w:rFonts w:ascii="Symbol" w:hAnsi="Symbol"/>
        </w:rPr>
      </w:pPr>
      <w:r>
        <w:t xml:space="preserve">PowerPoint u otra presentación. </w:t>
      </w:r>
    </w:p>
    <w:p w14:paraId="138816C1" w14:textId="77777777" w:rsidR="00EF40D0" w:rsidRPr="00265936" w:rsidRDefault="00EF40D0" w:rsidP="00D53655">
      <w:pPr>
        <w:pStyle w:val="bul1"/>
        <w:rPr>
          <w:rFonts w:ascii="Symbol" w:hAnsi="Symbol"/>
        </w:rPr>
      </w:pPr>
      <w:r>
        <w:t xml:space="preserve">Acceso a Internet (si está disponible). </w:t>
      </w:r>
    </w:p>
    <w:p w14:paraId="66DDB6D6" w14:textId="77777777" w:rsidR="00EF40D0" w:rsidRPr="00265936" w:rsidRDefault="00EF40D0" w:rsidP="00D53655">
      <w:pPr>
        <w:pStyle w:val="bul1"/>
        <w:rPr>
          <w:rFonts w:ascii="Symbol" w:hAnsi="Symbol"/>
        </w:rPr>
      </w:pPr>
      <w:r>
        <w:t xml:space="preserve">Ejemplos de equipo informático (si está disponible). </w:t>
      </w:r>
    </w:p>
    <w:p w14:paraId="62BC2FF1" w14:textId="77777777" w:rsidR="00EF40D0" w:rsidRPr="00265936" w:rsidRDefault="00EF40D0" w:rsidP="00D53655">
      <w:pPr>
        <w:pStyle w:val="bul1"/>
        <w:rPr>
          <w:rFonts w:ascii="Symbol" w:hAnsi="Symbol"/>
        </w:rPr>
      </w:pPr>
      <w:r>
        <w:t>Vídeo clip "Guerreros de la red".</w:t>
      </w:r>
    </w:p>
    <w:p w14:paraId="68882895" w14:textId="77777777" w:rsidR="00EF40D0" w:rsidRPr="00265936" w:rsidRDefault="00EF40D0" w:rsidP="00D53655">
      <w:pPr>
        <w:pStyle w:val="bul1"/>
        <w:rPr>
          <w:rFonts w:ascii="Symbol" w:hAnsi="Symbol"/>
        </w:rPr>
      </w:pPr>
      <w:r>
        <w:t>Convenio de Budapest sobre ciberdelincuencia, que incluye un informe explicativo.</w:t>
      </w:r>
    </w:p>
    <w:p w14:paraId="25C53B54" w14:textId="32E3F781" w:rsidR="00064306" w:rsidRPr="00265936" w:rsidRDefault="00064306" w:rsidP="00064306">
      <w:pPr>
        <w:pStyle w:val="bul1"/>
        <w:jc w:val="left"/>
        <w:rPr>
          <w:rFonts w:ascii="Symbol" w:hAnsi="Symbol"/>
        </w:rPr>
      </w:pPr>
      <w:r>
        <w:t xml:space="preserve">Copia de la </w:t>
      </w:r>
      <w:ins w:id="290" w:author="Pedro Verdelho" w:date="2018-10-30T13:27:00Z">
        <w:r w:rsidR="0068396D">
          <w:t>G</w:t>
        </w:r>
      </w:ins>
      <w:del w:id="291" w:author="Pedro Verdelho" w:date="2018-10-30T13:27:00Z">
        <w:r w:rsidDel="0068396D">
          <w:delText>g</w:delText>
        </w:r>
      </w:del>
      <w:r>
        <w:t xml:space="preserve">uía de </w:t>
      </w:r>
      <w:ins w:id="292" w:author="Pedro Verdelho" w:date="2018-10-30T13:27:00Z">
        <w:r w:rsidR="0068396D">
          <w:t>P</w:t>
        </w:r>
      </w:ins>
      <w:del w:id="293" w:author="Pedro Verdelho" w:date="2018-10-30T13:27:00Z">
        <w:r w:rsidDel="0068396D">
          <w:delText>p</w:delText>
        </w:r>
      </w:del>
      <w:r>
        <w:t>rueba</w:t>
      </w:r>
      <w:del w:id="294" w:author="Pedro Verdelho" w:date="2018-10-30T13:27:00Z">
        <w:r w:rsidDel="0068396D">
          <w:delText>s</w:delText>
        </w:r>
      </w:del>
      <w:r>
        <w:t xml:space="preserve"> </w:t>
      </w:r>
      <w:ins w:id="295" w:author="Pedro Verdelho" w:date="2018-10-30T13:27:00Z">
        <w:r w:rsidR="0068396D">
          <w:t>E</w:t>
        </w:r>
      </w:ins>
      <w:del w:id="296" w:author="Pedro Verdelho" w:date="2018-10-30T13:27:00Z">
        <w:r w:rsidDel="0068396D">
          <w:delText>e</w:delText>
        </w:r>
      </w:del>
      <w:r>
        <w:t>lectrónica</w:t>
      </w:r>
      <w:del w:id="297" w:author="Pedro Verdelho" w:date="2018-10-30T13:27:00Z">
        <w:r w:rsidDel="0068396D">
          <w:delText>s</w:delText>
        </w:r>
      </w:del>
      <w:r>
        <w:t xml:space="preserve"> del Consejo de Europa.</w:t>
      </w:r>
    </w:p>
    <w:p w14:paraId="1A81D145" w14:textId="77777777" w:rsidR="00064306" w:rsidRPr="00265936" w:rsidRDefault="00064306" w:rsidP="00064306">
      <w:pPr>
        <w:pStyle w:val="bul1"/>
        <w:jc w:val="left"/>
        <w:rPr>
          <w:rFonts w:ascii="Symbol" w:hAnsi="Symbol"/>
        </w:rPr>
      </w:pPr>
      <w:r>
        <w:t>Copias impresas de los apéndices de la guía utilizada en las sesiones 1.3.2 y 1.3.3.</w:t>
      </w:r>
    </w:p>
    <w:p w14:paraId="0146100C" w14:textId="77777777" w:rsidR="00EF40D0" w:rsidRPr="00265936" w:rsidRDefault="00EF40D0" w:rsidP="00D53655">
      <w:pPr>
        <w:pStyle w:val="bul1"/>
        <w:rPr>
          <w:rFonts w:cs="Helvetica"/>
        </w:rPr>
      </w:pPr>
      <w:r>
        <w:t>Pizarra</w:t>
      </w:r>
    </w:p>
    <w:p w14:paraId="77E256E0" w14:textId="77777777" w:rsidR="00EF40D0" w:rsidRPr="00265936" w:rsidRDefault="00EF40D0" w:rsidP="00D53655">
      <w:pPr>
        <w:pStyle w:val="bul1"/>
        <w:rPr>
          <w:rFonts w:cs="Helvetica"/>
        </w:rPr>
      </w:pPr>
      <w:r>
        <w:t>Bolígrafo de pizarra (al menos 2 entre azul, negro, rojo y verde).</w:t>
      </w:r>
    </w:p>
    <w:p w14:paraId="412BCA42" w14:textId="77777777" w:rsidR="00EF40D0" w:rsidRPr="00265936" w:rsidRDefault="00EF40D0" w:rsidP="00D53655">
      <w:pPr>
        <w:pStyle w:val="bul1"/>
        <w:rPr>
          <w:rFonts w:cs="Helvetica"/>
        </w:rPr>
      </w:pPr>
      <w:r>
        <w:t>2 rotafolios con papel adecuado.</w:t>
      </w:r>
    </w:p>
    <w:p w14:paraId="34924E3E" w14:textId="6BD08227" w:rsidR="00D27476" w:rsidRPr="00265936" w:rsidRDefault="00D27476" w:rsidP="00D53655">
      <w:pPr>
        <w:pStyle w:val="bul1"/>
        <w:rPr>
          <w:rFonts w:cs="Helvetica"/>
        </w:rPr>
      </w:pPr>
      <w:proofErr w:type="spellStart"/>
      <w:r>
        <w:t>Smartboard</w:t>
      </w:r>
      <w:proofErr w:type="spellEnd"/>
      <w:r>
        <w:t xml:space="preserve"> si está disponible</w:t>
      </w:r>
    </w:p>
    <w:p w14:paraId="47FB2729" w14:textId="5787B424" w:rsidR="00EF40D0" w:rsidRPr="00265936" w:rsidRDefault="00EF40D0" w:rsidP="00D53655">
      <w:pPr>
        <w:pStyle w:val="bul1"/>
        <w:rPr>
          <w:rFonts w:cs="Helvetica"/>
        </w:rPr>
      </w:pPr>
      <w:r>
        <w:t xml:space="preserve">Papel y bolígrafos para </w:t>
      </w:r>
      <w:del w:id="298" w:author="Pedro Verdelho" w:date="2018-10-31T13:14:00Z">
        <w:r w:rsidDel="00A6359B">
          <w:delText>e</w:delText>
        </w:r>
      </w:del>
      <w:r>
        <w:t>l</w:t>
      </w:r>
      <w:ins w:id="299" w:author="Pedro Verdelho" w:date="2018-10-31T13:14:00Z">
        <w:r w:rsidR="00A6359B">
          <w:t>os</w:t>
        </w:r>
      </w:ins>
      <w:r>
        <w:t xml:space="preserve"> alumno</w:t>
      </w:r>
      <w:ins w:id="300" w:author="Pedro Verdelho" w:date="2018-10-31T13:14:00Z">
        <w:r w:rsidR="00A6359B">
          <w:t>s</w:t>
        </w:r>
      </w:ins>
      <w:r>
        <w:t>.</w:t>
      </w:r>
    </w:p>
    <w:p w14:paraId="091A19ED" w14:textId="77777777" w:rsidR="00EF40D0" w:rsidRPr="00265936" w:rsidRDefault="00EF40D0" w:rsidP="00D53655">
      <w:pPr>
        <w:pStyle w:val="bul1"/>
        <w:rPr>
          <w:rFonts w:cs="Helvetica"/>
        </w:rPr>
      </w:pPr>
      <w:r>
        <w:t>Grapadora, perforadora y tijeras.</w:t>
      </w:r>
    </w:p>
    <w:p w14:paraId="49615E42" w14:textId="77777777" w:rsidR="00D462A6" w:rsidRPr="00265936" w:rsidRDefault="00EF40D0" w:rsidP="00F54738">
      <w:pPr>
        <w:pStyle w:val="bul1"/>
        <w:rPr>
          <w:rFonts w:ascii="Symbol" w:hAnsi="Symbol"/>
        </w:rPr>
      </w:pPr>
      <w:r>
        <w:t>Adhesivo o un producto similar para permitir que el papel se adhiera temporalmente a las paredes.</w:t>
      </w:r>
    </w:p>
    <w:p w14:paraId="3769D68E" w14:textId="77777777" w:rsidR="00F54738" w:rsidRPr="00265936" w:rsidRDefault="00F54738" w:rsidP="00BA37D5"/>
    <w:p w14:paraId="7258D17C" w14:textId="0E5CDA0F" w:rsidR="00EF40D0" w:rsidRPr="00265936" w:rsidRDefault="0027251F" w:rsidP="005D7512">
      <w:pPr>
        <w:pStyle w:val="Heading2"/>
        <w:rPr>
          <w:rFonts w:ascii="Symbol" w:eastAsia="Calibri" w:hAnsi="Symbol"/>
        </w:rPr>
      </w:pPr>
      <w:bookmarkStart w:id="301" w:name="_Toc352944238"/>
      <w:bookmarkStart w:id="302" w:name="_Toc486857169"/>
      <w:bookmarkStart w:id="303" w:name="_Toc524848190"/>
      <w:ins w:id="304" w:author="Pedro Verdelho" w:date="2018-10-30T13:28:00Z">
        <w:r>
          <w:t>Valor</w:t>
        </w:r>
      </w:ins>
      <w:del w:id="305" w:author="Pedro Verdelho" w:date="2018-10-30T13:28:00Z">
        <w:r w:rsidR="00EF40D0" w:rsidDel="0027251F">
          <w:delText>Evalu</w:delText>
        </w:r>
      </w:del>
      <w:r w:rsidR="00EF40D0">
        <w:t>ación</w:t>
      </w:r>
      <w:bookmarkEnd w:id="301"/>
      <w:bookmarkEnd w:id="302"/>
      <w:bookmarkEnd w:id="303"/>
    </w:p>
    <w:p w14:paraId="54698253" w14:textId="4491F7B9" w:rsidR="00EF40D0" w:rsidRPr="00265936" w:rsidRDefault="00EF40D0" w:rsidP="00AF28F5">
      <w:pPr>
        <w:tabs>
          <w:tab w:val="left" w:pos="426"/>
        </w:tabs>
        <w:rPr>
          <w:rFonts w:eastAsia="Times New Roman" w:cs="Times New Roman"/>
        </w:rPr>
      </w:pPr>
      <w:r>
        <w:t xml:space="preserve">No se solicitó ni proporcionó ninguna </w:t>
      </w:r>
      <w:del w:id="306" w:author="Pedro Verdelho" w:date="2018-10-30T13:31:00Z">
        <w:r w:rsidDel="008649C4">
          <w:delText>evaluación</w:delText>
        </w:r>
      </w:del>
      <w:ins w:id="307" w:author="Pedro Verdelho" w:date="2018-10-30T13:32:00Z">
        <w:r w:rsidR="008649C4">
          <w:t>valoración</w:t>
        </w:r>
      </w:ins>
      <w:r>
        <w:t xml:space="preserve"> del conocimiento del estudiante como parte de este curso piloto. Los países que implementan esta formación a nivel nacional pueden desear presentar una </w:t>
      </w:r>
      <w:del w:id="308" w:author="Pedro Verdelho" w:date="2018-10-30T13:32:00Z">
        <w:r w:rsidDel="008649C4">
          <w:delText>evaluación</w:delText>
        </w:r>
      </w:del>
      <w:ins w:id="309" w:author="Pedro Verdelho" w:date="2018-10-30T13:32:00Z">
        <w:r w:rsidR="008649C4">
          <w:t>valoración</w:t>
        </w:r>
      </w:ins>
      <w:r>
        <w:t xml:space="preserve">. En cualquier caso, los </w:t>
      </w:r>
      <w:del w:id="310" w:author="Pedro Verdelho" w:date="2018-10-31T13:23:00Z">
        <w:r w:rsidDel="006A3059">
          <w:delText>formador</w:delText>
        </w:r>
      </w:del>
      <w:ins w:id="311" w:author="Pedro Verdelho" w:date="2018-10-31T13:23:00Z">
        <w:r w:rsidR="006A3059">
          <w:t>capacitador</w:t>
        </w:r>
      </w:ins>
      <w:r>
        <w:t>es deben verificar el conocimiento de los estudiantes durante el curso, mediante cuestionarios, preguntas u otros métodos para garantizar que se alcancen los objetivos de aprendizaje. Cada instituto nacional de formación puede incluir evaluaciones en su formación. Se recomienda que cualquier evaluación de este tipo contenga una combinación equilibrada de preguntas subjetivas y objetivas.</w:t>
      </w:r>
    </w:p>
    <w:p w14:paraId="6EB982CA" w14:textId="77777777" w:rsidR="00EF40D0" w:rsidRPr="00265936" w:rsidRDefault="00EF40D0" w:rsidP="00EF40D0">
      <w:pPr>
        <w:ind w:left="792"/>
        <w:rPr>
          <w:rFonts w:eastAsia="Times New Roman" w:cs="Times New Roman"/>
          <w:b/>
        </w:rPr>
      </w:pPr>
    </w:p>
    <w:p w14:paraId="5DDB7B03" w14:textId="147B1ECF" w:rsidR="00EF40D0" w:rsidRPr="00265936" w:rsidRDefault="00EF40D0" w:rsidP="005D7512">
      <w:pPr>
        <w:pStyle w:val="Heading2"/>
        <w:rPr>
          <w:rFonts w:eastAsia="Times New Roman"/>
        </w:rPr>
      </w:pPr>
      <w:bookmarkStart w:id="312" w:name="_Toc352944239"/>
      <w:bookmarkStart w:id="313" w:name="_Toc486857170"/>
      <w:bookmarkStart w:id="314" w:name="_Toc524848191"/>
      <w:r>
        <w:t xml:space="preserve">Objetivos del curso y </w:t>
      </w:r>
      <w:ins w:id="315" w:author="Pedro Verdelho" w:date="2018-10-30T13:28:00Z">
        <w:r w:rsidR="0027251F">
          <w:t xml:space="preserve">de </w:t>
        </w:r>
      </w:ins>
      <w:r>
        <w:t>la</w:t>
      </w:r>
      <w:ins w:id="316" w:author="Pedro Verdelho" w:date="2018-10-30T13:28:00Z">
        <w:r w:rsidR="0027251F">
          <w:t>s</w:t>
        </w:r>
      </w:ins>
      <w:r>
        <w:t xml:space="preserve"> </w:t>
      </w:r>
      <w:proofErr w:type="spellStart"/>
      <w:r>
        <w:t>lección</w:t>
      </w:r>
      <w:bookmarkEnd w:id="312"/>
      <w:bookmarkEnd w:id="313"/>
      <w:bookmarkEnd w:id="314"/>
      <w:ins w:id="317" w:author="Pedro Verdelho" w:date="2018-10-30T13:29:00Z">
        <w:r w:rsidR="0027251F">
          <w:t>es</w:t>
        </w:r>
      </w:ins>
      <w:proofErr w:type="spellEnd"/>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2126"/>
        <w:gridCol w:w="5103"/>
      </w:tblGrid>
      <w:tr w:rsidR="00EF40D0" w:rsidRPr="00265936" w14:paraId="50E22121" w14:textId="77777777" w:rsidTr="00F54738">
        <w:trPr>
          <w:tblHeader/>
        </w:trPr>
        <w:tc>
          <w:tcPr>
            <w:tcW w:w="1276" w:type="dxa"/>
          </w:tcPr>
          <w:p w14:paraId="480B1734" w14:textId="77777777" w:rsidR="00EF40D0" w:rsidRPr="00265936" w:rsidRDefault="00EF40D0" w:rsidP="00EF40D0">
            <w:pPr>
              <w:tabs>
                <w:tab w:val="left" w:pos="426"/>
              </w:tabs>
              <w:rPr>
                <w:rFonts w:eastAsia="Times New Roman" w:cs="Times New Roman"/>
                <w:b/>
              </w:rPr>
            </w:pPr>
            <w:r>
              <w:rPr>
                <w:b/>
              </w:rPr>
              <w:t>Número de lección</w:t>
            </w:r>
          </w:p>
        </w:tc>
        <w:tc>
          <w:tcPr>
            <w:tcW w:w="2126" w:type="dxa"/>
          </w:tcPr>
          <w:p w14:paraId="6C85FC0E" w14:textId="77777777" w:rsidR="00EF40D0" w:rsidRPr="00265936" w:rsidRDefault="00EF40D0" w:rsidP="00742961">
            <w:pPr>
              <w:tabs>
                <w:tab w:val="left" w:pos="426"/>
              </w:tabs>
              <w:jc w:val="left"/>
              <w:rPr>
                <w:rFonts w:eastAsia="Times New Roman" w:cs="Times New Roman"/>
                <w:b/>
              </w:rPr>
            </w:pPr>
            <w:r>
              <w:rPr>
                <w:b/>
              </w:rPr>
              <w:t>Título de la lección</w:t>
            </w:r>
          </w:p>
        </w:tc>
        <w:tc>
          <w:tcPr>
            <w:tcW w:w="5103" w:type="dxa"/>
          </w:tcPr>
          <w:p w14:paraId="6B23A0F1" w14:textId="77777777" w:rsidR="00EF40D0" w:rsidRPr="00265936" w:rsidRDefault="00EF40D0" w:rsidP="00EF40D0">
            <w:pPr>
              <w:tabs>
                <w:tab w:val="left" w:pos="426"/>
              </w:tabs>
              <w:rPr>
                <w:rFonts w:eastAsia="Times New Roman" w:cs="Times New Roman"/>
                <w:b/>
              </w:rPr>
            </w:pPr>
            <w:r>
              <w:rPr>
                <w:b/>
              </w:rPr>
              <w:t>Objetivos</w:t>
            </w:r>
          </w:p>
        </w:tc>
      </w:tr>
      <w:tr w:rsidR="00EF40D0" w:rsidRPr="00265936" w14:paraId="663EA2D8" w14:textId="77777777" w:rsidTr="007778C7">
        <w:trPr>
          <w:trHeight w:val="1979"/>
        </w:trPr>
        <w:tc>
          <w:tcPr>
            <w:tcW w:w="1276" w:type="dxa"/>
            <w:vAlign w:val="center"/>
          </w:tcPr>
          <w:p w14:paraId="0E1DD844" w14:textId="77777777" w:rsidR="00EF40D0" w:rsidRPr="00265936" w:rsidRDefault="00EF40D0" w:rsidP="00EF40D0">
            <w:pPr>
              <w:tabs>
                <w:tab w:val="left" w:pos="426"/>
              </w:tabs>
              <w:rPr>
                <w:rFonts w:eastAsia="Times New Roman" w:cs="Times New Roman"/>
                <w:b/>
              </w:rPr>
            </w:pPr>
            <w:r>
              <w:rPr>
                <w:b/>
              </w:rPr>
              <w:t>1.1.1</w:t>
            </w:r>
          </w:p>
        </w:tc>
        <w:tc>
          <w:tcPr>
            <w:tcW w:w="2126" w:type="dxa"/>
            <w:vAlign w:val="center"/>
          </w:tcPr>
          <w:p w14:paraId="29FE640C" w14:textId="20D43FCA" w:rsidR="00EF40D0" w:rsidRPr="00265936" w:rsidRDefault="002A4B20" w:rsidP="00742961">
            <w:pPr>
              <w:tabs>
                <w:tab w:val="left" w:pos="426"/>
              </w:tabs>
              <w:jc w:val="left"/>
              <w:rPr>
                <w:rFonts w:eastAsia="Times New Roman" w:cs="Times New Roman"/>
                <w:b/>
              </w:rPr>
            </w:pPr>
            <w:ins w:id="318" w:author="Pedro Verdelho" w:date="2018-10-31T12:40:00Z">
              <w:r>
                <w:rPr>
                  <w:b/>
                </w:rPr>
                <w:t xml:space="preserve">Apertura del curso </w:t>
              </w:r>
              <w:proofErr w:type="spellStart"/>
              <w:r w:rsidR="006E7DCE">
                <w:rPr>
                  <w:b/>
                </w:rPr>
                <w:t>y</w:t>
              </w:r>
              <w:proofErr w:type="spellEnd"/>
              <w:r w:rsidR="006E7DCE">
                <w:rPr>
                  <w:b/>
                </w:rPr>
                <w:t xml:space="preserve"> </w:t>
              </w:r>
            </w:ins>
            <w:r w:rsidR="00EF40D0">
              <w:rPr>
                <w:b/>
              </w:rPr>
              <w:t>Introducción</w:t>
            </w:r>
            <w:del w:id="319" w:author="Pedro Verdelho" w:date="2018-10-31T12:40:00Z">
              <w:r w:rsidR="00EF40D0" w:rsidDel="006E7DCE">
                <w:rPr>
                  <w:b/>
                </w:rPr>
                <w:delText xml:space="preserve"> del curso</w:delText>
              </w:r>
            </w:del>
          </w:p>
        </w:tc>
        <w:tc>
          <w:tcPr>
            <w:tcW w:w="5103" w:type="dxa"/>
            <w:vAlign w:val="center"/>
          </w:tcPr>
          <w:p w14:paraId="72481FFD" w14:textId="60CDAA0F" w:rsidR="00D27476" w:rsidRPr="00265936" w:rsidRDefault="00D27476" w:rsidP="00531BD9">
            <w:pPr>
              <w:pStyle w:val="bul1"/>
              <w:numPr>
                <w:ilvl w:val="0"/>
                <w:numId w:val="42"/>
              </w:numPr>
              <w:ind w:left="358"/>
            </w:pPr>
            <w:r>
              <w:t>Discut</w:t>
            </w:r>
            <w:r w:rsidR="005203A2">
              <w:t>ir</w:t>
            </w:r>
            <w:r>
              <w:t xml:space="preserve"> el objetivo general del curso</w:t>
            </w:r>
          </w:p>
          <w:p w14:paraId="5400337B" w14:textId="2AC72671" w:rsidR="00D27476" w:rsidRPr="00265936" w:rsidRDefault="00D27476" w:rsidP="00531BD9">
            <w:pPr>
              <w:pStyle w:val="bul1"/>
              <w:numPr>
                <w:ilvl w:val="0"/>
                <w:numId w:val="42"/>
              </w:numPr>
              <w:ind w:left="358"/>
            </w:pPr>
            <w:r>
              <w:t>Expli</w:t>
            </w:r>
            <w:r w:rsidR="005203A2">
              <w:t>car</w:t>
            </w:r>
            <w:r>
              <w:t xml:space="preserve"> por qué es necesario este curso</w:t>
            </w:r>
          </w:p>
          <w:p w14:paraId="26C3D837" w14:textId="5526FA89" w:rsidR="00D27476" w:rsidRPr="00265936" w:rsidRDefault="00D27476" w:rsidP="00531BD9">
            <w:pPr>
              <w:pStyle w:val="bul1"/>
              <w:numPr>
                <w:ilvl w:val="0"/>
                <w:numId w:val="42"/>
              </w:numPr>
              <w:ind w:left="358"/>
            </w:pPr>
            <w:r>
              <w:t>Enumer</w:t>
            </w:r>
            <w:r w:rsidR="005203A2">
              <w:t>ar</w:t>
            </w:r>
            <w:r>
              <w:t xml:space="preserve"> los componentes del horario y actividades del curso</w:t>
            </w:r>
          </w:p>
          <w:p w14:paraId="10C164A4" w14:textId="68189C98" w:rsidR="00EF40D0" w:rsidRPr="00265936" w:rsidRDefault="00D27476" w:rsidP="00531BD9">
            <w:pPr>
              <w:pStyle w:val="bul1"/>
              <w:numPr>
                <w:ilvl w:val="0"/>
                <w:numId w:val="42"/>
              </w:numPr>
              <w:ind w:left="358"/>
            </w:pPr>
            <w:r>
              <w:t>Enumer</w:t>
            </w:r>
            <w:r w:rsidR="005203A2">
              <w:t>ar</w:t>
            </w:r>
            <w:r>
              <w:t xml:space="preserve"> los procedimientos de salud y seguridad para el lugar</w:t>
            </w:r>
          </w:p>
        </w:tc>
      </w:tr>
      <w:tr w:rsidR="00EF40D0" w:rsidRPr="00265936" w14:paraId="524A778E" w14:textId="77777777" w:rsidTr="007778C7">
        <w:trPr>
          <w:trHeight w:val="818"/>
        </w:trPr>
        <w:tc>
          <w:tcPr>
            <w:tcW w:w="1276" w:type="dxa"/>
            <w:vAlign w:val="center"/>
          </w:tcPr>
          <w:p w14:paraId="0BFA2C50" w14:textId="77777777" w:rsidR="00EF40D0" w:rsidRPr="00265936" w:rsidRDefault="00EF40D0" w:rsidP="00EF40D0">
            <w:pPr>
              <w:tabs>
                <w:tab w:val="left" w:pos="426"/>
              </w:tabs>
              <w:rPr>
                <w:rFonts w:eastAsia="Times New Roman" w:cs="Times New Roman"/>
                <w:b/>
              </w:rPr>
            </w:pPr>
            <w:r>
              <w:rPr>
                <w:b/>
              </w:rPr>
              <w:t>1.1.2</w:t>
            </w:r>
          </w:p>
        </w:tc>
        <w:tc>
          <w:tcPr>
            <w:tcW w:w="2126" w:type="dxa"/>
            <w:vAlign w:val="center"/>
          </w:tcPr>
          <w:p w14:paraId="1782A57F" w14:textId="77777777" w:rsidR="00EF40D0" w:rsidRPr="00265936" w:rsidRDefault="00EF40D0" w:rsidP="00742961">
            <w:pPr>
              <w:tabs>
                <w:tab w:val="left" w:pos="426"/>
              </w:tabs>
              <w:jc w:val="left"/>
              <w:rPr>
                <w:rFonts w:eastAsia="Times New Roman" w:cs="Times New Roman"/>
                <w:b/>
              </w:rPr>
            </w:pPr>
            <w:r>
              <w:rPr>
                <w:b/>
              </w:rPr>
              <w:t>Introducción a la ciberdelincuencia</w:t>
            </w:r>
          </w:p>
        </w:tc>
        <w:tc>
          <w:tcPr>
            <w:tcW w:w="5103" w:type="dxa"/>
            <w:vAlign w:val="center"/>
          </w:tcPr>
          <w:p w14:paraId="737C1D98" w14:textId="77777777" w:rsidR="00531BD9" w:rsidRPr="00265936" w:rsidRDefault="00531BD9" w:rsidP="00531BD9">
            <w:pPr>
              <w:pStyle w:val="bul1"/>
              <w:numPr>
                <w:ilvl w:val="0"/>
                <w:numId w:val="42"/>
              </w:numPr>
              <w:spacing w:before="120" w:after="120" w:line="280" w:lineRule="exact"/>
              <w:ind w:left="358"/>
              <w:rPr>
                <w:szCs w:val="18"/>
              </w:rPr>
            </w:pPr>
            <w:r>
              <w:t>Identificar los diferentes tipos de ciberdelincuencia y su impacto.</w:t>
            </w:r>
          </w:p>
          <w:p w14:paraId="7B8851D7" w14:textId="7B1CD884" w:rsidR="00531BD9" w:rsidRPr="00265936" w:rsidRDefault="00531BD9" w:rsidP="00531BD9">
            <w:pPr>
              <w:pStyle w:val="bul1"/>
              <w:numPr>
                <w:ilvl w:val="0"/>
                <w:numId w:val="42"/>
              </w:numPr>
              <w:spacing w:before="120" w:after="120" w:line="280" w:lineRule="exact"/>
              <w:ind w:left="358"/>
              <w:rPr>
                <w:szCs w:val="18"/>
              </w:rPr>
            </w:pPr>
            <w:r>
              <w:lastRenderedPageBreak/>
              <w:t xml:space="preserve">Enumerar las amenazas, las tendencias y las herramientas </w:t>
            </w:r>
            <w:r w:rsidR="00255F79">
              <w:t>de la ciberdelincuencia</w:t>
            </w:r>
            <w:r>
              <w:t xml:space="preserve"> y las respuestas al fenómeno. </w:t>
            </w:r>
          </w:p>
          <w:p w14:paraId="3C9F9CAD" w14:textId="0C45A082" w:rsidR="00EF40D0" w:rsidRPr="00531BD9" w:rsidRDefault="00531BD9" w:rsidP="00531BD9">
            <w:pPr>
              <w:pStyle w:val="bul1"/>
              <w:numPr>
                <w:ilvl w:val="0"/>
                <w:numId w:val="42"/>
              </w:numPr>
              <w:spacing w:before="120" w:after="120" w:line="280" w:lineRule="exact"/>
              <w:ind w:left="358"/>
              <w:rPr>
                <w:szCs w:val="18"/>
              </w:rPr>
            </w:pPr>
            <w:r>
              <w:t>Explicar los conceptos de delito cibernético que se consideran, tipos de delitos en la mayoría de las legislaciones y normas internacionales. Analizar las necesidades y las ventajas de la armonización entre la legislación nacional y los instrumentos internacionales, en particular el Convenio de Budapest.</w:t>
            </w:r>
          </w:p>
        </w:tc>
      </w:tr>
      <w:tr w:rsidR="00EF40D0" w:rsidRPr="00265936" w14:paraId="34C8AC8A" w14:textId="77777777" w:rsidTr="005203A2">
        <w:trPr>
          <w:trHeight w:val="697"/>
        </w:trPr>
        <w:tc>
          <w:tcPr>
            <w:tcW w:w="1276" w:type="dxa"/>
            <w:vAlign w:val="center"/>
          </w:tcPr>
          <w:p w14:paraId="0DD97335" w14:textId="77777777" w:rsidR="00EF40D0" w:rsidRPr="00265936" w:rsidRDefault="00EF40D0" w:rsidP="00EF40D0">
            <w:pPr>
              <w:tabs>
                <w:tab w:val="left" w:pos="426"/>
              </w:tabs>
              <w:rPr>
                <w:rFonts w:eastAsia="Times New Roman" w:cs="Times New Roman"/>
                <w:b/>
              </w:rPr>
            </w:pPr>
            <w:r>
              <w:rPr>
                <w:b/>
              </w:rPr>
              <w:lastRenderedPageBreak/>
              <w:t>1.1.3</w:t>
            </w:r>
          </w:p>
          <w:p w14:paraId="6A256BF4" w14:textId="44284646" w:rsidR="00EF40D0" w:rsidRPr="00265936" w:rsidRDefault="00D27476" w:rsidP="00EF40D0">
            <w:pPr>
              <w:tabs>
                <w:tab w:val="left" w:pos="426"/>
              </w:tabs>
              <w:rPr>
                <w:rFonts w:eastAsia="Times New Roman" w:cs="Times New Roman"/>
                <w:b/>
              </w:rPr>
            </w:pPr>
            <w:r>
              <w:rPr>
                <w:b/>
              </w:rPr>
              <w:t>1.1.4</w:t>
            </w:r>
          </w:p>
          <w:p w14:paraId="38AB5638" w14:textId="62D9F8F6" w:rsidR="00EF40D0" w:rsidRPr="00265936" w:rsidRDefault="00D27476" w:rsidP="00EF40D0">
            <w:pPr>
              <w:tabs>
                <w:tab w:val="left" w:pos="426"/>
              </w:tabs>
              <w:rPr>
                <w:rFonts w:eastAsia="Times New Roman" w:cs="Times New Roman"/>
                <w:b/>
              </w:rPr>
            </w:pPr>
            <w:r>
              <w:rPr>
                <w:b/>
              </w:rPr>
              <w:t>1.2.1</w:t>
            </w:r>
          </w:p>
        </w:tc>
        <w:tc>
          <w:tcPr>
            <w:tcW w:w="2126" w:type="dxa"/>
            <w:vAlign w:val="center"/>
          </w:tcPr>
          <w:p w14:paraId="20176F5F" w14:textId="77777777" w:rsidR="00EF40D0" w:rsidRPr="00265936" w:rsidRDefault="00EF40D0" w:rsidP="00742961">
            <w:pPr>
              <w:tabs>
                <w:tab w:val="left" w:pos="426"/>
              </w:tabs>
              <w:jc w:val="left"/>
              <w:rPr>
                <w:rFonts w:eastAsia="Times New Roman" w:cs="Times New Roman"/>
                <w:b/>
                <w:color w:val="3366FF"/>
              </w:rPr>
            </w:pPr>
            <w:r>
              <w:rPr>
                <w:b/>
              </w:rPr>
              <w:t>Introducción a la tecnología</w:t>
            </w:r>
          </w:p>
        </w:tc>
        <w:tc>
          <w:tcPr>
            <w:tcW w:w="5103" w:type="dxa"/>
            <w:vAlign w:val="center"/>
          </w:tcPr>
          <w:p w14:paraId="498BC679" w14:textId="20F14285" w:rsidR="004B1920" w:rsidRPr="00265936" w:rsidRDefault="004B1920" w:rsidP="00531BD9">
            <w:pPr>
              <w:pStyle w:val="bul1"/>
              <w:numPr>
                <w:ilvl w:val="0"/>
                <w:numId w:val="42"/>
              </w:numPr>
              <w:ind w:left="358"/>
              <w:rPr>
                <w:szCs w:val="18"/>
              </w:rPr>
            </w:pPr>
            <w:r>
              <w:t>Identificar diferentes sistemas operativos de</w:t>
            </w:r>
            <w:ins w:id="320" w:author="Pedro Verdelho" w:date="2018-10-30T13:33:00Z">
              <w:r w:rsidR="008649C4">
                <w:t xml:space="preserve"> la</w:t>
              </w:r>
            </w:ins>
            <w:r>
              <w:t xml:space="preserve"> computadora</w:t>
            </w:r>
            <w:r w:rsidR="00152638">
              <w:t xml:space="preserve"> </w:t>
            </w:r>
          </w:p>
          <w:p w14:paraId="1249EEF8" w14:textId="77777777" w:rsidR="004B1920" w:rsidRPr="00265936" w:rsidRDefault="004B1920" w:rsidP="00531BD9">
            <w:pPr>
              <w:pStyle w:val="bul1"/>
              <w:numPr>
                <w:ilvl w:val="0"/>
                <w:numId w:val="42"/>
              </w:numPr>
              <w:ind w:left="358"/>
              <w:rPr>
                <w:szCs w:val="18"/>
              </w:rPr>
            </w:pPr>
            <w:r>
              <w:t>Explicar los conceptos básicos de cómo funcionan las redes</w:t>
            </w:r>
          </w:p>
          <w:p w14:paraId="39615FDC" w14:textId="77777777" w:rsidR="004B1920" w:rsidRPr="00265936" w:rsidRDefault="004B1920" w:rsidP="00531BD9">
            <w:pPr>
              <w:pStyle w:val="bul1"/>
              <w:numPr>
                <w:ilvl w:val="0"/>
                <w:numId w:val="42"/>
              </w:numPr>
              <w:ind w:left="358"/>
              <w:rPr>
                <w:szCs w:val="18"/>
              </w:rPr>
            </w:pPr>
            <w:r>
              <w:t>Describir las funciones de Internet</w:t>
            </w:r>
          </w:p>
          <w:p w14:paraId="67A74480" w14:textId="77777777" w:rsidR="004B1920" w:rsidRPr="00265936" w:rsidRDefault="004B1920" w:rsidP="00531BD9">
            <w:pPr>
              <w:pStyle w:val="bul1"/>
              <w:numPr>
                <w:ilvl w:val="0"/>
                <w:numId w:val="42"/>
              </w:numPr>
              <w:ind w:left="358"/>
              <w:rPr>
                <w:szCs w:val="18"/>
              </w:rPr>
            </w:pPr>
            <w:r>
              <w:t>Identificar al menos 5 aplicaciones principales de Internet</w:t>
            </w:r>
          </w:p>
          <w:p w14:paraId="16FBCA94" w14:textId="77777777" w:rsidR="004B1920" w:rsidRPr="00265936" w:rsidRDefault="004B1920" w:rsidP="00531BD9">
            <w:pPr>
              <w:pStyle w:val="bul1"/>
              <w:numPr>
                <w:ilvl w:val="0"/>
                <w:numId w:val="42"/>
              </w:numPr>
              <w:ind w:left="358"/>
              <w:rPr>
                <w:szCs w:val="18"/>
              </w:rPr>
            </w:pPr>
            <w:r>
              <w:t>Explicar cómo se ha desarrollado Internet desde su comienzo hasta hoy</w:t>
            </w:r>
            <w:del w:id="321" w:author="Pedro Verdelho" w:date="2018-10-30T13:33:00Z">
              <w:r w:rsidDel="008649C4">
                <w:delText>.</w:delText>
              </w:r>
            </w:del>
          </w:p>
          <w:p w14:paraId="54974EB4" w14:textId="77777777" w:rsidR="004B1920" w:rsidRPr="00265936" w:rsidRDefault="004B1920" w:rsidP="00531BD9">
            <w:pPr>
              <w:pStyle w:val="bul1"/>
              <w:numPr>
                <w:ilvl w:val="0"/>
                <w:numId w:val="42"/>
              </w:numPr>
              <w:ind w:left="358"/>
              <w:rPr>
                <w:szCs w:val="18"/>
              </w:rPr>
            </w:pPr>
            <w:r>
              <w:t>Diferenciar entre las diferentes aplicaciones de Internet</w:t>
            </w:r>
          </w:p>
          <w:p w14:paraId="4BB33F68" w14:textId="77777777" w:rsidR="004B1920" w:rsidRPr="00265936" w:rsidRDefault="004B1920" w:rsidP="00531BD9">
            <w:pPr>
              <w:pStyle w:val="bul1"/>
              <w:numPr>
                <w:ilvl w:val="0"/>
                <w:numId w:val="42"/>
              </w:numPr>
              <w:ind w:left="358"/>
              <w:rPr>
                <w:szCs w:val="18"/>
              </w:rPr>
            </w:pPr>
            <w:r>
              <w:t>Describir la diferencia entre Darknet y Deepweb</w:t>
            </w:r>
          </w:p>
          <w:p w14:paraId="369467D3" w14:textId="77777777" w:rsidR="004B1920" w:rsidRPr="00265936" w:rsidRDefault="004B1920" w:rsidP="00531BD9">
            <w:pPr>
              <w:pStyle w:val="bul1"/>
              <w:numPr>
                <w:ilvl w:val="0"/>
                <w:numId w:val="42"/>
              </w:numPr>
              <w:ind w:left="358"/>
              <w:rPr>
                <w:szCs w:val="18"/>
              </w:rPr>
            </w:pPr>
            <w:r>
              <w:t>Explicar los conceptos básicos de las monedas criptográficas</w:t>
            </w:r>
          </w:p>
          <w:p w14:paraId="15A6A305" w14:textId="765FEAD5" w:rsidR="00EF40D0" w:rsidRPr="00265936" w:rsidRDefault="004B1920" w:rsidP="00531BD9">
            <w:pPr>
              <w:pStyle w:val="bul1"/>
              <w:numPr>
                <w:ilvl w:val="0"/>
                <w:numId w:val="42"/>
              </w:numPr>
              <w:ind w:left="358"/>
            </w:pPr>
            <w:r>
              <w:t>Identificar cómo los delincuentes usan las diversas aplicaciones de Internet</w:t>
            </w:r>
          </w:p>
        </w:tc>
      </w:tr>
      <w:tr w:rsidR="007778C7" w:rsidRPr="00265936" w14:paraId="2B954006" w14:textId="77777777" w:rsidTr="007778C7">
        <w:trPr>
          <w:trHeight w:val="1484"/>
        </w:trPr>
        <w:tc>
          <w:tcPr>
            <w:tcW w:w="1276" w:type="dxa"/>
            <w:vAlign w:val="center"/>
          </w:tcPr>
          <w:p w14:paraId="58F10C79" w14:textId="0A7500D8" w:rsidR="007778C7" w:rsidRPr="00265936" w:rsidRDefault="007778C7" w:rsidP="00941C97">
            <w:pPr>
              <w:tabs>
                <w:tab w:val="left" w:pos="426"/>
              </w:tabs>
              <w:rPr>
                <w:rFonts w:eastAsia="Times New Roman" w:cs="Times New Roman"/>
                <w:b/>
              </w:rPr>
            </w:pPr>
            <w:r>
              <w:rPr>
                <w:b/>
              </w:rPr>
              <w:t>1.1.5</w:t>
            </w:r>
          </w:p>
        </w:tc>
        <w:tc>
          <w:tcPr>
            <w:tcW w:w="2126" w:type="dxa"/>
            <w:vAlign w:val="center"/>
          </w:tcPr>
          <w:p w14:paraId="32786E80" w14:textId="17D9D967" w:rsidR="007778C7" w:rsidRPr="00265936" w:rsidRDefault="007778C7" w:rsidP="00941C97">
            <w:pPr>
              <w:tabs>
                <w:tab w:val="left" w:pos="426"/>
              </w:tabs>
              <w:jc w:val="left"/>
              <w:rPr>
                <w:rFonts w:eastAsia="Times New Roman" w:cs="Times New Roman"/>
                <w:b/>
                <w:szCs w:val="18"/>
              </w:rPr>
            </w:pPr>
            <w:r>
              <w:rPr>
                <w:b/>
              </w:rPr>
              <w:t>Habilidades de formación</w:t>
            </w:r>
          </w:p>
        </w:tc>
        <w:tc>
          <w:tcPr>
            <w:tcW w:w="5103" w:type="dxa"/>
            <w:vAlign w:val="center"/>
          </w:tcPr>
          <w:p w14:paraId="5BA65624" w14:textId="77777777" w:rsidR="007778C7" w:rsidRPr="00265936" w:rsidRDefault="007778C7" w:rsidP="00531BD9">
            <w:pPr>
              <w:pStyle w:val="bul1"/>
              <w:numPr>
                <w:ilvl w:val="0"/>
                <w:numId w:val="42"/>
              </w:numPr>
              <w:spacing w:line="280" w:lineRule="exact"/>
              <w:ind w:left="358"/>
              <w:rPr>
                <w:szCs w:val="18"/>
              </w:rPr>
            </w:pPr>
            <w:r>
              <w:t>Identificar las características de una buena (y pobre) presentación de formación</w:t>
            </w:r>
          </w:p>
          <w:p w14:paraId="17437D98" w14:textId="77777777" w:rsidR="007778C7" w:rsidRPr="00265936" w:rsidRDefault="007778C7" w:rsidP="00531BD9">
            <w:pPr>
              <w:pStyle w:val="bul1"/>
              <w:numPr>
                <w:ilvl w:val="0"/>
                <w:numId w:val="42"/>
              </w:numPr>
              <w:spacing w:line="280" w:lineRule="exact"/>
              <w:ind w:left="358"/>
              <w:rPr>
                <w:szCs w:val="18"/>
              </w:rPr>
            </w:pPr>
            <w:r>
              <w:t>Explicar el propósito y el valor de la retroalimentación</w:t>
            </w:r>
          </w:p>
          <w:p w14:paraId="51AE6CEA" w14:textId="1335F3E2" w:rsidR="007778C7" w:rsidRPr="00265936" w:rsidRDefault="007778C7" w:rsidP="00531BD9">
            <w:pPr>
              <w:pStyle w:val="bul1"/>
              <w:numPr>
                <w:ilvl w:val="0"/>
                <w:numId w:val="42"/>
              </w:numPr>
              <w:ind w:left="358"/>
            </w:pPr>
            <w:r>
              <w:t>Aplicar métodos para controlar su nerviosismo</w:t>
            </w:r>
          </w:p>
        </w:tc>
      </w:tr>
      <w:tr w:rsidR="003D364A" w:rsidRPr="00265936" w14:paraId="027AEBDB" w14:textId="77777777" w:rsidTr="00531BD9">
        <w:trPr>
          <w:trHeight w:val="683"/>
        </w:trPr>
        <w:tc>
          <w:tcPr>
            <w:tcW w:w="1276" w:type="dxa"/>
          </w:tcPr>
          <w:p w14:paraId="688A74C8" w14:textId="1C3769E0" w:rsidR="003D364A" w:rsidRPr="00265936" w:rsidRDefault="007778C7" w:rsidP="00941C97">
            <w:pPr>
              <w:tabs>
                <w:tab w:val="left" w:pos="426"/>
              </w:tabs>
              <w:rPr>
                <w:rFonts w:eastAsia="Times New Roman" w:cs="Times New Roman"/>
                <w:b/>
              </w:rPr>
            </w:pPr>
            <w:r>
              <w:rPr>
                <w:b/>
              </w:rPr>
              <w:t>1.2.2</w:t>
            </w:r>
          </w:p>
        </w:tc>
        <w:tc>
          <w:tcPr>
            <w:tcW w:w="2126" w:type="dxa"/>
          </w:tcPr>
          <w:p w14:paraId="22AF02EF" w14:textId="1A54DF55" w:rsidR="003D364A" w:rsidRPr="00265936" w:rsidDel="00467E12" w:rsidRDefault="003D364A" w:rsidP="00941C97">
            <w:pPr>
              <w:tabs>
                <w:tab w:val="left" w:pos="900"/>
                <w:tab w:val="right" w:leader="dot" w:pos="8488"/>
              </w:tabs>
              <w:jc w:val="left"/>
              <w:rPr>
                <w:del w:id="322" w:author="Pedro Verdelho" w:date="2018-10-31T12:47:00Z"/>
                <w:rFonts w:eastAsia="Times New Roman" w:cs="Times New Roman"/>
                <w:b/>
                <w:iCs/>
                <w:noProof/>
                <w:szCs w:val="18"/>
              </w:rPr>
            </w:pPr>
            <w:commentRangeStart w:id="323"/>
            <w:r>
              <w:rPr>
                <w:b/>
                <w:noProof/>
              </w:rPr>
              <w:t xml:space="preserve">Legislación sobre </w:t>
            </w:r>
            <w:ins w:id="324" w:author="Pedro Verdelho" w:date="2018-10-31T12:47:00Z">
              <w:r w:rsidR="00467E12" w:rsidRPr="00467E12">
                <w:rPr>
                  <w:b/>
                  <w:noProof/>
                </w:rPr>
                <w:t xml:space="preserve">ciberdelincuencia: legislación nacional sustantiva </w:t>
              </w:r>
              <w:r w:rsidR="00467E12">
                <w:rPr>
                  <w:b/>
                  <w:noProof/>
                </w:rPr>
                <w:t>(</w:t>
              </w:r>
            </w:ins>
            <w:del w:id="325" w:author="Pedro Verdelho" w:date="2018-10-31T12:47:00Z">
              <w:r w:rsidDel="00467E12">
                <w:rPr>
                  <w:b/>
                  <w:noProof/>
                </w:rPr>
                <w:delText xml:space="preserve">delitos cibernéticos </w:delText>
              </w:r>
            </w:del>
            <w:commentRangeEnd w:id="323"/>
            <w:r w:rsidR="00B702A9">
              <w:rPr>
                <w:rStyle w:val="CommentReference"/>
                <w:rFonts w:ascii="Calibri" w:eastAsia="Calibri" w:hAnsi="Calibri"/>
              </w:rPr>
              <w:commentReference w:id="323"/>
            </w:r>
            <w:del w:id="326" w:author="Pedro Verdelho" w:date="2018-10-31T12:47:00Z">
              <w:r w:rsidDel="00467E12">
                <w:rPr>
                  <w:b/>
                  <w:noProof/>
                </w:rPr>
                <w:delText>"</w:delText>
              </w:r>
            </w:del>
            <w:r>
              <w:rPr>
                <w:b/>
                <w:noProof/>
              </w:rPr>
              <w:t>Artículos sustantivos</w:t>
            </w:r>
            <w:ins w:id="327" w:author="Pedro Verdelho" w:date="2018-10-31T12:47:00Z">
              <w:r w:rsidR="00467E12">
                <w:rPr>
                  <w:b/>
                  <w:noProof/>
                </w:rPr>
                <w:t>)</w:t>
              </w:r>
            </w:ins>
            <w:del w:id="328" w:author="Pedro Verdelho" w:date="2018-10-31T12:47:00Z">
              <w:r w:rsidDel="00467E12">
                <w:rPr>
                  <w:b/>
                  <w:noProof/>
                </w:rPr>
                <w:delText xml:space="preserve"> del Convenio de Budapest sobre el ciberdelincuencia" </w:delText>
              </w:r>
            </w:del>
          </w:p>
          <w:p w14:paraId="2F106258" w14:textId="450873F4" w:rsidR="003D364A" w:rsidRPr="00265936" w:rsidDel="00467E12" w:rsidRDefault="003D364A">
            <w:pPr>
              <w:tabs>
                <w:tab w:val="left" w:pos="900"/>
                <w:tab w:val="right" w:leader="dot" w:pos="8488"/>
              </w:tabs>
              <w:jc w:val="left"/>
              <w:rPr>
                <w:del w:id="329" w:author="Pedro Verdelho" w:date="2018-10-31T12:47:00Z"/>
                <w:rFonts w:eastAsia="Times New Roman" w:cs="Times New Roman"/>
                <w:b/>
                <w:szCs w:val="18"/>
              </w:rPr>
              <w:pPrChange w:id="330" w:author="Pedro Verdelho" w:date="2018-10-31T12:47:00Z">
                <w:pPr>
                  <w:tabs>
                    <w:tab w:val="left" w:pos="426"/>
                  </w:tabs>
                  <w:jc w:val="left"/>
                </w:pPr>
              </w:pPrChange>
            </w:pPr>
          </w:p>
          <w:p w14:paraId="22998371" w14:textId="70553AB1" w:rsidR="003D364A" w:rsidRPr="00265936" w:rsidDel="00467E12" w:rsidRDefault="003D364A" w:rsidP="00941C97">
            <w:pPr>
              <w:tabs>
                <w:tab w:val="left" w:pos="426"/>
              </w:tabs>
              <w:jc w:val="left"/>
              <w:rPr>
                <w:del w:id="331" w:author="Pedro Verdelho" w:date="2018-10-31T12:47:00Z"/>
                <w:rFonts w:eastAsia="Times New Roman" w:cs="Times New Roman"/>
                <w:b/>
                <w:szCs w:val="18"/>
              </w:rPr>
            </w:pPr>
          </w:p>
          <w:p w14:paraId="31FCCF20" w14:textId="3429D0F2" w:rsidR="003D364A" w:rsidRPr="00531BD9" w:rsidRDefault="00941C97" w:rsidP="00941C97">
            <w:pPr>
              <w:tabs>
                <w:tab w:val="left" w:pos="426"/>
              </w:tabs>
              <w:jc w:val="left"/>
              <w:rPr>
                <w:rFonts w:eastAsia="Times New Roman" w:cs="Times New Roman"/>
                <w:b/>
                <w:color w:val="FF0000"/>
                <w:szCs w:val="18"/>
              </w:rPr>
            </w:pPr>
            <w:del w:id="332" w:author="Pedro Verdelho" w:date="2018-10-31T12:47:00Z">
              <w:r w:rsidDel="00467E12">
                <w:rPr>
                  <w:b/>
                  <w:color w:val="FF0000"/>
                </w:rPr>
                <w:lastRenderedPageBreak/>
                <w:delText>(Artículos sustanti</w:delText>
              </w:r>
            </w:del>
            <w:del w:id="333" w:author="Pedro Verdelho" w:date="2018-10-31T12:48:00Z">
              <w:r w:rsidDel="00467E12">
                <w:rPr>
                  <w:b/>
                  <w:color w:val="FF0000"/>
                </w:rPr>
                <w:delText>vos)</w:delText>
              </w:r>
            </w:del>
          </w:p>
        </w:tc>
        <w:tc>
          <w:tcPr>
            <w:tcW w:w="5103" w:type="dxa"/>
          </w:tcPr>
          <w:p w14:paraId="1BE5C856" w14:textId="77777777" w:rsidR="00D01441" w:rsidRPr="00265936" w:rsidRDefault="00D01441" w:rsidP="00531BD9">
            <w:pPr>
              <w:pStyle w:val="bul1"/>
              <w:numPr>
                <w:ilvl w:val="0"/>
                <w:numId w:val="42"/>
              </w:numPr>
              <w:spacing w:before="120" w:after="120" w:line="280" w:lineRule="exact"/>
              <w:ind w:left="358"/>
              <w:contextualSpacing/>
              <w:rPr>
                <w:szCs w:val="18"/>
              </w:rPr>
            </w:pPr>
            <w:r>
              <w:lastRenderedPageBreak/>
              <w:t>Explicar las disposiciones sustantivas del derecho penal e identificar los factores clave utilizados para describir los delitos basados ​​en el Convenio de Budapest</w:t>
            </w:r>
          </w:p>
          <w:p w14:paraId="59433CEB" w14:textId="77777777" w:rsidR="00D01441" w:rsidRPr="00265936" w:rsidRDefault="00D01441" w:rsidP="00531BD9">
            <w:pPr>
              <w:pStyle w:val="bul1"/>
              <w:numPr>
                <w:ilvl w:val="0"/>
                <w:numId w:val="42"/>
              </w:numPr>
              <w:spacing w:before="120" w:after="120" w:line="280" w:lineRule="exact"/>
              <w:ind w:left="358"/>
              <w:contextualSpacing/>
              <w:rPr>
                <w:szCs w:val="18"/>
              </w:rPr>
            </w:pPr>
            <w:r>
              <w:t>Explicar las disposiciones sustantivas del derecho penal e identificar los factores clave utilizados para describir los delitos basados ​​en la legislación nacional vigente</w:t>
            </w:r>
          </w:p>
          <w:p w14:paraId="04C486FB" w14:textId="012A00CA" w:rsidR="003D364A" w:rsidRPr="00265936" w:rsidRDefault="00D01441" w:rsidP="00531BD9">
            <w:pPr>
              <w:pStyle w:val="bul1"/>
              <w:numPr>
                <w:ilvl w:val="0"/>
                <w:numId w:val="42"/>
              </w:numPr>
              <w:ind w:left="358"/>
            </w:pPr>
            <w:r>
              <w:t>Analizar las necesidades y las ventajas de la armonización entre la legislación nacional y los instrumentos internacionales, en particular, el Convenio de Budapest</w:t>
            </w:r>
          </w:p>
        </w:tc>
      </w:tr>
      <w:tr w:rsidR="00941C97" w:rsidRPr="00265936" w14:paraId="756F9784" w14:textId="77777777" w:rsidTr="00941C97">
        <w:trPr>
          <w:trHeight w:val="3203"/>
        </w:trPr>
        <w:tc>
          <w:tcPr>
            <w:tcW w:w="1276" w:type="dxa"/>
          </w:tcPr>
          <w:p w14:paraId="6E5BBD79" w14:textId="1165827E" w:rsidR="00941C97" w:rsidRPr="00265936" w:rsidRDefault="00941C97" w:rsidP="00941C97">
            <w:pPr>
              <w:tabs>
                <w:tab w:val="left" w:pos="426"/>
              </w:tabs>
              <w:rPr>
                <w:rFonts w:eastAsia="Times New Roman" w:cs="Times New Roman"/>
                <w:b/>
              </w:rPr>
            </w:pPr>
            <w:r>
              <w:rPr>
                <w:b/>
              </w:rPr>
              <w:t>1.2.3</w:t>
            </w:r>
          </w:p>
        </w:tc>
        <w:tc>
          <w:tcPr>
            <w:tcW w:w="2126" w:type="dxa"/>
          </w:tcPr>
          <w:p w14:paraId="5080C9E3" w14:textId="43733F46" w:rsidR="00941C97" w:rsidRPr="005A729A" w:rsidDel="00C61BCB" w:rsidRDefault="00941C97" w:rsidP="00C61BCB">
            <w:pPr>
              <w:tabs>
                <w:tab w:val="left" w:pos="900"/>
                <w:tab w:val="right" w:leader="dot" w:pos="8488"/>
              </w:tabs>
              <w:jc w:val="left"/>
              <w:rPr>
                <w:del w:id="334" w:author="Pedro Verdelho" w:date="2018-10-31T12:50:00Z"/>
                <w:rFonts w:eastAsia="Times New Roman" w:cs="Times New Roman"/>
                <w:b/>
                <w:iCs/>
                <w:noProof/>
                <w:szCs w:val="18"/>
              </w:rPr>
            </w:pPr>
            <w:r>
              <w:rPr>
                <w:b/>
                <w:noProof/>
              </w:rPr>
              <w:t>Legislación sobre ciberdelincuencia</w:t>
            </w:r>
            <w:ins w:id="335" w:author="Pedro Verdelho" w:date="2018-10-31T12:49:00Z">
              <w:r w:rsidR="00467E12">
                <w:rPr>
                  <w:b/>
                  <w:noProof/>
                </w:rPr>
                <w:t xml:space="preserve">: </w:t>
              </w:r>
            </w:ins>
            <w:del w:id="336" w:author="Pedro Verdelho" w:date="2018-10-31T12:49:00Z">
              <w:r w:rsidDel="00467E12">
                <w:rPr>
                  <w:b/>
                  <w:noProof/>
                </w:rPr>
                <w:delText xml:space="preserve"> "L</w:delText>
              </w:r>
            </w:del>
            <w:ins w:id="337" w:author="Pedro Verdelho" w:date="2018-10-31T12:49:00Z">
              <w:r w:rsidR="00467E12">
                <w:rPr>
                  <w:b/>
                  <w:noProof/>
                </w:rPr>
                <w:t>l</w:t>
              </w:r>
            </w:ins>
            <w:r>
              <w:rPr>
                <w:b/>
                <w:noProof/>
              </w:rPr>
              <w:t xml:space="preserve">egislación </w:t>
            </w:r>
            <w:ins w:id="338" w:author="Pedro Verdelho" w:date="2018-10-31T12:49:00Z">
              <w:r w:rsidR="00467E12">
                <w:rPr>
                  <w:b/>
                  <w:noProof/>
                </w:rPr>
                <w:t>n</w:t>
              </w:r>
            </w:ins>
            <w:del w:id="339" w:author="Pedro Verdelho" w:date="2018-10-31T12:49:00Z">
              <w:r w:rsidDel="00467E12">
                <w:rPr>
                  <w:b/>
                  <w:noProof/>
                </w:rPr>
                <w:delText>N</w:delText>
              </w:r>
            </w:del>
            <w:r>
              <w:rPr>
                <w:b/>
                <w:noProof/>
              </w:rPr>
              <w:t>acional</w:t>
            </w:r>
            <w:ins w:id="340" w:author="Pedro Verdelho" w:date="2018-10-31T12:49:00Z">
              <w:r w:rsidR="00467E12">
                <w:rPr>
                  <w:b/>
                  <w:noProof/>
                </w:rPr>
                <w:t xml:space="preserve"> procesal (</w:t>
              </w:r>
            </w:ins>
            <w:ins w:id="341" w:author="Pedro Verdelho" w:date="2018-10-31T12:54:00Z">
              <w:r w:rsidR="00AA7AA5">
                <w:rPr>
                  <w:b/>
                  <w:noProof/>
                </w:rPr>
                <w:t>a</w:t>
              </w:r>
            </w:ins>
            <w:ins w:id="342" w:author="Pedro Verdelho" w:date="2018-10-31T12:49:00Z">
              <w:r w:rsidR="00467E12">
                <w:rPr>
                  <w:b/>
                  <w:noProof/>
                </w:rPr>
                <w:t xml:space="preserve">rticulos </w:t>
              </w:r>
            </w:ins>
            <w:ins w:id="343" w:author="Pedro Verdelho" w:date="2018-10-31T12:54:00Z">
              <w:r w:rsidR="00AA7AA5">
                <w:rPr>
                  <w:b/>
                  <w:noProof/>
                </w:rPr>
                <w:t>sustantivos</w:t>
              </w:r>
            </w:ins>
            <w:ins w:id="344" w:author="Pedro Verdelho" w:date="2018-10-31T12:49:00Z">
              <w:r w:rsidR="00467E12">
                <w:rPr>
                  <w:b/>
                  <w:noProof/>
                </w:rPr>
                <w:t>)</w:t>
              </w:r>
            </w:ins>
            <w:r>
              <w:rPr>
                <w:b/>
                <w:noProof/>
              </w:rPr>
              <w:t xml:space="preserve"> </w:t>
            </w:r>
            <w:del w:id="345" w:author="Pedro Verdelho" w:date="2018-10-31T12:50:00Z">
              <w:r w:rsidDel="00C61BCB">
                <w:rPr>
                  <w:b/>
                  <w:noProof/>
                </w:rPr>
                <w:delText xml:space="preserve">Sustancial contra la ciberdelincuencia" </w:delText>
              </w:r>
            </w:del>
          </w:p>
          <w:p w14:paraId="77CDD7E9" w14:textId="0E1CCC3B" w:rsidR="00941C97" w:rsidRPr="005A729A" w:rsidDel="00C61BCB" w:rsidRDefault="00941C97">
            <w:pPr>
              <w:tabs>
                <w:tab w:val="left" w:pos="900"/>
                <w:tab w:val="right" w:leader="dot" w:pos="8488"/>
              </w:tabs>
              <w:jc w:val="left"/>
              <w:rPr>
                <w:del w:id="346" w:author="Pedro Verdelho" w:date="2018-10-31T12:50:00Z"/>
                <w:rFonts w:eastAsia="Times New Roman" w:cs="Times New Roman"/>
                <w:b/>
                <w:szCs w:val="18"/>
              </w:rPr>
              <w:pPrChange w:id="347" w:author="Pedro Verdelho" w:date="2018-10-31T12:50:00Z">
                <w:pPr>
                  <w:tabs>
                    <w:tab w:val="left" w:pos="426"/>
                  </w:tabs>
                  <w:jc w:val="left"/>
                </w:pPr>
              </w:pPrChange>
            </w:pPr>
          </w:p>
          <w:p w14:paraId="2EE10CAB" w14:textId="01D3B081" w:rsidR="00941C97" w:rsidRPr="005A729A" w:rsidDel="00C61BCB" w:rsidRDefault="00941C97">
            <w:pPr>
              <w:tabs>
                <w:tab w:val="left" w:pos="900"/>
                <w:tab w:val="right" w:leader="dot" w:pos="8488"/>
              </w:tabs>
              <w:jc w:val="left"/>
              <w:rPr>
                <w:del w:id="348" w:author="Pedro Verdelho" w:date="2018-10-31T12:50:00Z"/>
                <w:rFonts w:eastAsia="Times New Roman" w:cs="Times New Roman"/>
                <w:b/>
                <w:szCs w:val="18"/>
              </w:rPr>
              <w:pPrChange w:id="349" w:author="Pedro Verdelho" w:date="2018-10-31T12:50:00Z">
                <w:pPr>
                  <w:tabs>
                    <w:tab w:val="left" w:pos="426"/>
                  </w:tabs>
                  <w:jc w:val="left"/>
                </w:pPr>
              </w:pPrChange>
            </w:pPr>
          </w:p>
          <w:p w14:paraId="0AAFBBE3" w14:textId="3126F9C4" w:rsidR="00941C97" w:rsidRPr="00265936" w:rsidRDefault="00941C97">
            <w:pPr>
              <w:tabs>
                <w:tab w:val="left" w:pos="900"/>
                <w:tab w:val="right" w:leader="dot" w:pos="8488"/>
              </w:tabs>
              <w:jc w:val="left"/>
              <w:rPr>
                <w:rFonts w:eastAsia="Times New Roman" w:cs="Times New Roman"/>
                <w:b/>
                <w:color w:val="FF0000"/>
                <w:szCs w:val="18"/>
              </w:rPr>
              <w:pPrChange w:id="350" w:author="Pedro Verdelho" w:date="2018-10-31T12:50:00Z">
                <w:pPr>
                  <w:tabs>
                    <w:tab w:val="left" w:pos="426"/>
                  </w:tabs>
                  <w:jc w:val="left"/>
                </w:pPr>
              </w:pPrChange>
            </w:pPr>
            <w:del w:id="351" w:author="Pedro Verdelho" w:date="2018-10-31T12:50:00Z">
              <w:r w:rsidDel="00C61BCB">
                <w:rPr>
                  <w:b/>
                  <w:color w:val="FF0000"/>
                </w:rPr>
                <w:delText>(Artículos sustantivos)</w:delText>
              </w:r>
            </w:del>
          </w:p>
          <w:p w14:paraId="12C7BD0C" w14:textId="77777777" w:rsidR="00941C97" w:rsidRPr="00265936" w:rsidRDefault="00941C97" w:rsidP="00941C97">
            <w:pPr>
              <w:tabs>
                <w:tab w:val="left" w:pos="426"/>
              </w:tabs>
              <w:jc w:val="left"/>
              <w:rPr>
                <w:rFonts w:eastAsia="Times New Roman" w:cs="Times New Roman"/>
                <w:b/>
                <w:szCs w:val="18"/>
              </w:rPr>
            </w:pPr>
          </w:p>
          <w:p w14:paraId="13AC3713" w14:textId="77777777" w:rsidR="00941C97" w:rsidRPr="00265936" w:rsidRDefault="00941C97" w:rsidP="00941C97">
            <w:pPr>
              <w:tabs>
                <w:tab w:val="left" w:pos="426"/>
              </w:tabs>
              <w:jc w:val="left"/>
              <w:rPr>
                <w:rFonts w:eastAsia="Times New Roman" w:cs="Times New Roman"/>
                <w:b/>
                <w:szCs w:val="18"/>
              </w:rPr>
            </w:pPr>
          </w:p>
        </w:tc>
        <w:tc>
          <w:tcPr>
            <w:tcW w:w="5103" w:type="dxa"/>
          </w:tcPr>
          <w:p w14:paraId="50C992D7" w14:textId="77777777" w:rsidR="00941C97" w:rsidRPr="00265936" w:rsidRDefault="00941C97" w:rsidP="00531BD9">
            <w:pPr>
              <w:pStyle w:val="bul1"/>
              <w:numPr>
                <w:ilvl w:val="0"/>
                <w:numId w:val="42"/>
              </w:numPr>
              <w:spacing w:before="120" w:after="120" w:line="280" w:lineRule="exact"/>
              <w:ind w:left="358"/>
              <w:contextualSpacing/>
              <w:rPr>
                <w:color w:val="FF0000"/>
                <w:szCs w:val="18"/>
              </w:rPr>
            </w:pPr>
            <w:r>
              <w:rPr>
                <w:color w:val="FF0000"/>
              </w:rPr>
              <w:t>Explicar las disposiciones sustantivas del derecho penal e identificar los factores clave utilizados para describir los delitos basados ​​en el Convenio de Budapest</w:t>
            </w:r>
          </w:p>
          <w:p w14:paraId="6013321F" w14:textId="77777777" w:rsidR="00941C97" w:rsidRPr="00265936" w:rsidRDefault="00941C97" w:rsidP="00531BD9">
            <w:pPr>
              <w:pStyle w:val="bul1"/>
              <w:numPr>
                <w:ilvl w:val="0"/>
                <w:numId w:val="42"/>
              </w:numPr>
              <w:spacing w:before="120" w:after="120" w:line="280" w:lineRule="exact"/>
              <w:ind w:left="358"/>
              <w:contextualSpacing/>
              <w:rPr>
                <w:color w:val="FF0000"/>
                <w:szCs w:val="18"/>
              </w:rPr>
            </w:pPr>
            <w:r>
              <w:rPr>
                <w:color w:val="FF0000"/>
              </w:rPr>
              <w:t>Explicar las disposiciones sustantivas del derecho penal e identificar los factores clave utilizados para describir los delitos basados ​​en la legislación nacional vigente</w:t>
            </w:r>
          </w:p>
          <w:p w14:paraId="5B76BE4E" w14:textId="77777777" w:rsidR="00941C97" w:rsidRPr="00265936" w:rsidRDefault="00941C97" w:rsidP="00531BD9">
            <w:pPr>
              <w:pStyle w:val="bul1"/>
              <w:numPr>
                <w:ilvl w:val="0"/>
                <w:numId w:val="42"/>
              </w:numPr>
              <w:ind w:left="358"/>
            </w:pPr>
            <w:r>
              <w:rPr>
                <w:color w:val="FF0000"/>
              </w:rPr>
              <w:t>Analizar las necesidades y las ventajas de la armonización entre la legislación nacional y los instrumentos internacionales, en particular el Convenio de Budapest</w:t>
            </w:r>
          </w:p>
        </w:tc>
      </w:tr>
      <w:tr w:rsidR="00EF40D0" w:rsidRPr="00265936" w14:paraId="562A9A2E" w14:textId="77777777" w:rsidTr="00531BD9">
        <w:trPr>
          <w:trHeight w:val="2726"/>
        </w:trPr>
        <w:tc>
          <w:tcPr>
            <w:tcW w:w="1276" w:type="dxa"/>
          </w:tcPr>
          <w:p w14:paraId="477D42FD" w14:textId="77777777" w:rsidR="00EF40D0" w:rsidRPr="00265936" w:rsidRDefault="00EF40D0" w:rsidP="00EF40D0">
            <w:pPr>
              <w:tabs>
                <w:tab w:val="left" w:pos="426"/>
              </w:tabs>
              <w:rPr>
                <w:rFonts w:eastAsia="Times New Roman" w:cs="Times New Roman"/>
                <w:b/>
              </w:rPr>
            </w:pPr>
            <w:r>
              <w:rPr>
                <w:b/>
              </w:rPr>
              <w:t>1.2.4</w:t>
            </w:r>
          </w:p>
          <w:p w14:paraId="16729F2A" w14:textId="2B7FB18A" w:rsidR="007663E6" w:rsidRPr="00265936" w:rsidRDefault="007663E6" w:rsidP="00EF40D0">
            <w:pPr>
              <w:tabs>
                <w:tab w:val="left" w:pos="426"/>
              </w:tabs>
              <w:rPr>
                <w:rFonts w:eastAsia="Times New Roman" w:cs="Times New Roman"/>
                <w:b/>
              </w:rPr>
            </w:pPr>
            <w:r>
              <w:rPr>
                <w:b/>
              </w:rPr>
              <w:t>1.3.1</w:t>
            </w:r>
          </w:p>
        </w:tc>
        <w:tc>
          <w:tcPr>
            <w:tcW w:w="2126" w:type="dxa"/>
          </w:tcPr>
          <w:p w14:paraId="2EF79518" w14:textId="6D516973" w:rsidR="007663E6" w:rsidRPr="00265936" w:rsidRDefault="007663E6" w:rsidP="007663E6">
            <w:pPr>
              <w:tabs>
                <w:tab w:val="left" w:pos="900"/>
                <w:tab w:val="right" w:leader="dot" w:pos="8488"/>
              </w:tabs>
              <w:jc w:val="left"/>
              <w:rPr>
                <w:rFonts w:eastAsia="Times New Roman" w:cs="Times New Roman"/>
                <w:b/>
                <w:iCs/>
                <w:noProof/>
                <w:szCs w:val="18"/>
              </w:rPr>
            </w:pPr>
            <w:r>
              <w:rPr>
                <w:b/>
                <w:noProof/>
              </w:rPr>
              <w:t xml:space="preserve">Legislación sobre </w:t>
            </w:r>
            <w:del w:id="352" w:author="Pedro Verdelho" w:date="2018-10-31T12:55:00Z">
              <w:r w:rsidDel="00AA7AA5">
                <w:rPr>
                  <w:b/>
                  <w:noProof/>
                </w:rPr>
                <w:delText>delito cibernético</w:delText>
              </w:r>
            </w:del>
            <w:ins w:id="353" w:author="Pedro Verdelho" w:date="2018-10-31T12:55:00Z">
              <w:r w:rsidR="00AA7AA5">
                <w:rPr>
                  <w:b/>
                  <w:noProof/>
                </w:rPr>
                <w:t xml:space="preserve"> ciberdelincuencia: </w:t>
              </w:r>
            </w:ins>
            <w:del w:id="354" w:author="Pedro Verdelho" w:date="2018-10-31T12:56:00Z">
              <w:r w:rsidDel="00AA7AA5">
                <w:rPr>
                  <w:b/>
                  <w:noProof/>
                </w:rPr>
                <w:delText xml:space="preserve"> "A</w:delText>
              </w:r>
            </w:del>
            <w:ins w:id="355" w:author="Pedro Verdelho" w:date="2018-10-31T12:56:00Z">
              <w:r w:rsidR="00AA7AA5">
                <w:rPr>
                  <w:b/>
                  <w:noProof/>
                </w:rPr>
                <w:t>a</w:t>
              </w:r>
            </w:ins>
            <w:r>
              <w:rPr>
                <w:b/>
                <w:noProof/>
              </w:rPr>
              <w:t>rtículos de procedimiento del Convenio de Budapest sobre la ciberdelincuencia</w:t>
            </w:r>
            <w:del w:id="356" w:author="Pedro Verdelho" w:date="2018-10-31T12:56:00Z">
              <w:r w:rsidDel="00AA7AA5">
                <w:rPr>
                  <w:b/>
                  <w:noProof/>
                </w:rPr>
                <w:delText>"</w:delText>
              </w:r>
            </w:del>
            <w:r>
              <w:rPr>
                <w:b/>
                <w:noProof/>
              </w:rPr>
              <w:t xml:space="preserve"> </w:t>
            </w:r>
          </w:p>
          <w:p w14:paraId="235E9862" w14:textId="67475D62" w:rsidR="00EF40D0" w:rsidRPr="00265936" w:rsidRDefault="007663E6" w:rsidP="00742961">
            <w:pPr>
              <w:tabs>
                <w:tab w:val="left" w:pos="426"/>
              </w:tabs>
              <w:jc w:val="left"/>
              <w:rPr>
                <w:rFonts w:eastAsia="Times New Roman" w:cs="Times New Roman"/>
                <w:b/>
                <w:szCs w:val="18"/>
              </w:rPr>
            </w:pPr>
            <w:del w:id="357" w:author="Pedro Verdelho" w:date="2018-10-31T12:56:00Z">
              <w:r w:rsidDel="00AA7AA5">
                <w:rPr>
                  <w:b/>
                  <w:color w:val="FF0000"/>
                </w:rPr>
                <w:delText>(Artículos de procedimiento)</w:delText>
              </w:r>
            </w:del>
          </w:p>
        </w:tc>
        <w:tc>
          <w:tcPr>
            <w:tcW w:w="5103" w:type="dxa"/>
          </w:tcPr>
          <w:p w14:paraId="204920C6" w14:textId="77777777" w:rsidR="00A06A82" w:rsidRPr="00265936" w:rsidRDefault="00A06A82" w:rsidP="00531BD9">
            <w:pPr>
              <w:pStyle w:val="bul1"/>
              <w:numPr>
                <w:ilvl w:val="0"/>
                <w:numId w:val="42"/>
              </w:numPr>
              <w:spacing w:before="120" w:after="120" w:line="280" w:lineRule="exact"/>
              <w:ind w:left="358"/>
              <w:contextualSpacing/>
              <w:rPr>
                <w:szCs w:val="18"/>
              </w:rPr>
            </w:pPr>
            <w:r>
              <w:t>Explicar las disposiciones de procedimiento del Convenio de Budapest</w:t>
            </w:r>
          </w:p>
          <w:p w14:paraId="307B12D0" w14:textId="77777777" w:rsidR="00A06A82" w:rsidRPr="00265936" w:rsidRDefault="00A06A82" w:rsidP="00531BD9">
            <w:pPr>
              <w:pStyle w:val="bul1"/>
              <w:numPr>
                <w:ilvl w:val="0"/>
                <w:numId w:val="42"/>
              </w:numPr>
              <w:spacing w:before="120" w:after="120" w:line="280" w:lineRule="exact"/>
              <w:ind w:left="358"/>
              <w:contextualSpacing/>
              <w:rPr>
                <w:szCs w:val="18"/>
              </w:rPr>
            </w:pPr>
            <w:r>
              <w:t>Explicar la importancia de las condiciones y salvaguardias y la forma en que se pueden determinar</w:t>
            </w:r>
          </w:p>
          <w:p w14:paraId="4045F090" w14:textId="33DC952E" w:rsidR="00EF40D0" w:rsidRPr="00265936" w:rsidRDefault="00A06A82" w:rsidP="00531BD9">
            <w:pPr>
              <w:pStyle w:val="bul1"/>
              <w:numPr>
                <w:ilvl w:val="0"/>
                <w:numId w:val="42"/>
              </w:numPr>
              <w:ind w:left="358"/>
            </w:pPr>
            <w:r>
              <w:t>Expli</w:t>
            </w:r>
            <w:r w:rsidR="005203A2">
              <w:t>car</w:t>
            </w:r>
            <w:r>
              <w:t xml:space="preserve"> las normas de procedimiento existentes en virtud de la legislación nacional</w:t>
            </w:r>
          </w:p>
        </w:tc>
      </w:tr>
      <w:tr w:rsidR="007663E6" w:rsidRPr="00265936" w14:paraId="5BA862F2" w14:textId="77777777" w:rsidTr="00C60669">
        <w:trPr>
          <w:trHeight w:val="2060"/>
        </w:trPr>
        <w:tc>
          <w:tcPr>
            <w:tcW w:w="1276" w:type="dxa"/>
          </w:tcPr>
          <w:p w14:paraId="50D0F4BC" w14:textId="59C6E948" w:rsidR="007663E6" w:rsidRPr="00265936" w:rsidRDefault="007663E6" w:rsidP="00C60669">
            <w:pPr>
              <w:tabs>
                <w:tab w:val="left" w:pos="426"/>
              </w:tabs>
              <w:rPr>
                <w:rFonts w:eastAsia="Times New Roman" w:cs="Times New Roman"/>
                <w:b/>
              </w:rPr>
            </w:pPr>
            <w:r>
              <w:rPr>
                <w:b/>
              </w:rPr>
              <w:t>1.3.2</w:t>
            </w:r>
          </w:p>
        </w:tc>
        <w:tc>
          <w:tcPr>
            <w:tcW w:w="2126" w:type="dxa"/>
          </w:tcPr>
          <w:p w14:paraId="7B49AE07" w14:textId="2C8CC426" w:rsidR="007663E6" w:rsidRPr="00265936" w:rsidRDefault="007663E6" w:rsidP="00C60669">
            <w:pPr>
              <w:tabs>
                <w:tab w:val="left" w:pos="900"/>
                <w:tab w:val="right" w:leader="dot" w:pos="8488"/>
              </w:tabs>
              <w:jc w:val="left"/>
              <w:rPr>
                <w:rFonts w:eastAsia="Times New Roman" w:cs="Times New Roman"/>
                <w:b/>
                <w:iCs/>
                <w:noProof/>
                <w:szCs w:val="18"/>
              </w:rPr>
            </w:pPr>
            <w:r>
              <w:rPr>
                <w:b/>
                <w:noProof/>
              </w:rPr>
              <w:t>Legislación sobre ciberdelincuencia</w:t>
            </w:r>
            <w:ins w:id="358" w:author="Pedro Verdelho" w:date="2018-10-31T12:59:00Z">
              <w:r w:rsidR="001D4B4D">
                <w:rPr>
                  <w:b/>
                  <w:noProof/>
                </w:rPr>
                <w:t xml:space="preserve">: </w:t>
              </w:r>
            </w:ins>
            <w:del w:id="359" w:author="Pedro Verdelho" w:date="2018-10-31T12:59:00Z">
              <w:r w:rsidDel="001D4B4D">
                <w:rPr>
                  <w:b/>
                  <w:noProof/>
                </w:rPr>
                <w:delText xml:space="preserve"> "L</w:delText>
              </w:r>
            </w:del>
            <w:ins w:id="360" w:author="Pedro Verdelho" w:date="2018-10-31T12:59:00Z">
              <w:r w:rsidR="001D4B4D">
                <w:rPr>
                  <w:b/>
                  <w:noProof/>
                </w:rPr>
                <w:t>l</w:t>
              </w:r>
            </w:ins>
            <w:r>
              <w:rPr>
                <w:b/>
                <w:noProof/>
              </w:rPr>
              <w:t xml:space="preserve">egislación nacional </w:t>
            </w:r>
            <w:ins w:id="361" w:author="Pedro Verdelho" w:date="2018-10-31T12:59:00Z">
              <w:r w:rsidR="001D4B4D">
                <w:rPr>
                  <w:b/>
                  <w:noProof/>
                </w:rPr>
                <w:t xml:space="preserve">de </w:t>
              </w:r>
            </w:ins>
            <w:del w:id="362" w:author="Pedro Verdelho" w:date="2018-10-31T12:59:00Z">
              <w:r w:rsidDel="001D4B4D">
                <w:rPr>
                  <w:b/>
                  <w:noProof/>
                </w:rPr>
                <w:delText xml:space="preserve">sobre ciberdelincuencia de </w:delText>
              </w:r>
            </w:del>
            <w:r>
              <w:rPr>
                <w:b/>
                <w:noProof/>
              </w:rPr>
              <w:t>procedimiento</w:t>
            </w:r>
            <w:del w:id="363" w:author="Pedro Verdelho" w:date="2018-10-31T13:00:00Z">
              <w:r w:rsidDel="001D4B4D">
                <w:rPr>
                  <w:b/>
                  <w:noProof/>
                </w:rPr>
                <w:delText>"</w:delText>
              </w:r>
            </w:del>
            <w:r>
              <w:rPr>
                <w:b/>
                <w:noProof/>
              </w:rPr>
              <w:t xml:space="preserve"> </w:t>
            </w:r>
          </w:p>
          <w:p w14:paraId="54A64BA9" w14:textId="77777777" w:rsidR="007663E6" w:rsidRPr="00265936" w:rsidRDefault="007663E6" w:rsidP="00C60669">
            <w:pPr>
              <w:tabs>
                <w:tab w:val="left" w:pos="426"/>
              </w:tabs>
              <w:jc w:val="left"/>
              <w:rPr>
                <w:rFonts w:eastAsia="Times New Roman" w:cs="Times New Roman"/>
                <w:b/>
              </w:rPr>
            </w:pPr>
          </w:p>
        </w:tc>
        <w:tc>
          <w:tcPr>
            <w:tcW w:w="5103" w:type="dxa"/>
          </w:tcPr>
          <w:p w14:paraId="0AB17BD2" w14:textId="77777777" w:rsidR="007663E6" w:rsidRPr="00265936" w:rsidRDefault="007663E6" w:rsidP="00531BD9">
            <w:pPr>
              <w:pStyle w:val="bul1"/>
              <w:numPr>
                <w:ilvl w:val="0"/>
                <w:numId w:val="42"/>
              </w:numPr>
              <w:spacing w:before="120" w:after="120" w:line="280" w:lineRule="exact"/>
              <w:ind w:left="358"/>
              <w:contextualSpacing/>
              <w:rPr>
                <w:color w:val="FF0000"/>
                <w:szCs w:val="18"/>
              </w:rPr>
            </w:pPr>
            <w:r>
              <w:rPr>
                <w:color w:val="FF0000"/>
              </w:rPr>
              <w:t>Explicar las disposiciones de procedimiento del Convenio de Budapest</w:t>
            </w:r>
          </w:p>
          <w:p w14:paraId="185ECD1D" w14:textId="77777777" w:rsidR="007663E6" w:rsidRPr="00265936" w:rsidRDefault="007663E6" w:rsidP="00531BD9">
            <w:pPr>
              <w:pStyle w:val="bul1"/>
              <w:numPr>
                <w:ilvl w:val="0"/>
                <w:numId w:val="42"/>
              </w:numPr>
              <w:spacing w:before="120" w:after="120" w:line="280" w:lineRule="exact"/>
              <w:ind w:left="358"/>
              <w:contextualSpacing/>
              <w:rPr>
                <w:color w:val="FF0000"/>
                <w:szCs w:val="18"/>
              </w:rPr>
            </w:pPr>
            <w:r>
              <w:rPr>
                <w:color w:val="FF0000"/>
              </w:rPr>
              <w:t>Explicar la importancia de las condiciones y salvaguardias y la forma en que se pueden determinar</w:t>
            </w:r>
          </w:p>
          <w:p w14:paraId="3E04DD3E" w14:textId="17A0AAFA" w:rsidR="007663E6" w:rsidRPr="00265936" w:rsidRDefault="007663E6" w:rsidP="00531BD9">
            <w:pPr>
              <w:pStyle w:val="bul1"/>
              <w:numPr>
                <w:ilvl w:val="0"/>
                <w:numId w:val="42"/>
              </w:numPr>
              <w:spacing w:before="120" w:after="120" w:line="280" w:lineRule="exact"/>
              <w:ind w:left="358"/>
              <w:contextualSpacing/>
              <w:rPr>
                <w:color w:val="FF0000"/>
                <w:szCs w:val="18"/>
              </w:rPr>
            </w:pPr>
            <w:r>
              <w:rPr>
                <w:color w:val="FF0000"/>
              </w:rPr>
              <w:t>Expli</w:t>
            </w:r>
            <w:r w:rsidR="005203A2">
              <w:rPr>
                <w:color w:val="FF0000"/>
              </w:rPr>
              <w:t>car</w:t>
            </w:r>
            <w:r>
              <w:rPr>
                <w:color w:val="FF0000"/>
              </w:rPr>
              <w:t xml:space="preserve"> las normas de procedimiento existentes en virtud de la legislación nacional</w:t>
            </w:r>
          </w:p>
        </w:tc>
      </w:tr>
      <w:tr w:rsidR="00EF40D0" w:rsidRPr="00265936" w14:paraId="4BFDD9E8" w14:textId="77777777" w:rsidTr="00D53655">
        <w:tc>
          <w:tcPr>
            <w:tcW w:w="1276" w:type="dxa"/>
          </w:tcPr>
          <w:p w14:paraId="5A7E62AE" w14:textId="34A5C191" w:rsidR="00EF40D0" w:rsidRPr="00265936" w:rsidRDefault="00531BD9" w:rsidP="00EF40D0">
            <w:pPr>
              <w:tabs>
                <w:tab w:val="left" w:pos="426"/>
              </w:tabs>
              <w:rPr>
                <w:rFonts w:eastAsia="Times New Roman" w:cs="Times New Roman"/>
                <w:b/>
              </w:rPr>
            </w:pPr>
            <w:r>
              <w:rPr>
                <w:b/>
              </w:rPr>
              <w:t>1.3.3</w:t>
            </w:r>
          </w:p>
        </w:tc>
        <w:tc>
          <w:tcPr>
            <w:tcW w:w="2126" w:type="dxa"/>
          </w:tcPr>
          <w:p w14:paraId="3D9C8FBE" w14:textId="44132983" w:rsidR="00EF40D0" w:rsidRPr="00265936" w:rsidRDefault="00531BD9" w:rsidP="00742961">
            <w:pPr>
              <w:tabs>
                <w:tab w:val="left" w:pos="426"/>
              </w:tabs>
              <w:jc w:val="left"/>
              <w:rPr>
                <w:rFonts w:eastAsia="Times New Roman" w:cs="Times New Roman"/>
                <w:b/>
              </w:rPr>
            </w:pPr>
            <w:r>
              <w:rPr>
                <w:b/>
              </w:rPr>
              <w:t xml:space="preserve">Práctica y procedimiento de pruebas electrónicas </w:t>
            </w:r>
          </w:p>
        </w:tc>
        <w:tc>
          <w:tcPr>
            <w:tcW w:w="5103" w:type="dxa"/>
          </w:tcPr>
          <w:p w14:paraId="6F20D9A4" w14:textId="7D6392BD" w:rsidR="00531BD9" w:rsidRPr="00265936" w:rsidRDefault="00531BD9" w:rsidP="004E16A8">
            <w:pPr>
              <w:pStyle w:val="bul1"/>
              <w:numPr>
                <w:ilvl w:val="0"/>
                <w:numId w:val="42"/>
              </w:numPr>
              <w:ind w:left="358"/>
            </w:pPr>
            <w:r>
              <w:t>Discut</w:t>
            </w:r>
            <w:r w:rsidR="005203A2">
              <w:t>ir</w:t>
            </w:r>
            <w:r>
              <w:t xml:space="preserve"> los contenidos de la </w:t>
            </w:r>
            <w:commentRangeStart w:id="364"/>
            <w:r>
              <w:t xml:space="preserve">Guía </w:t>
            </w:r>
            <w:ins w:id="365" w:author="Pedro Verdelho" w:date="2018-10-30T13:36:00Z">
              <w:r w:rsidR="00EA0153">
                <w:t>de Prueba E</w:t>
              </w:r>
            </w:ins>
            <w:del w:id="366" w:author="Pedro Verdelho" w:date="2018-10-30T13:36:00Z">
              <w:r w:rsidDel="00EA0153">
                <w:delText>e</w:delText>
              </w:r>
            </w:del>
            <w:r>
              <w:t xml:space="preserve">lectrónica </w:t>
            </w:r>
            <w:del w:id="367" w:author="Pedro Verdelho" w:date="2018-10-30T13:36:00Z">
              <w:r w:rsidDel="00EA0153">
                <w:delText xml:space="preserve">de prueba </w:delText>
              </w:r>
            </w:del>
            <w:ins w:id="368" w:author="Pedro Verdelho" w:date="2018-10-30T13:35:00Z">
              <w:r w:rsidR="00EA0153">
                <w:t xml:space="preserve">del </w:t>
              </w:r>
            </w:ins>
            <w:commentRangeEnd w:id="364"/>
            <w:r w:rsidR="00B702A9">
              <w:rPr>
                <w:rStyle w:val="CommentReference"/>
                <w:rFonts w:ascii="Calibri" w:hAnsi="Calibri"/>
              </w:rPr>
              <w:commentReference w:id="364"/>
            </w:r>
            <w:r>
              <w:t>COE</w:t>
            </w:r>
          </w:p>
          <w:p w14:paraId="5A4A58F8" w14:textId="15087160" w:rsidR="00531BD9" w:rsidRPr="00265936" w:rsidRDefault="00531BD9" w:rsidP="004E16A8">
            <w:pPr>
              <w:pStyle w:val="bul1"/>
              <w:numPr>
                <w:ilvl w:val="0"/>
                <w:numId w:val="42"/>
              </w:numPr>
              <w:ind w:left="358"/>
            </w:pPr>
            <w:r>
              <w:t>Discut</w:t>
            </w:r>
            <w:r w:rsidR="005203A2">
              <w:t>ir</w:t>
            </w:r>
            <w:r>
              <w:t xml:space="preserve"> varios tipos de prueba electrónica </w:t>
            </w:r>
          </w:p>
          <w:p w14:paraId="71440D9D" w14:textId="00B5EC34" w:rsidR="00531BD9" w:rsidRPr="00265936" w:rsidRDefault="00531BD9" w:rsidP="004E16A8">
            <w:pPr>
              <w:pStyle w:val="bul1"/>
              <w:numPr>
                <w:ilvl w:val="0"/>
                <w:numId w:val="42"/>
              </w:numPr>
              <w:ind w:left="358"/>
            </w:pPr>
            <w:r>
              <w:t>Explicar los principios de las mejores prácticas relacionadas con la confiscación y el manejo de prueba</w:t>
            </w:r>
            <w:del w:id="369" w:author="Pedro Verdelho" w:date="2018-10-30T13:36:00Z">
              <w:r w:rsidDel="00EA0153">
                <w:delText>s</w:delText>
              </w:r>
            </w:del>
            <w:r>
              <w:t xml:space="preserve"> electrónica</w:t>
            </w:r>
            <w:del w:id="370" w:author="Pedro Verdelho" w:date="2018-10-30T13:36:00Z">
              <w:r w:rsidDel="00EA0153">
                <w:delText>s</w:delText>
              </w:r>
            </w:del>
          </w:p>
          <w:p w14:paraId="5ACB32F9" w14:textId="08251A61" w:rsidR="00531BD9" w:rsidRPr="00265936" w:rsidRDefault="00531BD9" w:rsidP="004E16A8">
            <w:pPr>
              <w:pStyle w:val="bul1"/>
              <w:numPr>
                <w:ilvl w:val="0"/>
                <w:numId w:val="42"/>
              </w:numPr>
              <w:ind w:left="358"/>
            </w:pPr>
            <w:r>
              <w:t>Identifi</w:t>
            </w:r>
            <w:r w:rsidR="005203A2">
              <w:t>car</w:t>
            </w:r>
            <w:r>
              <w:t xml:space="preserve"> los desafíos ofrecidos por "</w:t>
            </w:r>
            <w:proofErr w:type="spellStart"/>
            <w:r>
              <w:t>dead</w:t>
            </w:r>
            <w:proofErr w:type="spellEnd"/>
            <w:r>
              <w:t xml:space="preserve"> box", "datos en vivo" y fuentes de Internet de prueba</w:t>
            </w:r>
            <w:del w:id="371" w:author="Pedro Verdelho" w:date="2018-10-30T13:36:00Z">
              <w:r w:rsidDel="00D57DBC">
                <w:delText>s</w:delText>
              </w:r>
            </w:del>
            <w:r>
              <w:t xml:space="preserve"> electrónica</w:t>
            </w:r>
            <w:del w:id="372" w:author="Pedro Verdelho" w:date="2018-10-30T13:36:00Z">
              <w:r w:rsidDel="00D57DBC">
                <w:delText>s</w:delText>
              </w:r>
            </w:del>
            <w:r>
              <w:t xml:space="preserve">, incluida la prueba en la "nube". </w:t>
            </w:r>
          </w:p>
          <w:p w14:paraId="406F6CDF" w14:textId="1FD88E37" w:rsidR="00531BD9" w:rsidRPr="00265936" w:rsidRDefault="00531BD9" w:rsidP="004E16A8">
            <w:pPr>
              <w:pStyle w:val="bul1"/>
              <w:numPr>
                <w:ilvl w:val="0"/>
                <w:numId w:val="42"/>
              </w:numPr>
              <w:ind w:left="358"/>
            </w:pPr>
            <w:r>
              <w:lastRenderedPageBreak/>
              <w:t>Discut</w:t>
            </w:r>
            <w:r w:rsidR="005203A2">
              <w:t>ir</w:t>
            </w:r>
            <w:r>
              <w:t xml:space="preserve"> la admisibilidad de prueba</w:t>
            </w:r>
            <w:del w:id="373" w:author="Pedro Verdelho" w:date="2018-10-30T13:37:00Z">
              <w:r w:rsidDel="00D57DBC">
                <w:delText>s</w:delText>
              </w:r>
            </w:del>
            <w:r>
              <w:t xml:space="preserve"> electrónica</w:t>
            </w:r>
            <w:del w:id="374" w:author="Pedro Verdelho" w:date="2018-10-30T13:37:00Z">
              <w:r w:rsidDel="00D57DBC">
                <w:delText>s</w:delText>
              </w:r>
            </w:del>
            <w:r>
              <w:t xml:space="preserve"> en procedimientos judiciales</w:t>
            </w:r>
          </w:p>
          <w:p w14:paraId="0DB08EDE" w14:textId="0FEEC7B6" w:rsidR="00531BD9" w:rsidRPr="00265936" w:rsidRDefault="00531BD9" w:rsidP="004E16A8">
            <w:pPr>
              <w:pStyle w:val="bul1"/>
              <w:numPr>
                <w:ilvl w:val="0"/>
                <w:numId w:val="42"/>
              </w:numPr>
              <w:ind w:left="358"/>
            </w:pPr>
            <w:r>
              <w:t>Expli</w:t>
            </w:r>
            <w:r w:rsidR="005203A2">
              <w:t>car</w:t>
            </w:r>
            <w:r>
              <w:t xml:space="preserve"> la planificación adecuada y la preparación de una redada de registro donde se pueda encontrar prueba digital.</w:t>
            </w:r>
          </w:p>
          <w:p w14:paraId="496584AF" w14:textId="41E267A0" w:rsidR="00531BD9" w:rsidRPr="00265936" w:rsidRDefault="00531BD9" w:rsidP="004E16A8">
            <w:pPr>
              <w:pStyle w:val="bul1"/>
              <w:numPr>
                <w:ilvl w:val="0"/>
                <w:numId w:val="42"/>
              </w:numPr>
              <w:ind w:left="358"/>
            </w:pPr>
            <w:r>
              <w:t>Expli</w:t>
            </w:r>
            <w:r w:rsidR="005203A2">
              <w:t>car</w:t>
            </w:r>
            <w:r>
              <w:t xml:space="preserve"> cómo se aseguraría y documentaría una escena del crimen, donde se produ</w:t>
            </w:r>
            <w:ins w:id="375" w:author="Pedro Verdelho" w:date="2018-10-30T13:37:00Z">
              <w:r w:rsidR="00D57DBC">
                <w:t>zca</w:t>
              </w:r>
            </w:ins>
            <w:del w:id="376" w:author="Pedro Verdelho" w:date="2018-10-30T13:37:00Z">
              <w:r w:rsidDel="00D57DBC">
                <w:delText>cen las</w:delText>
              </w:r>
            </w:del>
            <w:r>
              <w:t xml:space="preserve"> prueba</w:t>
            </w:r>
            <w:del w:id="377" w:author="Pedro Verdelho" w:date="2018-10-30T13:37:00Z">
              <w:r w:rsidDel="00D57DBC">
                <w:delText>s</w:delText>
              </w:r>
            </w:del>
            <w:r>
              <w:t xml:space="preserve"> digital</w:t>
            </w:r>
            <w:del w:id="378" w:author="Pedro Verdelho" w:date="2018-10-30T13:37:00Z">
              <w:r w:rsidDel="00D57DBC">
                <w:delText>es</w:delText>
              </w:r>
            </w:del>
            <w:r>
              <w:t xml:space="preserve">. </w:t>
            </w:r>
          </w:p>
          <w:p w14:paraId="56A00397" w14:textId="2929C272" w:rsidR="00531BD9" w:rsidRPr="00265936" w:rsidRDefault="00531BD9" w:rsidP="004E16A8">
            <w:pPr>
              <w:pStyle w:val="bul1"/>
              <w:numPr>
                <w:ilvl w:val="0"/>
                <w:numId w:val="42"/>
              </w:numPr>
              <w:ind w:left="358"/>
            </w:pPr>
            <w:r>
              <w:t>Expli</w:t>
            </w:r>
            <w:r w:rsidR="005203A2">
              <w:t>car</w:t>
            </w:r>
            <w:r>
              <w:t xml:space="preserve"> el término </w:t>
            </w:r>
            <w:ins w:id="379" w:author="Pedro Verdelho" w:date="2018-10-30T13:37:00Z">
              <w:r w:rsidR="00D57DBC">
                <w:t xml:space="preserve">Digital </w:t>
              </w:r>
            </w:ins>
            <w:r>
              <w:t>Forens</w:t>
            </w:r>
            <w:ins w:id="380" w:author="Pedro Verdelho" w:date="2018-10-30T13:37:00Z">
              <w:r w:rsidR="00D57DBC">
                <w:t>ics</w:t>
              </w:r>
            </w:ins>
            <w:del w:id="381" w:author="Pedro Verdelho" w:date="2018-10-30T13:37:00Z">
              <w:r w:rsidDel="00D57DBC">
                <w:delText>e digital</w:delText>
              </w:r>
            </w:del>
          </w:p>
          <w:p w14:paraId="53B6A5C6" w14:textId="32B95E11" w:rsidR="00531BD9" w:rsidRPr="00265936" w:rsidRDefault="00531BD9" w:rsidP="004E16A8">
            <w:pPr>
              <w:pStyle w:val="bul1"/>
              <w:numPr>
                <w:ilvl w:val="0"/>
                <w:numId w:val="42"/>
              </w:numPr>
              <w:ind w:left="358"/>
            </w:pPr>
            <w:r>
              <w:t>Compar</w:t>
            </w:r>
            <w:r w:rsidR="005203A2">
              <w:t>ar</w:t>
            </w:r>
            <w:r>
              <w:t xml:space="preserve"> el análisis forense digital con las ciencias forenses tradicionales</w:t>
            </w:r>
          </w:p>
          <w:p w14:paraId="210288AE" w14:textId="757E91CD" w:rsidR="00531BD9" w:rsidRPr="00265936" w:rsidRDefault="00531BD9" w:rsidP="004E16A8">
            <w:pPr>
              <w:pStyle w:val="bul1"/>
              <w:numPr>
                <w:ilvl w:val="0"/>
                <w:numId w:val="42"/>
              </w:numPr>
              <w:ind w:left="358"/>
            </w:pPr>
            <w:r>
              <w:t>Defin</w:t>
            </w:r>
            <w:r w:rsidR="005203A2">
              <w:t>ir</w:t>
            </w:r>
            <w:r>
              <w:t xml:space="preserve"> al menos tres </w:t>
            </w:r>
            <w:r w:rsidR="00255F79">
              <w:t>subramas</w:t>
            </w:r>
            <w:r>
              <w:t xml:space="preserve"> de la ciencia forense digital</w:t>
            </w:r>
          </w:p>
          <w:p w14:paraId="79423654" w14:textId="0F7690E8" w:rsidR="00531BD9" w:rsidRPr="00265936" w:rsidRDefault="00531BD9" w:rsidP="004E16A8">
            <w:pPr>
              <w:pStyle w:val="bul1"/>
              <w:numPr>
                <w:ilvl w:val="0"/>
                <w:numId w:val="42"/>
              </w:numPr>
              <w:ind w:left="358"/>
            </w:pPr>
            <w:r>
              <w:t>Identifi</w:t>
            </w:r>
            <w:r w:rsidR="005203A2">
              <w:t>car</w:t>
            </w:r>
            <w:r>
              <w:t xml:space="preserve"> los cuatro pasos en los exámenes de la ciencia forense digital</w:t>
            </w:r>
          </w:p>
          <w:p w14:paraId="132E5BC8" w14:textId="6D650A6D" w:rsidR="00531BD9" w:rsidRDefault="00531BD9" w:rsidP="004E16A8">
            <w:pPr>
              <w:pStyle w:val="bul1"/>
              <w:numPr>
                <w:ilvl w:val="0"/>
                <w:numId w:val="42"/>
              </w:numPr>
              <w:ind w:left="358"/>
            </w:pPr>
            <w:r>
              <w:t>Diferenci</w:t>
            </w:r>
            <w:r w:rsidR="005203A2">
              <w:t>ar</w:t>
            </w:r>
            <w:r>
              <w:t xml:space="preserve"> las dos categorías de rastros digitales</w:t>
            </w:r>
          </w:p>
          <w:p w14:paraId="5A856EF0" w14:textId="14EE55D0" w:rsidR="00EF40D0" w:rsidRPr="00531BD9" w:rsidRDefault="00531BD9" w:rsidP="004E16A8">
            <w:pPr>
              <w:pStyle w:val="bul1"/>
              <w:numPr>
                <w:ilvl w:val="0"/>
                <w:numId w:val="42"/>
              </w:numPr>
              <w:ind w:left="358"/>
            </w:pPr>
            <w:r>
              <w:t>Describ</w:t>
            </w:r>
            <w:r w:rsidR="005203A2">
              <w:t>ir</w:t>
            </w:r>
            <w:r>
              <w:t xml:space="preserve"> cómo la ciencia forense digital puede ayudar en las investigaciones.</w:t>
            </w:r>
          </w:p>
        </w:tc>
      </w:tr>
      <w:tr w:rsidR="00531BD9" w:rsidRPr="00265936" w14:paraId="1FC02246" w14:textId="77777777" w:rsidTr="00D53655">
        <w:tc>
          <w:tcPr>
            <w:tcW w:w="1276" w:type="dxa"/>
          </w:tcPr>
          <w:p w14:paraId="4C1C2096" w14:textId="25AFBC46" w:rsidR="00531BD9" w:rsidRPr="00265936" w:rsidRDefault="00531BD9" w:rsidP="00EF40D0">
            <w:pPr>
              <w:tabs>
                <w:tab w:val="left" w:pos="426"/>
              </w:tabs>
              <w:rPr>
                <w:rFonts w:eastAsia="Times New Roman" w:cs="Times New Roman"/>
                <w:b/>
              </w:rPr>
            </w:pPr>
            <w:r>
              <w:rPr>
                <w:b/>
              </w:rPr>
              <w:lastRenderedPageBreak/>
              <w:t>1.3.4</w:t>
            </w:r>
          </w:p>
        </w:tc>
        <w:tc>
          <w:tcPr>
            <w:tcW w:w="2126" w:type="dxa"/>
          </w:tcPr>
          <w:p w14:paraId="61D67D81" w14:textId="77777777" w:rsidR="00531BD9" w:rsidRDefault="00531BD9" w:rsidP="00742961">
            <w:pPr>
              <w:tabs>
                <w:tab w:val="left" w:pos="426"/>
              </w:tabs>
              <w:jc w:val="left"/>
              <w:rPr>
                <w:rFonts w:eastAsia="Times New Roman" w:cs="Times New Roman"/>
                <w:b/>
              </w:rPr>
            </w:pPr>
            <w:r>
              <w:rPr>
                <w:b/>
              </w:rPr>
              <w:t>Habilidades de formación</w:t>
            </w:r>
          </w:p>
          <w:p w14:paraId="6E1AF8AD" w14:textId="2CBF3628" w:rsidR="00531BD9" w:rsidRPr="00265936" w:rsidRDefault="00531BD9" w:rsidP="00742961">
            <w:pPr>
              <w:tabs>
                <w:tab w:val="left" w:pos="426"/>
              </w:tabs>
              <w:jc w:val="left"/>
              <w:rPr>
                <w:rFonts w:eastAsia="Times New Roman" w:cs="Times New Roman"/>
                <w:b/>
              </w:rPr>
            </w:pPr>
            <w:r>
              <w:rPr>
                <w:b/>
              </w:rPr>
              <w:t>Preparación y planificación de las técnicas de entrega</w:t>
            </w:r>
          </w:p>
        </w:tc>
        <w:tc>
          <w:tcPr>
            <w:tcW w:w="5103" w:type="dxa"/>
          </w:tcPr>
          <w:p w14:paraId="787B09B1" w14:textId="619F5D49" w:rsidR="00531BD9" w:rsidRPr="00265936" w:rsidRDefault="005203A2" w:rsidP="004E16A8">
            <w:pPr>
              <w:pStyle w:val="bul1"/>
              <w:numPr>
                <w:ilvl w:val="0"/>
                <w:numId w:val="42"/>
              </w:numPr>
              <w:spacing w:before="120" w:after="120" w:line="280" w:lineRule="exact"/>
              <w:ind w:left="358"/>
              <w:contextualSpacing/>
              <w:rPr>
                <w:color w:val="000000" w:themeColor="text1"/>
              </w:rPr>
            </w:pPr>
            <w:r>
              <w:rPr>
                <w:color w:val="000000" w:themeColor="text1"/>
              </w:rPr>
              <w:t>Prepararse</w:t>
            </w:r>
            <w:r w:rsidR="00531BD9">
              <w:rPr>
                <w:color w:val="000000" w:themeColor="text1"/>
              </w:rPr>
              <w:t xml:space="preserve"> apropiadamente</w:t>
            </w:r>
          </w:p>
          <w:p w14:paraId="232FD373" w14:textId="61A358F3"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Apli</w:t>
            </w:r>
            <w:r w:rsidR="005203A2">
              <w:rPr>
                <w:color w:val="000000" w:themeColor="text1"/>
              </w:rPr>
              <w:t>car</w:t>
            </w:r>
            <w:r>
              <w:rPr>
                <w:color w:val="000000" w:themeColor="text1"/>
              </w:rPr>
              <w:t xml:space="preserve"> clases y técnicas de demostración variadas</w:t>
            </w:r>
          </w:p>
          <w:p w14:paraId="7CCF97E6" w14:textId="01DBAB0C"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Us</w:t>
            </w:r>
            <w:r w:rsidR="005203A2">
              <w:rPr>
                <w:color w:val="000000" w:themeColor="text1"/>
              </w:rPr>
              <w:t>ar</w:t>
            </w:r>
            <w:r>
              <w:rPr>
                <w:color w:val="000000" w:themeColor="text1"/>
              </w:rPr>
              <w:t xml:space="preserve"> las mejores prácticas para investigar y diseñar contenido (KIS)</w:t>
            </w:r>
          </w:p>
          <w:p w14:paraId="43034A71" w14:textId="7126CB65" w:rsidR="00531BD9" w:rsidRPr="00265936" w:rsidRDefault="00531BD9" w:rsidP="004E16A8">
            <w:pPr>
              <w:pStyle w:val="bul1"/>
              <w:numPr>
                <w:ilvl w:val="0"/>
                <w:numId w:val="42"/>
              </w:numPr>
              <w:spacing w:before="120" w:after="120" w:line="280" w:lineRule="exact"/>
              <w:ind w:left="358"/>
              <w:contextualSpacing/>
              <w:rPr>
                <w:color w:val="000000" w:themeColor="text1"/>
              </w:rPr>
            </w:pPr>
            <w:r>
              <w:rPr>
                <w:color w:val="000000" w:themeColor="text1"/>
              </w:rPr>
              <w:t>Identifi</w:t>
            </w:r>
            <w:r w:rsidR="005203A2">
              <w:rPr>
                <w:color w:val="000000" w:themeColor="text1"/>
              </w:rPr>
              <w:t>car</w:t>
            </w:r>
            <w:r>
              <w:rPr>
                <w:color w:val="000000" w:themeColor="text1"/>
              </w:rPr>
              <w:t xml:space="preserve"> los estilos de personalidad de los asistentes que pueden influir al impartir su formación</w:t>
            </w:r>
          </w:p>
          <w:p w14:paraId="1BC2EB0D" w14:textId="31031C13" w:rsidR="00531BD9" w:rsidRPr="00265936" w:rsidRDefault="005203A2" w:rsidP="004E16A8">
            <w:pPr>
              <w:pStyle w:val="bul1"/>
              <w:numPr>
                <w:ilvl w:val="0"/>
                <w:numId w:val="42"/>
              </w:numPr>
              <w:ind w:left="358"/>
            </w:pPr>
            <w:r>
              <w:rPr>
                <w:color w:val="000000" w:themeColor="text1"/>
              </w:rPr>
              <w:t>Demostrar</w:t>
            </w:r>
            <w:r w:rsidR="00531BD9">
              <w:rPr>
                <w:color w:val="000000" w:themeColor="text1"/>
              </w:rPr>
              <w:t xml:space="preserve"> el uso lógico de la estructura del curso</w:t>
            </w:r>
          </w:p>
        </w:tc>
      </w:tr>
      <w:tr w:rsidR="00EF40D0" w:rsidRPr="00265936" w14:paraId="5E740CE1" w14:textId="77777777" w:rsidTr="00D53655">
        <w:tc>
          <w:tcPr>
            <w:tcW w:w="1276" w:type="dxa"/>
          </w:tcPr>
          <w:p w14:paraId="649D889F" w14:textId="22F31CA6" w:rsidR="00EF40D0" w:rsidRPr="00265936" w:rsidRDefault="004E16A8" w:rsidP="00EF40D0">
            <w:pPr>
              <w:tabs>
                <w:tab w:val="left" w:pos="426"/>
              </w:tabs>
              <w:rPr>
                <w:rFonts w:eastAsia="Times New Roman" w:cs="Times New Roman"/>
                <w:b/>
              </w:rPr>
            </w:pPr>
            <w:r>
              <w:rPr>
                <w:b/>
              </w:rPr>
              <w:t>1.4.1</w:t>
            </w:r>
          </w:p>
        </w:tc>
        <w:tc>
          <w:tcPr>
            <w:tcW w:w="2126" w:type="dxa"/>
          </w:tcPr>
          <w:p w14:paraId="0A8F38D2" w14:textId="77777777" w:rsidR="00EF40D0" w:rsidRPr="00265936" w:rsidRDefault="00EF40D0" w:rsidP="00742961">
            <w:pPr>
              <w:tabs>
                <w:tab w:val="left" w:pos="426"/>
              </w:tabs>
              <w:jc w:val="left"/>
              <w:rPr>
                <w:rFonts w:eastAsia="Times New Roman" w:cs="Times New Roman"/>
                <w:b/>
              </w:rPr>
            </w:pPr>
            <w:r>
              <w:rPr>
                <w:b/>
              </w:rPr>
              <w:t>Cooperación internacional</w:t>
            </w:r>
          </w:p>
        </w:tc>
        <w:tc>
          <w:tcPr>
            <w:tcW w:w="5103" w:type="dxa"/>
          </w:tcPr>
          <w:p w14:paraId="3DC66F8F" w14:textId="739BF3FD" w:rsidR="004E16A8" w:rsidRPr="00265936" w:rsidRDefault="004E16A8" w:rsidP="004E16A8">
            <w:pPr>
              <w:pStyle w:val="bul1"/>
              <w:numPr>
                <w:ilvl w:val="0"/>
                <w:numId w:val="42"/>
              </w:numPr>
              <w:spacing w:before="120" w:after="120" w:line="280" w:lineRule="exact"/>
              <w:ind w:left="358"/>
              <w:contextualSpacing/>
              <w:rPr>
                <w:szCs w:val="18"/>
              </w:rPr>
            </w:pPr>
            <w:r>
              <w:t>Recono</w:t>
            </w:r>
            <w:r w:rsidR="005203A2">
              <w:t>cer</w:t>
            </w:r>
            <w:r>
              <w:t xml:space="preserve"> la dimensión global de Internet y la dimensión internacional </w:t>
            </w:r>
            <w:r w:rsidR="00255F79">
              <w:t>de la ciberdelincuencia</w:t>
            </w:r>
          </w:p>
          <w:p w14:paraId="00B28750" w14:textId="49EFE2A7" w:rsidR="004E16A8" w:rsidRPr="00265936" w:rsidRDefault="004E16A8" w:rsidP="004E16A8">
            <w:pPr>
              <w:pStyle w:val="bul1"/>
              <w:numPr>
                <w:ilvl w:val="0"/>
                <w:numId w:val="42"/>
              </w:numPr>
              <w:spacing w:before="120" w:after="120" w:line="280" w:lineRule="exact"/>
              <w:ind w:left="358"/>
              <w:contextualSpacing/>
              <w:rPr>
                <w:szCs w:val="18"/>
              </w:rPr>
            </w:pPr>
            <w:r>
              <w:t>Expli</w:t>
            </w:r>
            <w:r w:rsidR="005203A2">
              <w:t>car</w:t>
            </w:r>
            <w:r>
              <w:t xml:space="preserve"> la importancia de la cooperación internacional y recono</w:t>
            </w:r>
            <w:r w:rsidR="005203A2">
              <w:t>cer</w:t>
            </w:r>
            <w:r>
              <w:t xml:space="preserve"> los instrumentos disponibles para la cooperación internacional en el ámbito de la ciberdelincuencia</w:t>
            </w:r>
          </w:p>
          <w:p w14:paraId="5BFDAAAE" w14:textId="0135F20B" w:rsidR="004E16A8" w:rsidRPr="00265936" w:rsidRDefault="004E16A8" w:rsidP="004E16A8">
            <w:pPr>
              <w:pStyle w:val="bul1"/>
              <w:numPr>
                <w:ilvl w:val="0"/>
                <w:numId w:val="42"/>
              </w:numPr>
              <w:spacing w:before="120" w:after="120" w:line="280" w:lineRule="exact"/>
              <w:ind w:left="358"/>
              <w:contextualSpacing/>
              <w:rPr>
                <w:i/>
                <w:szCs w:val="18"/>
              </w:rPr>
            </w:pPr>
            <w:r>
              <w:t>Identifi</w:t>
            </w:r>
            <w:r w:rsidR="005203A2">
              <w:t>car</w:t>
            </w:r>
            <w:r>
              <w:t xml:space="preserve"> la necesidad de canales rápidos y eficientes para la cooperación internacional y los instrumentos disponibles, las formas en que se utilizan, los plazos y la efectividad</w:t>
            </w:r>
          </w:p>
          <w:p w14:paraId="2D89ABE8" w14:textId="033863E6" w:rsidR="004E16A8" w:rsidRPr="00265936" w:rsidRDefault="004E16A8" w:rsidP="004E16A8">
            <w:pPr>
              <w:pStyle w:val="bul1"/>
              <w:numPr>
                <w:ilvl w:val="0"/>
                <w:numId w:val="42"/>
              </w:numPr>
              <w:spacing w:before="120" w:after="120" w:line="280" w:lineRule="exact"/>
              <w:ind w:left="358"/>
              <w:contextualSpacing/>
              <w:rPr>
                <w:szCs w:val="18"/>
              </w:rPr>
            </w:pPr>
            <w:r>
              <w:t>Describ</w:t>
            </w:r>
            <w:r w:rsidR="005203A2">
              <w:t>ir</w:t>
            </w:r>
            <w:r>
              <w:t xml:space="preserve"> los esfuerzos de las organizaciones internacionales en relación con la implementación de nuevas modalidades de cooperación internacional</w:t>
            </w:r>
          </w:p>
          <w:p w14:paraId="6C1AE29A" w14:textId="455AAF00" w:rsidR="00EF40D0" w:rsidRPr="00265936" w:rsidRDefault="004E16A8" w:rsidP="004E16A8">
            <w:pPr>
              <w:pStyle w:val="bul1"/>
              <w:numPr>
                <w:ilvl w:val="0"/>
                <w:numId w:val="42"/>
              </w:numPr>
              <w:ind w:left="358"/>
            </w:pPr>
            <w:r>
              <w:t>Discut</w:t>
            </w:r>
            <w:r w:rsidR="005203A2">
              <w:t>ir</w:t>
            </w:r>
            <w:r>
              <w:t xml:space="preserve"> el Convenio de Budapest sobre </w:t>
            </w:r>
            <w:ins w:id="382" w:author="Pedro Verdelho" w:date="2018-10-30T13:39:00Z">
              <w:r w:rsidR="00D57DBC">
                <w:t>C</w:t>
              </w:r>
            </w:ins>
            <w:del w:id="383" w:author="Pedro Verdelho" w:date="2018-10-30T13:39:00Z">
              <w:r w:rsidDel="00D57DBC">
                <w:delText>c</w:delText>
              </w:r>
            </w:del>
            <w:r>
              <w:t>iberdelincuencia e identifi</w:t>
            </w:r>
            <w:r w:rsidR="005203A2">
              <w:t>car</w:t>
            </w:r>
            <w:r>
              <w:t xml:space="preserve"> sus principios generales, las medidas provisionales y la red 24/7 de cooperación internacional urgente</w:t>
            </w:r>
          </w:p>
        </w:tc>
      </w:tr>
      <w:tr w:rsidR="006C5A24" w:rsidRPr="00265936" w14:paraId="0B32F903" w14:textId="77777777" w:rsidTr="00D53655">
        <w:tc>
          <w:tcPr>
            <w:tcW w:w="1276" w:type="dxa"/>
          </w:tcPr>
          <w:p w14:paraId="251EF2F9" w14:textId="1E3C20A8" w:rsidR="006C5A24" w:rsidRPr="004E16A8" w:rsidRDefault="006C5A24" w:rsidP="004E16A8">
            <w:pPr>
              <w:tabs>
                <w:tab w:val="left" w:pos="426"/>
              </w:tabs>
              <w:rPr>
                <w:rFonts w:eastAsia="Times New Roman" w:cs="Times New Roman"/>
                <w:b/>
              </w:rPr>
            </w:pPr>
            <w:r>
              <w:rPr>
                <w:b/>
              </w:rPr>
              <w:lastRenderedPageBreak/>
              <w:t>1.4.2</w:t>
            </w:r>
          </w:p>
        </w:tc>
        <w:tc>
          <w:tcPr>
            <w:tcW w:w="2126" w:type="dxa"/>
          </w:tcPr>
          <w:p w14:paraId="2F5C0F21" w14:textId="1B25484D" w:rsidR="006C5A24" w:rsidRPr="004E16A8" w:rsidRDefault="004E16A8" w:rsidP="00742961">
            <w:pPr>
              <w:tabs>
                <w:tab w:val="left" w:pos="426"/>
              </w:tabs>
              <w:jc w:val="left"/>
              <w:rPr>
                <w:rFonts w:eastAsia="Times New Roman" w:cs="Times New Roman"/>
                <w:b/>
              </w:rPr>
            </w:pPr>
            <w:r>
              <w:rPr>
                <w:b/>
              </w:rPr>
              <w:t>Cooperación Pública Privada</w:t>
            </w:r>
          </w:p>
        </w:tc>
        <w:tc>
          <w:tcPr>
            <w:tcW w:w="5103" w:type="dxa"/>
          </w:tcPr>
          <w:p w14:paraId="152458DC" w14:textId="77777777" w:rsidR="004E16A8" w:rsidRPr="00265936" w:rsidRDefault="004E16A8" w:rsidP="004E16A8">
            <w:pPr>
              <w:pStyle w:val="bul1"/>
              <w:numPr>
                <w:ilvl w:val="0"/>
                <w:numId w:val="42"/>
              </w:numPr>
              <w:spacing w:before="120" w:after="120" w:line="280" w:lineRule="exact"/>
              <w:ind w:left="358"/>
              <w:contextualSpacing/>
              <w:rPr>
                <w:szCs w:val="18"/>
              </w:rPr>
            </w:pPr>
            <w:proofErr w:type="gramStart"/>
            <w:r>
              <w:t>Reconocer</w:t>
            </w:r>
            <w:proofErr w:type="gramEnd"/>
            <w:r>
              <w:t xml:space="preserve"> que la cooperación con el sector privado es esencial para combatir la ciberdelincuencia</w:t>
            </w:r>
          </w:p>
          <w:p w14:paraId="2E71A1AD" w14:textId="77777777" w:rsidR="004E16A8" w:rsidRPr="00265936" w:rsidRDefault="004E16A8" w:rsidP="004E16A8">
            <w:pPr>
              <w:pStyle w:val="bul1"/>
              <w:numPr>
                <w:ilvl w:val="0"/>
                <w:numId w:val="42"/>
              </w:numPr>
              <w:spacing w:before="120" w:after="120" w:line="280" w:lineRule="exact"/>
              <w:ind w:left="358"/>
              <w:contextualSpacing/>
              <w:rPr>
                <w:szCs w:val="18"/>
              </w:rPr>
            </w:pPr>
            <w:r>
              <w:t>Identificar los niveles de cooperación con la industria nacional (cooperación obligatoria y voluntaria)</w:t>
            </w:r>
          </w:p>
          <w:p w14:paraId="585434B3" w14:textId="77777777" w:rsidR="004E16A8" w:rsidRPr="00265936" w:rsidRDefault="004E16A8" w:rsidP="004E16A8">
            <w:pPr>
              <w:pStyle w:val="bul1"/>
              <w:numPr>
                <w:ilvl w:val="0"/>
                <w:numId w:val="42"/>
              </w:numPr>
              <w:spacing w:before="120" w:after="120" w:line="280" w:lineRule="exact"/>
              <w:ind w:left="358"/>
              <w:contextualSpacing/>
              <w:rPr>
                <w:i/>
                <w:szCs w:val="18"/>
              </w:rPr>
            </w:pPr>
            <w:r>
              <w:t>Identificar las diversas herramientas en la legislación nacional que permiten la cooperación obligatoria entre los organismos encargados de hacer cumplir la ley y la industria nacional</w:t>
            </w:r>
          </w:p>
          <w:p w14:paraId="3176A27A" w14:textId="77777777" w:rsidR="004E16A8" w:rsidRPr="00265936" w:rsidRDefault="004E16A8" w:rsidP="004E16A8">
            <w:pPr>
              <w:pStyle w:val="bul1"/>
              <w:numPr>
                <w:ilvl w:val="0"/>
                <w:numId w:val="42"/>
              </w:numPr>
              <w:spacing w:before="120" w:after="120" w:line="280" w:lineRule="exact"/>
              <w:ind w:left="358"/>
              <w:contextualSpacing/>
              <w:rPr>
                <w:szCs w:val="18"/>
              </w:rPr>
            </w:pPr>
            <w:r>
              <w:t>Reconocer los desafíos que representan los datos de la nube con respecto a la realización de investigaciones de delito cibernético</w:t>
            </w:r>
          </w:p>
          <w:p w14:paraId="2F43E7EE" w14:textId="77777777" w:rsidR="004E16A8" w:rsidRPr="00265936" w:rsidRDefault="004E16A8" w:rsidP="004E16A8">
            <w:pPr>
              <w:pStyle w:val="bul1"/>
              <w:numPr>
                <w:ilvl w:val="0"/>
                <w:numId w:val="42"/>
              </w:numPr>
              <w:spacing w:before="120" w:after="120" w:line="280" w:lineRule="exact"/>
              <w:ind w:left="358"/>
              <w:contextualSpacing/>
              <w:rPr>
                <w:szCs w:val="18"/>
              </w:rPr>
            </w:pPr>
            <w:r>
              <w:t>Identificar los diferentes niveles en los que la cooperación puede tener lugar con la industria extranjera</w:t>
            </w:r>
          </w:p>
          <w:p w14:paraId="5B25657C" w14:textId="77777777" w:rsidR="004E16A8" w:rsidRPr="00265936" w:rsidRDefault="004E16A8" w:rsidP="004E16A8">
            <w:pPr>
              <w:pStyle w:val="bul1"/>
              <w:numPr>
                <w:ilvl w:val="0"/>
                <w:numId w:val="42"/>
              </w:numPr>
              <w:spacing w:before="120" w:after="120" w:line="280" w:lineRule="exact"/>
              <w:ind w:left="358"/>
              <w:contextualSpacing/>
              <w:rPr>
                <w:szCs w:val="18"/>
              </w:rPr>
            </w:pPr>
            <w:r>
              <w:t>Explicar los obstáculos que tienen los organismos encargados de hacer cumplir la ley con respecto al acceso a los datos en poder de los proveedores de servicios multinacionales</w:t>
            </w:r>
          </w:p>
          <w:p w14:paraId="44B31F96" w14:textId="4129834D" w:rsidR="004E16A8" w:rsidRPr="00265936" w:rsidRDefault="004E16A8" w:rsidP="004E16A8">
            <w:pPr>
              <w:pStyle w:val="bul1"/>
              <w:numPr>
                <w:ilvl w:val="0"/>
                <w:numId w:val="42"/>
              </w:numPr>
              <w:spacing w:before="120" w:after="120" w:line="280" w:lineRule="exact"/>
              <w:ind w:left="358"/>
              <w:contextualSpacing/>
              <w:rPr>
                <w:szCs w:val="18"/>
              </w:rPr>
            </w:pPr>
            <w:r>
              <w:t xml:space="preserve">Identificar que la cooperación puede ocurrir formalmente a través de los gobiernos o </w:t>
            </w:r>
            <w:ins w:id="384" w:author="Pedro Verdelho" w:date="2018-10-30T13:40:00Z">
              <w:r w:rsidR="00CE4420">
                <w:t>directamente</w:t>
              </w:r>
            </w:ins>
            <w:ins w:id="385" w:author="Pedro Verdelho" w:date="2018-10-30T13:41:00Z">
              <w:r w:rsidR="00CE4420">
                <w:t xml:space="preserve"> con los proveedores de servicios multinacionales</w:t>
              </w:r>
            </w:ins>
            <w:ins w:id="386" w:author="Pedro Verdelho" w:date="2018-10-30T13:40:00Z">
              <w:r w:rsidR="00CE4420">
                <w:t xml:space="preserve">, </w:t>
              </w:r>
            </w:ins>
            <w:r>
              <w:t>de manera informal</w:t>
            </w:r>
            <w:ins w:id="387" w:author="Pedro Verdelho" w:date="2018-10-30T13:40:00Z">
              <w:r w:rsidR="00CE4420">
                <w:t>,</w:t>
              </w:r>
            </w:ins>
            <w:r>
              <w:t xml:space="preserve"> por los funcionarios encargados de hacer cumplir la ley </w:t>
            </w:r>
            <w:del w:id="388" w:author="Pedro Verdelho" w:date="2018-10-30T13:40:00Z">
              <w:r w:rsidDel="00CE4420">
                <w:delText xml:space="preserve">directamente </w:delText>
              </w:r>
            </w:del>
            <w:del w:id="389" w:author="Pedro Verdelho" w:date="2018-10-30T13:41:00Z">
              <w:r w:rsidDel="00CE4420">
                <w:delText>con los proveedores de servicios multinacionales</w:delText>
              </w:r>
            </w:del>
          </w:p>
          <w:p w14:paraId="5FB933DA" w14:textId="77777777" w:rsidR="004E16A8" w:rsidRDefault="004E16A8" w:rsidP="004E16A8">
            <w:pPr>
              <w:pStyle w:val="bul1"/>
              <w:numPr>
                <w:ilvl w:val="0"/>
                <w:numId w:val="42"/>
              </w:numPr>
              <w:spacing w:before="120" w:after="120" w:line="280" w:lineRule="exact"/>
              <w:ind w:left="358"/>
              <w:contextualSpacing/>
              <w:rPr>
                <w:szCs w:val="18"/>
              </w:rPr>
            </w:pPr>
            <w:r>
              <w:t>Discutir ejemplos de cooperación con proveedores de servicios multinacionales para obtener acceso a datos</w:t>
            </w:r>
          </w:p>
          <w:p w14:paraId="689A86D1" w14:textId="5F0720B7" w:rsidR="00E5334D" w:rsidRPr="004E16A8" w:rsidRDefault="004E16A8" w:rsidP="004E16A8">
            <w:pPr>
              <w:pStyle w:val="bul1"/>
              <w:numPr>
                <w:ilvl w:val="0"/>
                <w:numId w:val="42"/>
              </w:numPr>
              <w:spacing w:before="120" w:after="120" w:line="280" w:lineRule="exact"/>
              <w:ind w:left="358"/>
              <w:contextualSpacing/>
              <w:rPr>
                <w:szCs w:val="18"/>
              </w:rPr>
            </w:pPr>
            <w:r>
              <w:t>Identificar los desafíos comúnmente enfrentados con respecto a la cooperación directa con proveedores de servicios multinacionales</w:t>
            </w:r>
          </w:p>
        </w:tc>
      </w:tr>
      <w:tr w:rsidR="004E16A8" w:rsidRPr="00265936" w14:paraId="6D195E73" w14:textId="77777777" w:rsidTr="004E16A8">
        <w:trPr>
          <w:trHeight w:val="1241"/>
        </w:trPr>
        <w:tc>
          <w:tcPr>
            <w:tcW w:w="1276" w:type="dxa"/>
          </w:tcPr>
          <w:p w14:paraId="106D2579" w14:textId="01495B17" w:rsidR="004E16A8" w:rsidRPr="00265936" w:rsidRDefault="004E16A8" w:rsidP="00EF40D0">
            <w:pPr>
              <w:tabs>
                <w:tab w:val="left" w:pos="426"/>
              </w:tabs>
              <w:rPr>
                <w:rFonts w:eastAsia="Times New Roman" w:cs="Times New Roman"/>
                <w:b/>
                <w:highlight w:val="cyan"/>
              </w:rPr>
            </w:pPr>
            <w:r>
              <w:rPr>
                <w:b/>
              </w:rPr>
              <w:t xml:space="preserve">1.4.3 </w:t>
            </w:r>
          </w:p>
        </w:tc>
        <w:tc>
          <w:tcPr>
            <w:tcW w:w="2126" w:type="dxa"/>
          </w:tcPr>
          <w:p w14:paraId="46434F0D" w14:textId="4BA8284A" w:rsidR="004E16A8" w:rsidRPr="00265936" w:rsidRDefault="004E16A8" w:rsidP="00742961">
            <w:pPr>
              <w:tabs>
                <w:tab w:val="left" w:pos="426"/>
              </w:tabs>
              <w:jc w:val="left"/>
              <w:rPr>
                <w:rFonts w:eastAsia="Times New Roman" w:cs="Times New Roman"/>
                <w:b/>
              </w:rPr>
            </w:pPr>
            <w:r>
              <w:rPr>
                <w:b/>
              </w:rPr>
              <w:t>Preparación de habilidades de formación y planificación Participación de la audiencia</w:t>
            </w:r>
          </w:p>
        </w:tc>
        <w:tc>
          <w:tcPr>
            <w:tcW w:w="5103" w:type="dxa"/>
          </w:tcPr>
          <w:p w14:paraId="6F8AFFDF" w14:textId="2ED93C97" w:rsidR="004E16A8" w:rsidRPr="00151385" w:rsidRDefault="004E16A8" w:rsidP="004E16A8">
            <w:pPr>
              <w:pStyle w:val="bul1"/>
              <w:numPr>
                <w:ilvl w:val="0"/>
                <w:numId w:val="42"/>
              </w:numPr>
              <w:ind w:left="358"/>
              <w:rPr>
                <w:szCs w:val="18"/>
              </w:rPr>
            </w:pPr>
            <w:r>
              <w:t>Elev</w:t>
            </w:r>
            <w:r w:rsidR="005203A2">
              <w:t>ar</w:t>
            </w:r>
            <w:r>
              <w:t xml:space="preserve"> su imagen como </w:t>
            </w:r>
            <w:del w:id="390" w:author="Pedro Verdelho" w:date="2018-10-31T13:23:00Z">
              <w:r w:rsidDel="006A3059">
                <w:delText>formador</w:delText>
              </w:r>
            </w:del>
            <w:ins w:id="391" w:author="Pedro Verdelho" w:date="2018-10-31T13:23:00Z">
              <w:r w:rsidR="006A3059">
                <w:t>capacitador</w:t>
              </w:r>
            </w:ins>
          </w:p>
          <w:p w14:paraId="4287078C" w14:textId="29EC02FF" w:rsidR="004E16A8" w:rsidRPr="00151385" w:rsidRDefault="004E16A8" w:rsidP="004E16A8">
            <w:pPr>
              <w:pStyle w:val="bul1"/>
              <w:numPr>
                <w:ilvl w:val="0"/>
                <w:numId w:val="42"/>
              </w:numPr>
              <w:ind w:left="358"/>
              <w:rPr>
                <w:szCs w:val="18"/>
              </w:rPr>
            </w:pPr>
            <w:r>
              <w:t>Gestion</w:t>
            </w:r>
            <w:r w:rsidR="005203A2">
              <w:t>ar</w:t>
            </w:r>
            <w:r>
              <w:t xml:space="preserve"> el compromiso continuo de su audiencia</w:t>
            </w:r>
          </w:p>
          <w:p w14:paraId="1F3C7320" w14:textId="7E082FF1" w:rsidR="004E16A8" w:rsidRPr="00265936" w:rsidRDefault="004E16A8" w:rsidP="004E16A8">
            <w:pPr>
              <w:pStyle w:val="bul1"/>
              <w:numPr>
                <w:ilvl w:val="0"/>
                <w:numId w:val="42"/>
              </w:numPr>
              <w:ind w:left="358"/>
            </w:pPr>
            <w:r>
              <w:t>Repas</w:t>
            </w:r>
            <w:r w:rsidR="005203A2">
              <w:t>ar</w:t>
            </w:r>
            <w:r>
              <w:t xml:space="preserve"> con eficacia</w:t>
            </w:r>
          </w:p>
        </w:tc>
      </w:tr>
      <w:tr w:rsidR="004E16A8" w:rsidRPr="00265936" w14:paraId="63C6574A" w14:textId="77777777" w:rsidTr="00D53655">
        <w:tc>
          <w:tcPr>
            <w:tcW w:w="1276" w:type="dxa"/>
          </w:tcPr>
          <w:p w14:paraId="2DE9AE49" w14:textId="1360CAA0" w:rsidR="004E16A8" w:rsidRPr="00265936" w:rsidRDefault="004E16A8" w:rsidP="00EF40D0">
            <w:pPr>
              <w:tabs>
                <w:tab w:val="left" w:pos="426"/>
              </w:tabs>
              <w:rPr>
                <w:rFonts w:eastAsia="Times New Roman" w:cs="Times New Roman"/>
                <w:b/>
                <w:highlight w:val="cyan"/>
              </w:rPr>
            </w:pPr>
            <w:r>
              <w:rPr>
                <w:b/>
              </w:rPr>
              <w:t>1.4.4</w:t>
            </w:r>
          </w:p>
        </w:tc>
        <w:tc>
          <w:tcPr>
            <w:tcW w:w="2126" w:type="dxa"/>
          </w:tcPr>
          <w:p w14:paraId="78D00048" w14:textId="69BE3930" w:rsidR="004E16A8" w:rsidRPr="00265936" w:rsidRDefault="004E16A8" w:rsidP="00742961">
            <w:pPr>
              <w:tabs>
                <w:tab w:val="left" w:pos="426"/>
              </w:tabs>
              <w:jc w:val="left"/>
              <w:rPr>
                <w:rFonts w:eastAsia="Times New Roman" w:cs="Times New Roman"/>
                <w:b/>
              </w:rPr>
            </w:pPr>
            <w:r>
              <w:rPr>
                <w:b/>
              </w:rPr>
              <w:t>Preparación para presentaciones de delegados</w:t>
            </w:r>
          </w:p>
        </w:tc>
        <w:tc>
          <w:tcPr>
            <w:tcW w:w="5103" w:type="dxa"/>
          </w:tcPr>
          <w:p w14:paraId="202FFF26" w14:textId="205DE880" w:rsidR="004E16A8" w:rsidRPr="00AE4055" w:rsidRDefault="004E16A8" w:rsidP="004E16A8">
            <w:pPr>
              <w:pStyle w:val="bul1"/>
              <w:numPr>
                <w:ilvl w:val="0"/>
                <w:numId w:val="42"/>
              </w:numPr>
              <w:ind w:left="358"/>
            </w:pPr>
            <w:r>
              <w:t>Prepar</w:t>
            </w:r>
            <w:r w:rsidR="005203A2">
              <w:t>ar</w:t>
            </w:r>
            <w:r>
              <w:t xml:space="preserve"> una presentación efectiva para la sesión del día final.</w:t>
            </w:r>
          </w:p>
          <w:p w14:paraId="6C5C1551" w14:textId="0144CBF5" w:rsidR="004E16A8" w:rsidRPr="00AE4055" w:rsidRDefault="004E16A8" w:rsidP="004E16A8">
            <w:pPr>
              <w:pStyle w:val="bul1"/>
              <w:numPr>
                <w:ilvl w:val="0"/>
                <w:numId w:val="42"/>
              </w:numPr>
              <w:ind w:left="358"/>
            </w:pPr>
            <w:r>
              <w:t>Trabaj</w:t>
            </w:r>
            <w:r w:rsidR="005203A2">
              <w:t>ar</w:t>
            </w:r>
            <w:r>
              <w:t xml:space="preserve"> con los miembros del equipo en el desarrollo de la presentación</w:t>
            </w:r>
          </w:p>
          <w:p w14:paraId="23AAAD54" w14:textId="4782A184" w:rsidR="004E16A8" w:rsidRPr="00AE4055" w:rsidRDefault="004E16A8" w:rsidP="004E16A8">
            <w:pPr>
              <w:pStyle w:val="bul1"/>
              <w:numPr>
                <w:ilvl w:val="0"/>
                <w:numId w:val="42"/>
              </w:numPr>
              <w:ind w:left="358"/>
            </w:pPr>
            <w:r>
              <w:t>Expli</w:t>
            </w:r>
            <w:r w:rsidR="005203A2">
              <w:t>car</w:t>
            </w:r>
            <w:r>
              <w:t xml:space="preserve"> la estructura del horario de presentación</w:t>
            </w:r>
          </w:p>
          <w:p w14:paraId="5EA7BB39" w14:textId="77777777" w:rsidR="004E16A8" w:rsidRPr="00265936" w:rsidRDefault="004E16A8" w:rsidP="004E16A8">
            <w:pPr>
              <w:pStyle w:val="bul1"/>
              <w:numPr>
                <w:ilvl w:val="0"/>
                <w:numId w:val="0"/>
              </w:numPr>
              <w:ind w:left="358"/>
            </w:pPr>
          </w:p>
        </w:tc>
      </w:tr>
      <w:tr w:rsidR="004E16A8" w:rsidRPr="00265936" w14:paraId="180D020C" w14:textId="77777777" w:rsidTr="00D53655">
        <w:tc>
          <w:tcPr>
            <w:tcW w:w="1276" w:type="dxa"/>
          </w:tcPr>
          <w:p w14:paraId="03C5E873" w14:textId="034A04F7" w:rsidR="004E16A8" w:rsidRPr="00265936" w:rsidRDefault="004E16A8" w:rsidP="00EF40D0">
            <w:pPr>
              <w:tabs>
                <w:tab w:val="left" w:pos="426"/>
              </w:tabs>
              <w:rPr>
                <w:rFonts w:eastAsia="Times New Roman" w:cs="Times New Roman"/>
                <w:b/>
                <w:highlight w:val="cyan"/>
              </w:rPr>
            </w:pPr>
            <w:r>
              <w:rPr>
                <w:b/>
              </w:rPr>
              <w:lastRenderedPageBreak/>
              <w:t>1.5.1</w:t>
            </w:r>
          </w:p>
        </w:tc>
        <w:tc>
          <w:tcPr>
            <w:tcW w:w="2126" w:type="dxa"/>
          </w:tcPr>
          <w:p w14:paraId="5A732EEF" w14:textId="5E095259" w:rsidR="004E16A8" w:rsidRPr="00265936" w:rsidRDefault="004E16A8" w:rsidP="00742961">
            <w:pPr>
              <w:tabs>
                <w:tab w:val="left" w:pos="426"/>
              </w:tabs>
              <w:jc w:val="left"/>
              <w:rPr>
                <w:rFonts w:eastAsia="Times New Roman" w:cs="Times New Roman"/>
                <w:b/>
              </w:rPr>
            </w:pPr>
            <w:del w:id="392" w:author="Pedro Verdelho" w:date="2018-10-31T13:00:00Z">
              <w:r w:rsidDel="001D4B4D">
                <w:rPr>
                  <w:b/>
                </w:rPr>
                <w:delText>Delegación de p</w:delText>
              </w:r>
            </w:del>
            <w:ins w:id="393" w:author="Pedro Verdelho" w:date="2018-10-31T13:00:00Z">
              <w:r w:rsidR="001D4B4D">
                <w:rPr>
                  <w:b/>
                </w:rPr>
                <w:t>P</w:t>
              </w:r>
            </w:ins>
            <w:r>
              <w:rPr>
                <w:b/>
              </w:rPr>
              <w:t>resentaciones</w:t>
            </w:r>
            <w:ins w:id="394" w:author="Pedro Verdelho" w:date="2018-10-31T13:00:00Z">
              <w:r w:rsidR="001D4B4D">
                <w:rPr>
                  <w:b/>
                </w:rPr>
                <w:t xml:space="preserve"> de delegados</w:t>
              </w:r>
            </w:ins>
          </w:p>
        </w:tc>
        <w:tc>
          <w:tcPr>
            <w:tcW w:w="5103" w:type="dxa"/>
          </w:tcPr>
          <w:p w14:paraId="280C9CE2" w14:textId="77777777" w:rsidR="004E16A8" w:rsidRPr="00481B36" w:rsidRDefault="004E16A8" w:rsidP="004E16A8">
            <w:pPr>
              <w:pStyle w:val="bul1"/>
              <w:numPr>
                <w:ilvl w:val="0"/>
                <w:numId w:val="42"/>
              </w:numPr>
              <w:ind w:left="358"/>
            </w:pPr>
            <w:r>
              <w:t>Demostrar su capacidad para ofrecer una sesión corta, encapsulando el conocimiento que han aprendido durante el módulo</w:t>
            </w:r>
          </w:p>
          <w:p w14:paraId="0FDC78A5" w14:textId="06EB424D" w:rsidR="004E16A8" w:rsidRPr="00265936" w:rsidRDefault="004E16A8" w:rsidP="004E16A8">
            <w:pPr>
              <w:pStyle w:val="bul1"/>
              <w:numPr>
                <w:ilvl w:val="0"/>
                <w:numId w:val="42"/>
              </w:numPr>
              <w:ind w:left="358"/>
            </w:pPr>
            <w:r>
              <w:t>Identificar las áreas donde necesitan mejorar su conocimiento al nivel requerido para ser un presentador efectivo</w:t>
            </w:r>
          </w:p>
        </w:tc>
      </w:tr>
      <w:tr w:rsidR="00EF40D0" w:rsidRPr="00265936" w14:paraId="00D83EE3" w14:textId="77777777" w:rsidTr="00D53655">
        <w:tc>
          <w:tcPr>
            <w:tcW w:w="1276" w:type="dxa"/>
          </w:tcPr>
          <w:p w14:paraId="3D87AFF2" w14:textId="6B6817AA" w:rsidR="00EF40D0" w:rsidRPr="00265936" w:rsidRDefault="004E16A8" w:rsidP="00EF40D0">
            <w:pPr>
              <w:tabs>
                <w:tab w:val="left" w:pos="426"/>
              </w:tabs>
              <w:rPr>
                <w:rFonts w:eastAsia="Times New Roman" w:cs="Times New Roman"/>
                <w:b/>
              </w:rPr>
            </w:pPr>
            <w:r>
              <w:rPr>
                <w:b/>
              </w:rPr>
              <w:t>1.5.2</w:t>
            </w:r>
          </w:p>
        </w:tc>
        <w:tc>
          <w:tcPr>
            <w:tcW w:w="2126" w:type="dxa"/>
          </w:tcPr>
          <w:p w14:paraId="1975B82C" w14:textId="77777777" w:rsidR="00EF40D0" w:rsidRPr="00265936" w:rsidRDefault="00EF40D0" w:rsidP="00742961">
            <w:pPr>
              <w:tabs>
                <w:tab w:val="left" w:pos="426"/>
              </w:tabs>
              <w:jc w:val="left"/>
              <w:rPr>
                <w:rFonts w:eastAsia="Times New Roman" w:cs="Times New Roman"/>
                <w:b/>
              </w:rPr>
            </w:pPr>
            <w:r>
              <w:rPr>
                <w:b/>
              </w:rPr>
              <w:t>Cierre del curso</w:t>
            </w:r>
          </w:p>
        </w:tc>
        <w:tc>
          <w:tcPr>
            <w:tcW w:w="5103" w:type="dxa"/>
          </w:tcPr>
          <w:p w14:paraId="5FDFBD6B" w14:textId="33871DF9" w:rsidR="004E16A8" w:rsidRPr="007508EB" w:rsidRDefault="004E16A8" w:rsidP="004E16A8">
            <w:pPr>
              <w:pStyle w:val="bul1"/>
              <w:numPr>
                <w:ilvl w:val="0"/>
                <w:numId w:val="42"/>
              </w:numPr>
              <w:spacing w:after="120" w:line="280" w:lineRule="exact"/>
              <w:ind w:left="358"/>
              <w:contextualSpacing/>
              <w:rPr>
                <w:szCs w:val="18"/>
              </w:rPr>
            </w:pPr>
            <w:r>
              <w:t>Proporcion</w:t>
            </w:r>
            <w:r w:rsidR="005203A2">
              <w:t>ar</w:t>
            </w:r>
            <w:r>
              <w:t xml:space="preserve"> comentarios apropiados sobre el curso y su efectividad</w:t>
            </w:r>
          </w:p>
          <w:p w14:paraId="2572A9D5" w14:textId="2C9D5843" w:rsidR="004E16A8" w:rsidRPr="007508EB" w:rsidRDefault="004E16A8" w:rsidP="004E16A8">
            <w:pPr>
              <w:pStyle w:val="bul1"/>
              <w:numPr>
                <w:ilvl w:val="0"/>
                <w:numId w:val="42"/>
              </w:numPr>
              <w:spacing w:after="120" w:line="280" w:lineRule="exact"/>
              <w:ind w:left="358"/>
              <w:contextualSpacing/>
              <w:rPr>
                <w:szCs w:val="18"/>
              </w:rPr>
            </w:pPr>
            <w:r>
              <w:t>Complet</w:t>
            </w:r>
            <w:r w:rsidR="005203A2">
              <w:t>ar</w:t>
            </w:r>
            <w:r>
              <w:t xml:space="preserve"> los formularios de evaluación del curso</w:t>
            </w:r>
            <w:ins w:id="395" w:author="Pedro Verdelho" w:date="2018-10-30T13:42:00Z">
              <w:r w:rsidR="00CE4420">
                <w:t xml:space="preserve"> del</w:t>
              </w:r>
            </w:ins>
            <w:r>
              <w:t xml:space="preserve"> COE</w:t>
            </w:r>
          </w:p>
          <w:p w14:paraId="645A8CCB" w14:textId="4E9EEDD6" w:rsidR="00EF40D0" w:rsidRPr="004E16A8" w:rsidRDefault="004E16A8" w:rsidP="004E16A8">
            <w:pPr>
              <w:pStyle w:val="ListParagraph"/>
              <w:numPr>
                <w:ilvl w:val="0"/>
                <w:numId w:val="42"/>
              </w:numPr>
              <w:ind w:left="358"/>
              <w:rPr>
                <w:rFonts w:eastAsia="Times New Roman" w:cs="Times New Roman"/>
              </w:rPr>
            </w:pPr>
            <w:r>
              <w:t>Identifi</w:t>
            </w:r>
            <w:r w:rsidR="005203A2">
              <w:t>car</w:t>
            </w:r>
            <w:r>
              <w:t xml:space="preserve"> el siguiente nivel de aprendizaje que necesita emprender para mejorar sus conocimientos y habilidades en el tema. </w:t>
            </w:r>
          </w:p>
        </w:tc>
      </w:tr>
    </w:tbl>
    <w:p w14:paraId="02F1369A" w14:textId="77777777" w:rsidR="00EF40D0" w:rsidRPr="00265936" w:rsidRDefault="00EF40D0" w:rsidP="00EF40D0">
      <w:pPr>
        <w:tabs>
          <w:tab w:val="left" w:pos="426"/>
        </w:tabs>
        <w:rPr>
          <w:rFonts w:eastAsia="Times New Roman" w:cs="Times New Roman"/>
        </w:rPr>
      </w:pPr>
    </w:p>
    <w:p w14:paraId="7AC864E5" w14:textId="77777777" w:rsidR="007E3EFC" w:rsidRPr="00265936" w:rsidRDefault="007E3EFC" w:rsidP="00EF40D0">
      <w:pPr>
        <w:tabs>
          <w:tab w:val="left" w:pos="426"/>
        </w:tabs>
        <w:rPr>
          <w:rFonts w:eastAsia="Times New Roman" w:cs="Times New Roman"/>
        </w:rPr>
      </w:pPr>
    </w:p>
    <w:p w14:paraId="74D39E4F" w14:textId="77777777" w:rsidR="007E3EFC" w:rsidRPr="00265936" w:rsidRDefault="007E3EFC" w:rsidP="007E3EFC">
      <w:pPr>
        <w:tabs>
          <w:tab w:val="left" w:pos="426"/>
        </w:tabs>
        <w:rPr>
          <w:rFonts w:eastAsia="Times New Roman" w:cs="Times New Roman"/>
        </w:rPr>
      </w:pPr>
    </w:p>
    <w:p w14:paraId="756D2A9E" w14:textId="77777777" w:rsidR="007E3EFC" w:rsidRPr="00265936" w:rsidRDefault="007E3EFC" w:rsidP="007E3EFC">
      <w:pPr>
        <w:tabs>
          <w:tab w:val="left" w:pos="426"/>
        </w:tabs>
        <w:rPr>
          <w:rFonts w:eastAsia="Times New Roman" w:cs="Times New Roman"/>
        </w:rPr>
      </w:pPr>
    </w:p>
    <w:p w14:paraId="7808DB38" w14:textId="77777777" w:rsidR="007E3EFC" w:rsidRPr="00265936" w:rsidRDefault="007E3EFC" w:rsidP="007E3EFC">
      <w:pPr>
        <w:tabs>
          <w:tab w:val="left" w:pos="426"/>
        </w:tabs>
        <w:ind w:left="1800"/>
        <w:rPr>
          <w:rFonts w:eastAsia="Times New Roman" w:cs="Times New Roman"/>
        </w:rPr>
      </w:pPr>
    </w:p>
    <w:p w14:paraId="06CEDBDF" w14:textId="77777777" w:rsidR="007E3EFC" w:rsidRPr="00265936" w:rsidRDefault="007E3EFC" w:rsidP="007E3EFC">
      <w:pPr>
        <w:numPr>
          <w:ilvl w:val="0"/>
          <w:numId w:val="30"/>
        </w:numPr>
        <w:tabs>
          <w:tab w:val="left" w:pos="426"/>
        </w:tabs>
        <w:rPr>
          <w:rFonts w:eastAsia="Times New Roman" w:cs="Times New Roman"/>
          <w:b/>
        </w:rPr>
        <w:sectPr w:rsidR="007E3EFC" w:rsidRPr="00265936" w:rsidSect="00023C2A">
          <w:headerReference w:type="default" r:id="rId13"/>
          <w:footerReference w:type="even" r:id="rId14"/>
          <w:footerReference w:type="default" r:id="rId15"/>
          <w:pgSz w:w="11900" w:h="16840" w:code="9"/>
          <w:pgMar w:top="1134" w:right="1701" w:bottom="1079" w:left="1701" w:header="709" w:footer="709" w:gutter="0"/>
          <w:cols w:space="708"/>
          <w:titlePg/>
        </w:sectPr>
      </w:pPr>
    </w:p>
    <w:p w14:paraId="48D5BC79" w14:textId="77777777" w:rsidR="007E3EFC" w:rsidRPr="00265936" w:rsidRDefault="007159B4" w:rsidP="007E3EFC">
      <w:pPr>
        <w:pStyle w:val="Heading2"/>
        <w:rPr>
          <w:rFonts w:eastAsia="Calibri" w:cs="Times New Roman"/>
          <w:szCs w:val="24"/>
        </w:rPr>
      </w:pPr>
      <w:bookmarkStart w:id="398" w:name="_Toc486857171"/>
      <w:bookmarkStart w:id="399" w:name="_Toc524848192"/>
      <w:r>
        <w:lastRenderedPageBreak/>
        <w:t>Calendario sugerido</w:t>
      </w:r>
      <w:bookmarkEnd w:id="398"/>
      <w:bookmarkEnd w:id="399"/>
      <w:r>
        <w:t xml:space="preserve"> </w:t>
      </w:r>
    </w:p>
    <w:p w14:paraId="40AA6667" w14:textId="03D2A0D0" w:rsidR="00D27476" w:rsidRPr="00265936" w:rsidRDefault="00D27476" w:rsidP="00EF40D0">
      <w:pPr>
        <w:ind w:left="360"/>
        <w:rPr>
          <w:rFonts w:ascii="Calibri" w:eastAsia="Times New Roman" w:hAnsi="Calibri" w:cs="Times New Roman"/>
        </w:rPr>
      </w:pPr>
      <w:r>
        <w:rPr>
          <w:noProof/>
        </w:rPr>
        <w:drawing>
          <wp:inline distT="0" distB="0" distL="0" distR="0" wp14:anchorId="426FF8BF" wp14:editId="5CA67F2B">
            <wp:extent cx="8845550" cy="4616450"/>
            <wp:effectExtent l="0" t="0" r="0" b="6350"/>
            <wp:docPr id="1" name="Picture 1" descr="/Users/nigeljones/Desktop/GLACY+ Training Updates/GLACY+ Updates/COE Introductory Judiical Course/Timetables/GLACY+ Update Introductory Course Time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nigeljones/Desktop/GLACY+ Training Updates/GLACY+ Updates/COE Introductory Judiical Course/Timetables/GLACY+ Update Introductory Course Timetable.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45550" cy="4616450"/>
                    </a:xfrm>
                    <a:prstGeom prst="rect">
                      <a:avLst/>
                    </a:prstGeom>
                    <a:noFill/>
                    <a:ln>
                      <a:noFill/>
                    </a:ln>
                  </pic:spPr>
                </pic:pic>
              </a:graphicData>
            </a:graphic>
          </wp:inline>
        </w:drawing>
      </w:r>
    </w:p>
    <w:p w14:paraId="5643EE5A" w14:textId="6B22A671" w:rsidR="00D03C01" w:rsidRPr="00265936" w:rsidRDefault="00EF40D0" w:rsidP="00D27476">
      <w:pPr>
        <w:ind w:firstLine="360"/>
        <w:rPr>
          <w:rFonts w:ascii="Calibri" w:eastAsia="Times New Roman" w:hAnsi="Calibri" w:cs="Times New Roman"/>
        </w:rPr>
      </w:pPr>
      <w:r>
        <w:rPr>
          <w:rFonts w:ascii="Calibri" w:hAnsi="Calibri"/>
        </w:rPr>
        <w:t>Nota: se tomarán café y otros descansos en el momento apropiado durante la formación diaria.</w:t>
      </w:r>
    </w:p>
    <w:p w14:paraId="071BE1BE" w14:textId="77777777" w:rsidR="00D03C01" w:rsidRPr="00265936" w:rsidRDefault="00D03C01" w:rsidP="00EF40D0">
      <w:pPr>
        <w:ind w:left="360"/>
        <w:rPr>
          <w:rFonts w:ascii="Calibri" w:eastAsia="Times New Roman" w:hAnsi="Calibri" w:cs="Times New Roman"/>
        </w:rPr>
      </w:pPr>
    </w:p>
    <w:p w14:paraId="53AFF0D7" w14:textId="77777777" w:rsidR="00D03C01" w:rsidRPr="00265936" w:rsidRDefault="00D03C01" w:rsidP="00EF40D0">
      <w:pPr>
        <w:ind w:left="360"/>
        <w:rPr>
          <w:rFonts w:ascii="Calibri" w:eastAsia="Times New Roman" w:hAnsi="Calibri" w:cs="Times New Roman"/>
        </w:rPr>
      </w:pPr>
    </w:p>
    <w:p w14:paraId="1FB75880" w14:textId="77777777" w:rsidR="00EF40D0" w:rsidRPr="00265936" w:rsidRDefault="00EF40D0" w:rsidP="00D27476">
      <w:pPr>
        <w:tabs>
          <w:tab w:val="left" w:pos="426"/>
        </w:tabs>
        <w:rPr>
          <w:rFonts w:eastAsia="Times New Roman" w:cs="Times New Roman"/>
          <w:b/>
        </w:rPr>
        <w:sectPr w:rsidR="00EF40D0" w:rsidRPr="00265936" w:rsidSect="00D27476">
          <w:headerReference w:type="default" r:id="rId17"/>
          <w:footerReference w:type="even" r:id="rId18"/>
          <w:footerReference w:type="default" r:id="rId19"/>
          <w:pgSz w:w="16840" w:h="11899" w:orient="landscape" w:code="9"/>
          <w:pgMar w:top="1701" w:right="1134" w:bottom="1423" w:left="1134" w:header="709" w:footer="709" w:gutter="0"/>
          <w:cols w:space="708"/>
          <w:titlePg/>
        </w:sectPr>
      </w:pPr>
    </w:p>
    <w:p w14:paraId="57CAEBA8" w14:textId="77777777" w:rsidR="00EF40D0" w:rsidRPr="00265936" w:rsidRDefault="00EF40D0" w:rsidP="00EF40D0">
      <w:pPr>
        <w:rPr>
          <w:rFonts w:eastAsia="Times New Roman" w:cs="Times New Roman"/>
        </w:rPr>
      </w:pPr>
    </w:p>
    <w:p w14:paraId="1EBF7EF9" w14:textId="77777777" w:rsidR="00EF40D0" w:rsidRPr="00265936" w:rsidRDefault="00EF40D0" w:rsidP="00EF40D0">
      <w:pPr>
        <w:rPr>
          <w:rFonts w:eastAsia="Times New Roman" w:cs="Times New Roman"/>
          <w:b/>
        </w:rPr>
      </w:pPr>
    </w:p>
    <w:p w14:paraId="3376E25C" w14:textId="77777777" w:rsidR="00EF40D0" w:rsidRPr="00265936" w:rsidRDefault="00EF40D0" w:rsidP="005D7512">
      <w:pPr>
        <w:pStyle w:val="Heading1"/>
        <w:rPr>
          <w:rFonts w:eastAsia="Calibri"/>
        </w:rPr>
      </w:pPr>
      <w:bookmarkStart w:id="402" w:name="_Toc352944240"/>
      <w:bookmarkStart w:id="403" w:name="_Toc486857172"/>
      <w:bookmarkStart w:id="404" w:name="_Toc524848193"/>
      <w:r>
        <w:t>Contactos clave</w:t>
      </w:r>
      <w:bookmarkEnd w:id="402"/>
      <w:bookmarkEnd w:id="403"/>
      <w:bookmarkEnd w:id="404"/>
    </w:p>
    <w:p w14:paraId="72D6BD55" w14:textId="77777777" w:rsidR="00EF40D0" w:rsidRPr="00265936" w:rsidRDefault="00EF40D0" w:rsidP="00EF40D0">
      <w:pPr>
        <w:rPr>
          <w:rFonts w:eastAsia="Times New Roman" w:cs="Times New Roman"/>
        </w:rPr>
      </w:pPr>
    </w:p>
    <w:p w14:paraId="332A64E2" w14:textId="77777777" w:rsidR="00EF40D0" w:rsidRPr="00265936" w:rsidRDefault="00EF40D0" w:rsidP="00EF40D0">
      <w:pPr>
        <w:rPr>
          <w:rFonts w:eastAsia="Times New Roman" w:cs="Times New Roman"/>
          <w:szCs w:val="16"/>
        </w:rPr>
      </w:pPr>
      <w:r>
        <w:t>Las siguientes personas son los puntos de contacto para cualquier consulta sobre el curso y su contenido:</w:t>
      </w:r>
    </w:p>
    <w:p w14:paraId="7C6D0771" w14:textId="77777777" w:rsidR="00EF40D0" w:rsidRPr="00265936" w:rsidRDefault="00EF40D0" w:rsidP="00EF40D0">
      <w:pPr>
        <w:rPr>
          <w:rFonts w:eastAsia="Times New Roman" w:cs="Times New Roman"/>
          <w:sz w:val="16"/>
          <w:szCs w:val="16"/>
        </w:rPr>
      </w:pPr>
    </w:p>
    <w:tbl>
      <w:tblPr>
        <w:tblW w:w="0" w:type="auto"/>
        <w:tblLook w:val="01E0" w:firstRow="1" w:lastRow="1" w:firstColumn="1" w:lastColumn="1" w:noHBand="0" w:noVBand="0"/>
      </w:tblPr>
      <w:tblGrid>
        <w:gridCol w:w="4252"/>
        <w:gridCol w:w="4252"/>
      </w:tblGrid>
      <w:tr w:rsidR="005A729A" w:rsidRPr="005A729A" w14:paraId="5E4E5A86" w14:textId="77777777" w:rsidTr="004E16A8">
        <w:trPr>
          <w:trHeight w:val="2286"/>
        </w:trPr>
        <w:tc>
          <w:tcPr>
            <w:tcW w:w="4361" w:type="dxa"/>
          </w:tcPr>
          <w:p w14:paraId="7DC375FB" w14:textId="77777777" w:rsidR="00EF40D0" w:rsidRPr="005A729A" w:rsidRDefault="00EF40D0" w:rsidP="00742961">
            <w:pPr>
              <w:spacing w:line="240" w:lineRule="auto"/>
              <w:jc w:val="left"/>
              <w:rPr>
                <w:rFonts w:eastAsia="Times New Roman" w:cs="Arial"/>
                <w:szCs w:val="18"/>
              </w:rPr>
            </w:pPr>
            <w:r>
              <w:t xml:space="preserve">Alexander </w:t>
            </w:r>
            <w:proofErr w:type="spellStart"/>
            <w:r>
              <w:t>Seger</w:t>
            </w:r>
            <w:proofErr w:type="spellEnd"/>
          </w:p>
          <w:p w14:paraId="4E9208CE" w14:textId="77777777" w:rsidR="00EF40D0" w:rsidRPr="005A729A" w:rsidRDefault="00EF40D0" w:rsidP="00742961">
            <w:pPr>
              <w:spacing w:line="240" w:lineRule="auto"/>
              <w:jc w:val="left"/>
              <w:rPr>
                <w:rFonts w:eastAsia="Times New Roman" w:cs="Arial"/>
                <w:szCs w:val="18"/>
              </w:rPr>
            </w:pPr>
            <w:r>
              <w:t>Jefe de la División de Protección de Datos y Ciberdelincuencia</w:t>
            </w:r>
          </w:p>
          <w:p w14:paraId="5368B2F5" w14:textId="77777777" w:rsidR="00EF40D0" w:rsidRPr="005A729A" w:rsidRDefault="00EF40D0" w:rsidP="00742961">
            <w:pPr>
              <w:spacing w:line="240" w:lineRule="auto"/>
              <w:jc w:val="left"/>
              <w:rPr>
                <w:rFonts w:eastAsia="Times New Roman" w:cs="Arial"/>
                <w:szCs w:val="18"/>
              </w:rPr>
            </w:pPr>
            <w:r>
              <w:t>Dirección General de Derechos Humanos y Estado de Derecho (DG-I)</w:t>
            </w:r>
          </w:p>
          <w:p w14:paraId="72A63EF6" w14:textId="77777777" w:rsidR="00EF40D0" w:rsidRPr="005A729A" w:rsidRDefault="00EF40D0" w:rsidP="00742961">
            <w:pPr>
              <w:autoSpaceDE w:val="0"/>
              <w:autoSpaceDN w:val="0"/>
              <w:adjustRightInd w:val="0"/>
              <w:spacing w:line="240" w:lineRule="auto"/>
              <w:jc w:val="left"/>
              <w:rPr>
                <w:rFonts w:eastAsia="Times New Roman" w:cs="Comic Sans MS"/>
                <w:szCs w:val="18"/>
              </w:rPr>
            </w:pPr>
            <w:r>
              <w:t xml:space="preserve">Consejo Europeo, </w:t>
            </w:r>
          </w:p>
          <w:p w14:paraId="6ECA5B06" w14:textId="77777777" w:rsidR="00EF40D0" w:rsidRPr="005A729A" w:rsidRDefault="00EF40D0" w:rsidP="00742961">
            <w:pPr>
              <w:autoSpaceDE w:val="0"/>
              <w:autoSpaceDN w:val="0"/>
              <w:adjustRightInd w:val="0"/>
              <w:spacing w:line="240" w:lineRule="auto"/>
              <w:jc w:val="left"/>
              <w:rPr>
                <w:rFonts w:eastAsia="Times New Roman" w:cs="Comic Sans MS"/>
                <w:szCs w:val="18"/>
              </w:rPr>
            </w:pPr>
            <w:r>
              <w:t xml:space="preserve">F-67075 </w:t>
            </w:r>
            <w:proofErr w:type="spellStart"/>
            <w:r>
              <w:t>Strasbourg</w:t>
            </w:r>
            <w:proofErr w:type="spellEnd"/>
            <w:r>
              <w:t xml:space="preserve"> </w:t>
            </w:r>
            <w:proofErr w:type="spellStart"/>
            <w:r>
              <w:t>Cedex</w:t>
            </w:r>
            <w:proofErr w:type="spellEnd"/>
          </w:p>
          <w:p w14:paraId="6412F887" w14:textId="77777777" w:rsidR="00EF40D0" w:rsidRPr="005A729A" w:rsidRDefault="00EF40D0" w:rsidP="00742961">
            <w:pPr>
              <w:spacing w:line="240" w:lineRule="auto"/>
              <w:jc w:val="left"/>
              <w:rPr>
                <w:rFonts w:eastAsia="Times New Roman" w:cs="Arial"/>
                <w:szCs w:val="18"/>
              </w:rPr>
            </w:pPr>
            <w:r>
              <w:t>Tel. +33 3 90 21 4506</w:t>
            </w:r>
          </w:p>
          <w:p w14:paraId="46D53CEB" w14:textId="77777777" w:rsidR="00EF40D0" w:rsidRPr="00152638" w:rsidRDefault="00EF40D0" w:rsidP="00742961">
            <w:pPr>
              <w:autoSpaceDE w:val="0"/>
              <w:autoSpaceDN w:val="0"/>
              <w:adjustRightInd w:val="0"/>
              <w:spacing w:line="240" w:lineRule="auto"/>
              <w:jc w:val="left"/>
              <w:rPr>
                <w:rFonts w:eastAsia="Times New Roman" w:cs="Arial"/>
                <w:szCs w:val="18"/>
                <w:lang w:val="fr-FR"/>
              </w:rPr>
            </w:pPr>
            <w:r w:rsidRPr="00152638">
              <w:rPr>
                <w:lang w:val="fr-FR"/>
              </w:rPr>
              <w:t>Fax +33 3 90 21 56 50</w:t>
            </w:r>
          </w:p>
          <w:p w14:paraId="7D8ED018" w14:textId="6F366562" w:rsidR="00EF40D0" w:rsidRPr="00152638" w:rsidRDefault="00B702A9" w:rsidP="005A729A">
            <w:pPr>
              <w:spacing w:line="240" w:lineRule="auto"/>
              <w:jc w:val="left"/>
              <w:rPr>
                <w:rFonts w:eastAsia="Times New Roman" w:cs="Times New Roman"/>
                <w:szCs w:val="18"/>
                <w:lang w:val="fr-FR"/>
              </w:rPr>
            </w:pPr>
            <w:hyperlink r:id="rId20">
              <w:r w:rsidR="005A729A" w:rsidRPr="00152638">
                <w:rPr>
                  <w:rStyle w:val="Hyperlink"/>
                  <w:lang w:val="fr-FR"/>
                </w:rPr>
                <w:t>Alexander.Seger@coe.int</w:t>
              </w:r>
            </w:hyperlink>
          </w:p>
        </w:tc>
        <w:tc>
          <w:tcPr>
            <w:tcW w:w="4362" w:type="dxa"/>
          </w:tcPr>
          <w:p w14:paraId="6AD228EB" w14:textId="2554D9E7" w:rsidR="00EF40D0" w:rsidRPr="00152638" w:rsidRDefault="005A729A" w:rsidP="00742961">
            <w:pPr>
              <w:spacing w:line="240" w:lineRule="auto"/>
              <w:jc w:val="left"/>
              <w:rPr>
                <w:rFonts w:eastAsia="Times New Roman" w:cs="Times New Roman"/>
                <w:szCs w:val="18"/>
                <w:lang w:val="en-GB"/>
              </w:rPr>
            </w:pPr>
            <w:r w:rsidRPr="00152638">
              <w:rPr>
                <w:lang w:val="en-GB"/>
              </w:rPr>
              <w:t xml:space="preserve">Matteo </w:t>
            </w:r>
            <w:proofErr w:type="spellStart"/>
            <w:r w:rsidRPr="00152638">
              <w:rPr>
                <w:lang w:val="en-GB"/>
              </w:rPr>
              <w:t>Lucchetti</w:t>
            </w:r>
            <w:proofErr w:type="spellEnd"/>
          </w:p>
          <w:p w14:paraId="1B78B77C" w14:textId="4FA787F7" w:rsidR="00742961" w:rsidRPr="00152638" w:rsidRDefault="00EF40D0" w:rsidP="00742961">
            <w:pPr>
              <w:spacing w:line="240" w:lineRule="auto"/>
              <w:jc w:val="left"/>
              <w:rPr>
                <w:rFonts w:eastAsia="Times New Roman" w:cs="Times New Roman"/>
                <w:szCs w:val="18"/>
                <w:lang w:val="en-GB"/>
              </w:rPr>
            </w:pPr>
            <w:r w:rsidRPr="00152638">
              <w:rPr>
                <w:lang w:val="en-GB"/>
              </w:rPr>
              <w:t xml:space="preserve">Director de </w:t>
            </w:r>
            <w:proofErr w:type="spellStart"/>
            <w:ins w:id="405" w:author="Pedro Verdelho" w:date="2018-10-30T13:42:00Z">
              <w:r w:rsidR="00CE4420">
                <w:rPr>
                  <w:lang w:val="en-GB"/>
                </w:rPr>
                <w:t>P</w:t>
              </w:r>
            </w:ins>
            <w:del w:id="406" w:author="Pedro Verdelho" w:date="2018-10-30T13:42:00Z">
              <w:r w:rsidRPr="00152638" w:rsidDel="00CE4420">
                <w:rPr>
                  <w:lang w:val="en-GB"/>
                </w:rPr>
                <w:delText>p</w:delText>
              </w:r>
            </w:del>
            <w:r w:rsidRPr="00152638">
              <w:rPr>
                <w:lang w:val="en-GB"/>
              </w:rPr>
              <w:t>rograma</w:t>
            </w:r>
            <w:proofErr w:type="spellEnd"/>
            <w:del w:id="407" w:author="Pedro Verdelho" w:date="2018-10-30T13:42:00Z">
              <w:r w:rsidRPr="00152638" w:rsidDel="00CE4420">
                <w:rPr>
                  <w:lang w:val="en-GB"/>
                </w:rPr>
                <w:delText>ción</w:delText>
              </w:r>
            </w:del>
          </w:p>
          <w:p w14:paraId="550DB1F8" w14:textId="44DE7AE3" w:rsidR="00EF40D0" w:rsidRPr="00152638" w:rsidRDefault="005A729A" w:rsidP="00742961">
            <w:pPr>
              <w:spacing w:line="240" w:lineRule="auto"/>
              <w:jc w:val="left"/>
              <w:rPr>
                <w:rFonts w:eastAsia="Times New Roman" w:cs="Times New Roman"/>
                <w:szCs w:val="18"/>
                <w:lang w:val="en-GB"/>
              </w:rPr>
            </w:pPr>
            <w:r w:rsidRPr="00152638">
              <w:rPr>
                <w:lang w:val="en-GB"/>
              </w:rPr>
              <w:t>Cybercrime Programme Office of the Council of Europe (C-PROC)</w:t>
            </w:r>
            <w:r w:rsidRPr="00152638">
              <w:rPr>
                <w:lang w:val="en-GB"/>
              </w:rPr>
              <w:br/>
              <w:t>Council of Europe</w:t>
            </w:r>
            <w:r w:rsidRPr="00152638">
              <w:rPr>
                <w:lang w:val="en-GB"/>
              </w:rPr>
              <w:br/>
              <w:t>011975 Bucharest, ROMANIA</w:t>
            </w:r>
            <w:r w:rsidRPr="00152638">
              <w:rPr>
                <w:lang w:val="en-GB"/>
              </w:rPr>
              <w:br/>
              <w:t xml:space="preserve">Tel.: </w:t>
            </w:r>
            <w:r w:rsidRPr="00152638">
              <w:rPr>
                <w:lang w:val="en-GB"/>
              </w:rPr>
              <w:tab/>
              <w:t>+40 (21) 201 78 30</w:t>
            </w:r>
          </w:p>
          <w:p w14:paraId="09716578" w14:textId="75720658" w:rsidR="00EF40D0" w:rsidRPr="005A729A" w:rsidRDefault="00B702A9" w:rsidP="005A729A">
            <w:pPr>
              <w:spacing w:line="240" w:lineRule="auto"/>
              <w:jc w:val="left"/>
              <w:rPr>
                <w:rFonts w:eastAsia="Times New Roman" w:cs="Times New Roman"/>
                <w:szCs w:val="18"/>
              </w:rPr>
            </w:pPr>
            <w:hyperlink r:id="rId21">
              <w:r w:rsidR="005A729A">
                <w:rPr>
                  <w:rStyle w:val="Hyperlink"/>
                </w:rPr>
                <w:t>Matteo.Lucchetti@coe.int</w:t>
              </w:r>
            </w:hyperlink>
            <w:r w:rsidR="00152638">
              <w:t xml:space="preserve"> </w:t>
            </w:r>
          </w:p>
        </w:tc>
      </w:tr>
    </w:tbl>
    <w:p w14:paraId="7EF3ADC7" w14:textId="2A5ABB4D" w:rsidR="00EF40D0" w:rsidRPr="00265936" w:rsidRDefault="00EF40D0" w:rsidP="00EF40D0">
      <w:pPr>
        <w:rPr>
          <w:rFonts w:eastAsia="Times New Roman" w:cs="Times New Roman"/>
          <w:b/>
        </w:rPr>
      </w:pPr>
      <w:r>
        <w:br w:type="page"/>
      </w:r>
    </w:p>
    <w:p w14:paraId="7B89FD05" w14:textId="7FDCFDE2" w:rsidR="00EF40D0" w:rsidRPr="00265936" w:rsidRDefault="00EF40D0" w:rsidP="00C60669">
      <w:pPr>
        <w:pStyle w:val="Heading1"/>
        <w:rPr>
          <w:rFonts w:eastAsia="Calibri"/>
        </w:rPr>
      </w:pPr>
      <w:bookmarkStart w:id="408" w:name="_Toc352944241"/>
      <w:bookmarkStart w:id="409" w:name="_Toc486857173"/>
      <w:bookmarkStart w:id="410" w:name="_Toc524848194"/>
      <w:r>
        <w:lastRenderedPageBreak/>
        <w:t>Planes de lecciones</w:t>
      </w:r>
      <w:bookmarkEnd w:id="408"/>
      <w:bookmarkEnd w:id="409"/>
      <w:bookmarkEnd w:id="410"/>
    </w:p>
    <w:p w14:paraId="196B30A3" w14:textId="45F02EB2" w:rsidR="00F554D0" w:rsidRPr="00265936" w:rsidRDefault="00F554D0" w:rsidP="00F554D0">
      <w:pPr>
        <w:pStyle w:val="Heading2"/>
        <w:rPr>
          <w:rFonts w:eastAsia="Times New Roman" w:cs="Times New Roman"/>
          <w:sz w:val="22"/>
          <w:szCs w:val="22"/>
        </w:rPr>
      </w:pPr>
      <w:bookmarkStart w:id="411" w:name="_Toc486857174"/>
      <w:bookmarkStart w:id="412" w:name="_Toc524848195"/>
      <w:r>
        <w:rPr>
          <w:sz w:val="22"/>
        </w:rPr>
        <w:t>Lección 1.1.1 Apertura del curso</w:t>
      </w:r>
      <w:bookmarkEnd w:id="411"/>
      <w:bookmarkEnd w:id="412"/>
      <w:ins w:id="413" w:author="Pedro Verdelho" w:date="2018-10-31T13:09:00Z">
        <w:r w:rsidR="00B57BC1">
          <w:rPr>
            <w:sz w:val="22"/>
          </w:rPr>
          <w:t xml:space="preserve"> </w:t>
        </w:r>
        <w:proofErr w:type="spellStart"/>
        <w:r w:rsidR="00B57BC1">
          <w:rPr>
            <w:sz w:val="22"/>
          </w:rPr>
          <w:t>y</w:t>
        </w:r>
        <w:proofErr w:type="spellEnd"/>
        <w:r w:rsidR="00B57BC1">
          <w:rPr>
            <w:sz w:val="22"/>
          </w:rPr>
          <w:t xml:space="preserve"> introducción</w:t>
        </w:r>
      </w:ins>
    </w:p>
    <w:tbl>
      <w:tblPr>
        <w:tblStyle w:val="TableGrid"/>
        <w:tblW w:w="8897" w:type="dxa"/>
        <w:tblLook w:val="04A0" w:firstRow="1" w:lastRow="0" w:firstColumn="1" w:lastColumn="0" w:noHBand="0" w:noVBand="1"/>
      </w:tblPr>
      <w:tblGrid>
        <w:gridCol w:w="6098"/>
        <w:gridCol w:w="2799"/>
      </w:tblGrid>
      <w:tr w:rsidR="00D27476" w:rsidRPr="00265936" w14:paraId="20D5C27E" w14:textId="77777777" w:rsidTr="005203A2">
        <w:trPr>
          <w:trHeight w:val="729"/>
        </w:trPr>
        <w:tc>
          <w:tcPr>
            <w:tcW w:w="6098" w:type="dxa"/>
            <w:shd w:val="clear" w:color="auto" w:fill="DBE5F1" w:themeFill="accent1" w:themeFillTint="33"/>
            <w:vAlign w:val="center"/>
          </w:tcPr>
          <w:p w14:paraId="0453AA51" w14:textId="77777777" w:rsidR="00D27476" w:rsidRPr="00265936" w:rsidRDefault="00D27476" w:rsidP="00941C97">
            <w:pPr>
              <w:rPr>
                <w:sz w:val="22"/>
                <w:szCs w:val="22"/>
              </w:rPr>
            </w:pPr>
            <w:r>
              <w:rPr>
                <w:sz w:val="22"/>
              </w:rPr>
              <w:t>Lección 1.1.1 Apertura del curso</w:t>
            </w:r>
          </w:p>
        </w:tc>
        <w:tc>
          <w:tcPr>
            <w:tcW w:w="2799" w:type="dxa"/>
            <w:shd w:val="clear" w:color="auto" w:fill="DBE5F1" w:themeFill="accent1" w:themeFillTint="33"/>
            <w:vAlign w:val="center"/>
          </w:tcPr>
          <w:p w14:paraId="18B98952" w14:textId="77777777" w:rsidR="00D27476" w:rsidRPr="00265936" w:rsidRDefault="00D27476" w:rsidP="00941C97">
            <w:pPr>
              <w:rPr>
                <w:sz w:val="22"/>
                <w:szCs w:val="22"/>
              </w:rPr>
            </w:pPr>
            <w:r>
              <w:rPr>
                <w:sz w:val="22"/>
              </w:rPr>
              <w:t xml:space="preserve">Duración: </w:t>
            </w:r>
            <w:r>
              <w:rPr>
                <w:color w:val="000000" w:themeColor="text1"/>
                <w:sz w:val="22"/>
              </w:rPr>
              <w:t>30 minutos</w:t>
            </w:r>
          </w:p>
        </w:tc>
      </w:tr>
      <w:tr w:rsidR="00D27476" w:rsidRPr="00265936" w14:paraId="5E357D89" w14:textId="77777777" w:rsidTr="005203A2">
        <w:trPr>
          <w:trHeight w:val="3419"/>
        </w:trPr>
        <w:tc>
          <w:tcPr>
            <w:tcW w:w="8897" w:type="dxa"/>
            <w:gridSpan w:val="2"/>
            <w:vAlign w:val="center"/>
          </w:tcPr>
          <w:p w14:paraId="43931BFD" w14:textId="77777777" w:rsidR="00D27476" w:rsidRPr="00265936" w:rsidRDefault="00D27476" w:rsidP="00941C97">
            <w:pPr>
              <w:spacing w:before="120" w:after="120" w:line="280" w:lineRule="exact"/>
              <w:rPr>
                <w:b/>
                <w:color w:val="403152" w:themeColor="accent4" w:themeShade="80"/>
                <w:sz w:val="22"/>
                <w:szCs w:val="22"/>
              </w:rPr>
            </w:pPr>
            <w:r>
              <w:rPr>
                <w:b/>
                <w:sz w:val="22"/>
              </w:rPr>
              <w:t xml:space="preserve">Recursos requeridos: </w:t>
            </w:r>
          </w:p>
          <w:p w14:paraId="7DA585EF" w14:textId="77777777" w:rsidR="00D27476" w:rsidRPr="00265936" w:rsidRDefault="00D27476" w:rsidP="00531BD9">
            <w:pPr>
              <w:pStyle w:val="ListParagraph"/>
              <w:numPr>
                <w:ilvl w:val="0"/>
                <w:numId w:val="37"/>
              </w:numPr>
              <w:spacing w:before="120" w:after="120" w:line="280" w:lineRule="exact"/>
              <w:jc w:val="left"/>
              <w:rPr>
                <w:color w:val="000000" w:themeColor="text1"/>
                <w:szCs w:val="18"/>
              </w:rPr>
            </w:pPr>
            <w:r>
              <w:rPr>
                <w:color w:val="000000" w:themeColor="text1"/>
              </w:rPr>
              <w:t>PC/portátil cargado con versiones de software compatibles con los materiales preparados</w:t>
            </w:r>
          </w:p>
          <w:p w14:paraId="52101789" w14:textId="77777777"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Proyector y pantalla de visualización.</w:t>
            </w:r>
          </w:p>
          <w:p w14:paraId="4E63CA65" w14:textId="77777777"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 xml:space="preserve">Acceso a Internet (si está disponible). </w:t>
            </w:r>
          </w:p>
          <w:p w14:paraId="6558668C" w14:textId="77777777"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 xml:space="preserve">Ejemplos de equipo informático (si está disponible). </w:t>
            </w:r>
          </w:p>
          <w:p w14:paraId="0B62EB3E" w14:textId="77777777"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Pizarra</w:t>
            </w:r>
          </w:p>
          <w:p w14:paraId="6CE76FF4" w14:textId="77777777"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Bolígrafo de pizarra (al menos 2 entre azul, negro, rojo y verde).</w:t>
            </w:r>
          </w:p>
          <w:p w14:paraId="05BED9F5" w14:textId="77777777"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2 rotafolios con papel adecuado.</w:t>
            </w:r>
          </w:p>
          <w:p w14:paraId="05BC384A" w14:textId="39B784A4"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 xml:space="preserve">Papel y bolígrafos para </w:t>
            </w:r>
            <w:del w:id="414" w:author="Pedro Verdelho" w:date="2018-10-31T13:14:00Z">
              <w:r w:rsidDel="00A6359B">
                <w:rPr>
                  <w:color w:val="000000" w:themeColor="text1"/>
                </w:rPr>
                <w:delText>e</w:delText>
              </w:r>
            </w:del>
            <w:r>
              <w:rPr>
                <w:color w:val="000000" w:themeColor="text1"/>
              </w:rPr>
              <w:t>l</w:t>
            </w:r>
            <w:ins w:id="415" w:author="Pedro Verdelho" w:date="2018-10-31T13:14:00Z">
              <w:r w:rsidR="00A6359B">
                <w:rPr>
                  <w:color w:val="000000" w:themeColor="text1"/>
                </w:rPr>
                <w:t>os</w:t>
              </w:r>
            </w:ins>
            <w:r>
              <w:rPr>
                <w:color w:val="000000" w:themeColor="text1"/>
              </w:rPr>
              <w:t xml:space="preserve"> alumno</w:t>
            </w:r>
            <w:ins w:id="416" w:author="Pedro Verdelho" w:date="2018-10-31T13:14:00Z">
              <w:r w:rsidR="00A6359B">
                <w:rPr>
                  <w:color w:val="000000" w:themeColor="text1"/>
                </w:rPr>
                <w:t>s</w:t>
              </w:r>
            </w:ins>
            <w:r>
              <w:rPr>
                <w:color w:val="000000" w:themeColor="text1"/>
              </w:rPr>
              <w:t>.</w:t>
            </w:r>
          </w:p>
          <w:p w14:paraId="4431893C" w14:textId="77777777" w:rsidR="00C60669"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Grapadora, perforadora y tijeras.</w:t>
            </w:r>
          </w:p>
          <w:p w14:paraId="3ADD7DF2" w14:textId="3B6A99CA" w:rsidR="00D27476" w:rsidRPr="00265936" w:rsidRDefault="00D27476" w:rsidP="00531BD9">
            <w:pPr>
              <w:pStyle w:val="ListParagraph"/>
              <w:numPr>
                <w:ilvl w:val="0"/>
                <w:numId w:val="37"/>
              </w:numPr>
              <w:spacing w:before="120" w:line="280" w:lineRule="exact"/>
              <w:jc w:val="left"/>
              <w:rPr>
                <w:color w:val="000000" w:themeColor="text1"/>
                <w:szCs w:val="18"/>
              </w:rPr>
            </w:pPr>
            <w:r>
              <w:rPr>
                <w:color w:val="000000" w:themeColor="text1"/>
              </w:rPr>
              <w:t>Adhesivo o un producto similar para permitir que el papel se adhiera temporalmente a las paredes.</w:t>
            </w:r>
          </w:p>
        </w:tc>
      </w:tr>
      <w:tr w:rsidR="00D27476" w:rsidRPr="00265936" w14:paraId="05E81C6F" w14:textId="77777777" w:rsidTr="005203A2">
        <w:trPr>
          <w:trHeight w:val="1700"/>
        </w:trPr>
        <w:tc>
          <w:tcPr>
            <w:tcW w:w="8897" w:type="dxa"/>
            <w:gridSpan w:val="2"/>
            <w:vAlign w:val="center"/>
          </w:tcPr>
          <w:p w14:paraId="451DDBB1" w14:textId="35441463" w:rsidR="00D27476" w:rsidRPr="00265936" w:rsidRDefault="00D27476" w:rsidP="00941C97">
            <w:pPr>
              <w:spacing w:before="120" w:after="120" w:line="280" w:lineRule="exact"/>
              <w:rPr>
                <w:b/>
                <w:sz w:val="22"/>
                <w:szCs w:val="22"/>
              </w:rPr>
            </w:pPr>
            <w:r>
              <w:rPr>
                <w:b/>
                <w:sz w:val="22"/>
              </w:rPr>
              <w:t>Objetivo de la sesión:</w:t>
            </w:r>
            <w:r w:rsidR="00152638">
              <w:rPr>
                <w:b/>
                <w:sz w:val="22"/>
              </w:rPr>
              <w:t xml:space="preserve"> </w:t>
            </w:r>
          </w:p>
          <w:p w14:paraId="2581F6DC" w14:textId="5EF6322A" w:rsidR="00D27476" w:rsidRPr="00265936" w:rsidRDefault="00D27476" w:rsidP="00941C97">
            <w:pPr>
              <w:spacing w:before="120" w:after="120" w:line="280" w:lineRule="exact"/>
              <w:rPr>
                <w:i/>
                <w:color w:val="FF0000"/>
                <w:szCs w:val="18"/>
              </w:rPr>
            </w:pPr>
            <w:r>
              <w:t>Proporcionar a los delegados información sobre la necesidad del curso de formación y sus metas y objetivos. Garantizar que tengan suficiente información sobre el programa de actividades y el calendario.</w:t>
            </w:r>
            <w:r w:rsidR="00152638">
              <w:t xml:space="preserve"> </w:t>
            </w:r>
            <w:r>
              <w:t xml:space="preserve">Proporcionar información sobre la salud, la seguridad y los detalles administrativos del curso. Presentar los </w:t>
            </w:r>
            <w:del w:id="417" w:author="Pedro Verdelho" w:date="2018-10-31T13:23:00Z">
              <w:r w:rsidDel="006A3059">
                <w:delText>formador</w:delText>
              </w:r>
            </w:del>
            <w:ins w:id="418" w:author="Pedro Verdelho" w:date="2018-10-31T13:23:00Z">
              <w:r w:rsidR="006A3059">
                <w:t>capacitador</w:t>
              </w:r>
            </w:ins>
            <w:r>
              <w:t>es a los delegados.</w:t>
            </w:r>
          </w:p>
        </w:tc>
      </w:tr>
      <w:tr w:rsidR="00D27476" w:rsidRPr="00265936" w14:paraId="736CFF3D" w14:textId="77777777" w:rsidTr="005203A2">
        <w:trPr>
          <w:trHeight w:val="1835"/>
        </w:trPr>
        <w:tc>
          <w:tcPr>
            <w:tcW w:w="8897" w:type="dxa"/>
            <w:gridSpan w:val="2"/>
            <w:vAlign w:val="center"/>
          </w:tcPr>
          <w:p w14:paraId="34977EE1" w14:textId="77777777" w:rsidR="00D27476" w:rsidRPr="00265936" w:rsidRDefault="00D27476" w:rsidP="00941C97">
            <w:pPr>
              <w:spacing w:before="120" w:after="120" w:line="280" w:lineRule="exact"/>
              <w:contextualSpacing/>
              <w:rPr>
                <w:b/>
                <w:sz w:val="22"/>
                <w:szCs w:val="22"/>
              </w:rPr>
            </w:pPr>
            <w:r>
              <w:rPr>
                <w:b/>
                <w:sz w:val="22"/>
              </w:rPr>
              <w:t>Objetivos:</w:t>
            </w:r>
          </w:p>
          <w:p w14:paraId="32EB4C30" w14:textId="77777777" w:rsidR="00D27476" w:rsidRPr="00265936" w:rsidRDefault="00D27476" w:rsidP="00941C97">
            <w:pPr>
              <w:tabs>
                <w:tab w:val="left" w:pos="426"/>
                <w:tab w:val="left" w:pos="851"/>
              </w:tabs>
            </w:pPr>
            <w:r>
              <w:t>Al final de la clase, los alumnos podrán:</w:t>
            </w:r>
          </w:p>
          <w:p w14:paraId="07D6AE19" w14:textId="39FE6E05" w:rsidR="00D27476" w:rsidRPr="00265936" w:rsidRDefault="00D27476" w:rsidP="00941C97">
            <w:pPr>
              <w:pStyle w:val="bul1"/>
            </w:pPr>
            <w:r>
              <w:t>Discut</w:t>
            </w:r>
            <w:ins w:id="419" w:author="Pedro Verdelho" w:date="2018-10-31T13:22:00Z">
              <w:r w:rsidR="00BB12F4">
                <w:t>ir</w:t>
              </w:r>
            </w:ins>
            <w:del w:id="420" w:author="Pedro Verdelho" w:date="2018-10-31T13:22:00Z">
              <w:r w:rsidDel="00BB12F4">
                <w:delText>a</w:delText>
              </w:r>
            </w:del>
            <w:r>
              <w:t xml:space="preserve"> el objetivo general del curso</w:t>
            </w:r>
          </w:p>
          <w:p w14:paraId="51E1B4B2" w14:textId="67F1BD9F" w:rsidR="00D27476" w:rsidRPr="00265936" w:rsidRDefault="00D27476" w:rsidP="00941C97">
            <w:pPr>
              <w:pStyle w:val="bul1"/>
            </w:pPr>
            <w:r>
              <w:t>Expli</w:t>
            </w:r>
            <w:ins w:id="421" w:author="Pedro Verdelho" w:date="2018-10-30T13:43:00Z">
              <w:r w:rsidR="00B94966">
                <w:t>car</w:t>
              </w:r>
            </w:ins>
            <w:del w:id="422" w:author="Pedro Verdelho" w:date="2018-10-30T13:43:00Z">
              <w:r w:rsidDel="00B94966">
                <w:delText>que</w:delText>
              </w:r>
            </w:del>
            <w:r>
              <w:t xml:space="preserve"> por qué es necesario este curso</w:t>
            </w:r>
          </w:p>
          <w:p w14:paraId="5ADDF2AB" w14:textId="6B1954EE" w:rsidR="00D27476" w:rsidRPr="00265936" w:rsidRDefault="00D27476" w:rsidP="00941C97">
            <w:pPr>
              <w:pStyle w:val="bul1"/>
            </w:pPr>
            <w:r>
              <w:t>Enumer</w:t>
            </w:r>
            <w:ins w:id="423" w:author="Pedro Verdelho" w:date="2018-10-30T13:43:00Z">
              <w:r w:rsidR="00B94966">
                <w:t>ar</w:t>
              </w:r>
            </w:ins>
            <w:del w:id="424" w:author="Pedro Verdelho" w:date="2018-10-30T13:43:00Z">
              <w:r w:rsidDel="00B94966">
                <w:delText>e</w:delText>
              </w:r>
            </w:del>
            <w:r>
              <w:t xml:space="preserve"> los componentes del horario y actividades del curso</w:t>
            </w:r>
          </w:p>
          <w:p w14:paraId="0FB37A71" w14:textId="575D20EC" w:rsidR="00D27476" w:rsidRPr="00265936" w:rsidRDefault="00D27476" w:rsidP="00941C97">
            <w:pPr>
              <w:pStyle w:val="bul1"/>
            </w:pPr>
            <w:r>
              <w:t>Enumer</w:t>
            </w:r>
            <w:ins w:id="425" w:author="Pedro Verdelho" w:date="2018-10-30T13:44:00Z">
              <w:r w:rsidR="00B94966">
                <w:t>ar</w:t>
              </w:r>
            </w:ins>
            <w:del w:id="426" w:author="Pedro Verdelho" w:date="2018-10-30T13:44:00Z">
              <w:r w:rsidDel="00B94966">
                <w:delText>e</w:delText>
              </w:r>
            </w:del>
            <w:r>
              <w:t xml:space="preserve"> los procedimientos de salud y seguridad para el lugar </w:t>
            </w:r>
          </w:p>
        </w:tc>
      </w:tr>
      <w:tr w:rsidR="00D27476" w:rsidRPr="00265936" w14:paraId="5D82A6C1" w14:textId="77777777" w:rsidTr="005203A2">
        <w:trPr>
          <w:trHeight w:val="1061"/>
        </w:trPr>
        <w:tc>
          <w:tcPr>
            <w:tcW w:w="8897" w:type="dxa"/>
            <w:gridSpan w:val="2"/>
            <w:tcBorders>
              <w:bottom w:val="single" w:sz="4" w:space="0" w:color="auto"/>
            </w:tcBorders>
            <w:vAlign w:val="center"/>
          </w:tcPr>
          <w:p w14:paraId="3788BE39" w14:textId="24ABFC51" w:rsidR="00D27476" w:rsidRPr="00265936" w:rsidRDefault="00D27476" w:rsidP="00941C97">
            <w:pPr>
              <w:spacing w:before="120" w:after="120" w:line="280" w:lineRule="exact"/>
              <w:rPr>
                <w:b/>
                <w:sz w:val="22"/>
                <w:szCs w:val="22"/>
              </w:rPr>
            </w:pPr>
            <w:commentRangeStart w:id="427"/>
            <w:del w:id="428" w:author="Pedro Verdelho" w:date="2018-10-31T13:22:00Z">
              <w:r w:rsidDel="006A3059">
                <w:rPr>
                  <w:b/>
                  <w:sz w:val="22"/>
                </w:rPr>
                <w:delText xml:space="preserve">Orientación </w:delText>
              </w:r>
            </w:del>
            <w:proofErr w:type="spellStart"/>
            <w:ins w:id="429" w:author="Pedro Verdelho" w:date="2018-10-31T13:22:00Z">
              <w:r w:rsidR="006A3059">
                <w:rPr>
                  <w:b/>
                  <w:sz w:val="22"/>
                </w:rPr>
                <w:t>Guia</w:t>
              </w:r>
              <w:proofErr w:type="spellEnd"/>
              <w:r w:rsidR="006A3059">
                <w:rPr>
                  <w:b/>
                  <w:sz w:val="22"/>
                </w:rPr>
                <w:t xml:space="preserve"> </w:t>
              </w:r>
            </w:ins>
            <w:commentRangeEnd w:id="427"/>
            <w:r w:rsidR="00B702A9">
              <w:rPr>
                <w:rStyle w:val="CommentReference"/>
                <w:rFonts w:ascii="Calibri" w:eastAsia="Calibri" w:hAnsi="Calibri"/>
              </w:rPr>
              <w:commentReference w:id="427"/>
            </w:r>
            <w:r>
              <w:rPr>
                <w:b/>
                <w:sz w:val="22"/>
              </w:rPr>
              <w:t xml:space="preserve">del </w:t>
            </w:r>
            <w:ins w:id="430" w:author="Pedro Verdelho" w:date="2018-10-31T13:22:00Z">
              <w:r w:rsidR="006A3059">
                <w:rPr>
                  <w:b/>
                  <w:sz w:val="22"/>
                </w:rPr>
                <w:t>capacitador</w:t>
              </w:r>
            </w:ins>
            <w:del w:id="431" w:author="Pedro Verdelho" w:date="2018-10-31T13:22:00Z">
              <w:r w:rsidR="005203A2" w:rsidDel="006A3059">
                <w:rPr>
                  <w:b/>
                  <w:sz w:val="22"/>
                </w:rPr>
                <w:delText>formador</w:delText>
              </w:r>
            </w:del>
            <w:ins w:id="432" w:author="Pedro Verdelho" w:date="2018-10-31T13:23:00Z">
              <w:del w:id="433" w:author="Uwe Rasmussen (Attorney at law)" w:date="2019-01-25T00:12:00Z">
                <w:r w:rsidR="006A3059" w:rsidDel="00B702A9">
                  <w:rPr>
                    <w:b/>
                    <w:sz w:val="22"/>
                  </w:rPr>
                  <w:delText>capacitador</w:delText>
                </w:r>
              </w:del>
            </w:ins>
          </w:p>
          <w:p w14:paraId="13F65C50" w14:textId="27A05564" w:rsidR="00D27476" w:rsidRPr="00265936" w:rsidRDefault="00D27476" w:rsidP="00941C97">
            <w:pPr>
              <w:tabs>
                <w:tab w:val="left" w:pos="426"/>
                <w:tab w:val="left" w:pos="851"/>
              </w:tabs>
              <w:spacing w:after="120" w:line="280" w:lineRule="exact"/>
              <w:rPr>
                <w:szCs w:val="18"/>
              </w:rPr>
            </w:pPr>
            <w:r>
              <w:t>Esta es la sesión de apertura del curso.</w:t>
            </w:r>
            <w:r w:rsidR="00152638">
              <w:t xml:space="preserve"> </w:t>
            </w:r>
            <w:r>
              <w:t xml:space="preserve">Durante esta sesión, los </w:t>
            </w:r>
            <w:del w:id="434" w:author="Pedro Verdelho" w:date="2018-10-31T13:23:00Z">
              <w:r w:rsidDel="006A3059">
                <w:delText>formador</w:delText>
              </w:r>
            </w:del>
            <w:ins w:id="435" w:author="Pedro Verdelho" w:date="2018-10-31T13:23:00Z">
              <w:r w:rsidR="006A3059">
                <w:t>capacitador</w:t>
              </w:r>
            </w:ins>
            <w:r>
              <w:t>es serán presentados a los delegados.</w:t>
            </w:r>
            <w:r w:rsidR="00152638">
              <w:t xml:space="preserve"> </w:t>
            </w:r>
            <w:r>
              <w:t>Las metas y los objetivos del curso se explicarán junto con los métodos de enseñanza.</w:t>
            </w:r>
          </w:p>
          <w:p w14:paraId="6D40271A" w14:textId="4CF8ACC0" w:rsidR="00D27476" w:rsidRPr="00265936" w:rsidRDefault="00D27476" w:rsidP="00941C97">
            <w:pPr>
              <w:tabs>
                <w:tab w:val="left" w:pos="426"/>
                <w:tab w:val="left" w:pos="851"/>
              </w:tabs>
              <w:spacing w:after="120" w:line="280" w:lineRule="exact"/>
              <w:rPr>
                <w:szCs w:val="18"/>
              </w:rPr>
            </w:pPr>
            <w:r>
              <w:t xml:space="preserve">El </w:t>
            </w:r>
            <w:del w:id="436" w:author="Pedro Verdelho" w:date="2018-10-31T13:23:00Z">
              <w:r w:rsidDel="006A3059">
                <w:delText>formador</w:delText>
              </w:r>
            </w:del>
            <w:ins w:id="437" w:author="Pedro Verdelho" w:date="2018-10-31T13:23:00Z">
              <w:r w:rsidR="006A3059">
                <w:t>capacitador</w:t>
              </w:r>
            </w:ins>
            <w:r>
              <w:t xml:space="preserve"> puede elegir hacer una presentación para romper el hielo a fin de alentar a los delegados a involucrarse en el curso y entre ellos en una etapa temprana.</w:t>
            </w:r>
          </w:p>
          <w:p w14:paraId="5128F992" w14:textId="7B083044" w:rsidR="00D27476" w:rsidRPr="00265936" w:rsidRDefault="00D27476" w:rsidP="00941C97">
            <w:pPr>
              <w:tabs>
                <w:tab w:val="left" w:pos="426"/>
                <w:tab w:val="left" w:pos="851"/>
              </w:tabs>
              <w:spacing w:after="120" w:line="280" w:lineRule="exact"/>
              <w:rPr>
                <w:szCs w:val="18"/>
              </w:rPr>
            </w:pPr>
            <w:r>
              <w:t>Se ha preparado una presentación de PowerPoint para esta sesión.</w:t>
            </w:r>
            <w:r w:rsidR="00152638">
              <w:t xml:space="preserve"> </w:t>
            </w:r>
            <w:r>
              <w:t>Esta es una presentación genérica y no considera los asuntos nacionales que pueden necesitar ser tratados cuando este curso se trata a nivel nacional.</w:t>
            </w:r>
            <w:r w:rsidR="00152638">
              <w:t xml:space="preserve"> </w:t>
            </w:r>
            <w:r>
              <w:t xml:space="preserve">El </w:t>
            </w:r>
            <w:del w:id="438" w:author="Pedro Verdelho" w:date="2018-10-31T13:23:00Z">
              <w:r w:rsidDel="006A3059">
                <w:delText>formador</w:delText>
              </w:r>
            </w:del>
            <w:ins w:id="439" w:author="Pedro Verdelho" w:date="2018-10-31T13:23:00Z">
              <w:r w:rsidR="006A3059">
                <w:t>capacitador</w:t>
              </w:r>
            </w:ins>
            <w:r>
              <w:t xml:space="preserve"> debe asegurarse de que la información en esta presentación sea relevante para la ubicación de la entrega.</w:t>
            </w:r>
          </w:p>
          <w:p w14:paraId="2BFB29E3" w14:textId="5823DB67" w:rsidR="00D27476" w:rsidRPr="00265936" w:rsidRDefault="00D27476" w:rsidP="00941C97">
            <w:pPr>
              <w:tabs>
                <w:tab w:val="left" w:pos="426"/>
                <w:tab w:val="left" w:pos="851"/>
              </w:tabs>
              <w:spacing w:after="120" w:line="280" w:lineRule="exact"/>
            </w:pPr>
            <w:r>
              <w:t xml:space="preserve">Esta sesión se ha reducido del curso original, eliminando el ejercicio de romper el hielo para presentarles a los delegados entre ellos y a los </w:t>
            </w:r>
            <w:del w:id="440" w:author="Pedro Verdelho" w:date="2018-10-31T13:23:00Z">
              <w:r w:rsidDel="006A3059">
                <w:delText>formador</w:delText>
              </w:r>
            </w:del>
            <w:ins w:id="441" w:author="Pedro Verdelho" w:date="2018-10-31T13:23:00Z">
              <w:r w:rsidR="006A3059">
                <w:t>capacitador</w:t>
              </w:r>
            </w:ins>
            <w:r>
              <w:t>es.</w:t>
            </w:r>
            <w:r w:rsidR="00152638">
              <w:t xml:space="preserve"> </w:t>
            </w:r>
            <w:r>
              <w:t xml:space="preserve">El </w:t>
            </w:r>
            <w:del w:id="442" w:author="Pedro Verdelho" w:date="2018-10-31T13:23:00Z">
              <w:r w:rsidDel="006A3059">
                <w:delText>formador</w:delText>
              </w:r>
            </w:del>
            <w:ins w:id="443" w:author="Pedro Verdelho" w:date="2018-10-31T13:23:00Z">
              <w:r w:rsidR="006A3059">
                <w:t>capacitador</w:t>
              </w:r>
            </w:ins>
            <w:r>
              <w:t xml:space="preserve"> debe considerar la mejor manera de garantizar que los delegados participen desde el principio y que no haya barreras para el aprendizaje.</w:t>
            </w:r>
          </w:p>
        </w:tc>
      </w:tr>
    </w:tbl>
    <w:p w14:paraId="60572802" w14:textId="77777777" w:rsidR="00C60669" w:rsidRPr="00265936" w:rsidRDefault="00C60669">
      <w:pPr>
        <w:jc w:val="left"/>
      </w:pPr>
      <w:r>
        <w:lastRenderedPageBreak/>
        <w:br w:type="page"/>
      </w:r>
    </w:p>
    <w:tbl>
      <w:tblPr>
        <w:tblStyle w:val="TableGrid"/>
        <w:tblW w:w="8897" w:type="dxa"/>
        <w:tblLook w:val="04A0" w:firstRow="1" w:lastRow="0" w:firstColumn="1" w:lastColumn="0" w:noHBand="0" w:noVBand="1"/>
      </w:tblPr>
      <w:tblGrid>
        <w:gridCol w:w="1607"/>
        <w:gridCol w:w="7290"/>
      </w:tblGrid>
      <w:tr w:rsidR="00D27476" w:rsidRPr="00265936" w14:paraId="6A16E2C5" w14:textId="77777777" w:rsidTr="005203A2">
        <w:trPr>
          <w:trHeight w:val="701"/>
        </w:trPr>
        <w:tc>
          <w:tcPr>
            <w:tcW w:w="8897" w:type="dxa"/>
            <w:gridSpan w:val="2"/>
            <w:tcBorders>
              <w:bottom w:val="single" w:sz="4" w:space="0" w:color="auto"/>
            </w:tcBorders>
            <w:shd w:val="clear" w:color="auto" w:fill="DBE5F1" w:themeFill="accent1" w:themeFillTint="33"/>
            <w:vAlign w:val="center"/>
          </w:tcPr>
          <w:p w14:paraId="78442A47" w14:textId="039AAFCE" w:rsidR="00D27476" w:rsidRPr="00265936" w:rsidRDefault="00D27476" w:rsidP="00941C97">
            <w:pPr>
              <w:rPr>
                <w:b/>
                <w:sz w:val="28"/>
                <w:szCs w:val="28"/>
              </w:rPr>
            </w:pPr>
            <w:r>
              <w:rPr>
                <w:b/>
                <w:sz w:val="28"/>
              </w:rPr>
              <w:lastRenderedPageBreak/>
              <w:t>Contenido de la lección</w:t>
            </w:r>
          </w:p>
        </w:tc>
      </w:tr>
      <w:tr w:rsidR="00D27476" w:rsidRPr="00265936" w14:paraId="43AA78DD" w14:textId="77777777" w:rsidTr="005203A2">
        <w:trPr>
          <w:trHeight w:val="629"/>
        </w:trPr>
        <w:tc>
          <w:tcPr>
            <w:tcW w:w="1607" w:type="dxa"/>
            <w:shd w:val="clear" w:color="auto" w:fill="DBE5F1" w:themeFill="accent1" w:themeFillTint="33"/>
            <w:vAlign w:val="center"/>
          </w:tcPr>
          <w:p w14:paraId="0B069EE0" w14:textId="77777777" w:rsidR="00D27476" w:rsidRPr="00265936" w:rsidRDefault="00D27476" w:rsidP="00941C97">
            <w:pPr>
              <w:jc w:val="center"/>
              <w:rPr>
                <w:b/>
                <w:sz w:val="22"/>
                <w:szCs w:val="22"/>
              </w:rPr>
            </w:pPr>
            <w:r>
              <w:rPr>
                <w:b/>
                <w:sz w:val="22"/>
              </w:rPr>
              <w:t>Números de diapositiva</w:t>
            </w:r>
          </w:p>
        </w:tc>
        <w:tc>
          <w:tcPr>
            <w:tcW w:w="7290" w:type="dxa"/>
            <w:shd w:val="clear" w:color="auto" w:fill="DBE5F1" w:themeFill="accent1" w:themeFillTint="33"/>
            <w:vAlign w:val="center"/>
          </w:tcPr>
          <w:p w14:paraId="18099BCB" w14:textId="77777777" w:rsidR="00D27476" w:rsidRPr="00265936" w:rsidRDefault="00D27476" w:rsidP="00941C97">
            <w:pPr>
              <w:rPr>
                <w:b/>
                <w:sz w:val="22"/>
                <w:szCs w:val="22"/>
              </w:rPr>
            </w:pPr>
            <w:r>
              <w:rPr>
                <w:b/>
                <w:sz w:val="22"/>
              </w:rPr>
              <w:t>Contenido</w:t>
            </w:r>
          </w:p>
        </w:tc>
      </w:tr>
      <w:tr w:rsidR="00D27476" w:rsidRPr="00265936" w14:paraId="27ED6795" w14:textId="77777777" w:rsidTr="005203A2">
        <w:trPr>
          <w:trHeight w:val="1727"/>
        </w:trPr>
        <w:tc>
          <w:tcPr>
            <w:tcW w:w="1607" w:type="dxa"/>
            <w:vAlign w:val="center"/>
          </w:tcPr>
          <w:p w14:paraId="3B2F8E71" w14:textId="77777777" w:rsidR="00D27476" w:rsidRPr="00265936" w:rsidRDefault="00D27476" w:rsidP="00941C97">
            <w:pPr>
              <w:spacing w:before="120" w:after="120" w:line="280" w:lineRule="exact"/>
              <w:jc w:val="center"/>
              <w:rPr>
                <w:szCs w:val="18"/>
              </w:rPr>
            </w:pPr>
            <w:r>
              <w:t>2</w:t>
            </w:r>
          </w:p>
          <w:p w14:paraId="7DEB8003" w14:textId="2A7858BF" w:rsidR="00D27476" w:rsidRPr="00265936" w:rsidRDefault="00D27476" w:rsidP="00941C97">
            <w:pPr>
              <w:spacing w:before="120" w:after="120" w:line="280" w:lineRule="exact"/>
              <w:jc w:val="center"/>
              <w:rPr>
                <w:szCs w:val="18"/>
              </w:rPr>
            </w:pPr>
            <w:r>
              <w:t>Obligatorio</w:t>
            </w:r>
          </w:p>
        </w:tc>
        <w:tc>
          <w:tcPr>
            <w:tcW w:w="7290" w:type="dxa"/>
            <w:vAlign w:val="center"/>
          </w:tcPr>
          <w:p w14:paraId="4E9AE91A" w14:textId="3D619B9A" w:rsidR="00D27476" w:rsidRPr="00265936" w:rsidRDefault="00D27476" w:rsidP="00941C97">
            <w:pPr>
              <w:tabs>
                <w:tab w:val="left" w:pos="426"/>
                <w:tab w:val="left" w:pos="851"/>
              </w:tabs>
              <w:spacing w:after="120" w:line="280" w:lineRule="exact"/>
              <w:rPr>
                <w:szCs w:val="18"/>
              </w:rPr>
            </w:pPr>
            <w:r>
              <w:t>Los problemas de salud y seguridad se tratan en esta diapositiva.</w:t>
            </w:r>
            <w:r w:rsidR="00152638">
              <w:t xml:space="preserve"> </w:t>
            </w:r>
            <w:r>
              <w:t xml:space="preserve">Estos serán diferentes dependiendo de la ubicación de la entrega. Es responsabilidad del </w:t>
            </w:r>
            <w:del w:id="444" w:author="Pedro Verdelho" w:date="2018-10-31T13:23:00Z">
              <w:r w:rsidDel="006A3059">
                <w:delText>formador</w:delText>
              </w:r>
            </w:del>
            <w:ins w:id="445" w:author="Pedro Verdelho" w:date="2018-10-31T13:23:00Z">
              <w:r w:rsidR="006A3059">
                <w:t>capacitador</w:t>
              </w:r>
            </w:ins>
            <w:r>
              <w:t xml:space="preserve"> asegurarse de que tengan la información correcta para impartir a los delegados.</w:t>
            </w:r>
            <w:r w:rsidR="00152638">
              <w:t xml:space="preserve"> </w:t>
            </w:r>
            <w:r>
              <w:t xml:space="preserve">Es importante que los </w:t>
            </w:r>
            <w:del w:id="446" w:author="Pedro Verdelho" w:date="2018-10-31T13:23:00Z">
              <w:r w:rsidDel="006A3059">
                <w:delText>formador</w:delText>
              </w:r>
            </w:del>
            <w:ins w:id="447" w:author="Pedro Verdelho" w:date="2018-10-31T13:23:00Z">
              <w:r w:rsidR="006A3059">
                <w:t>capacitador</w:t>
              </w:r>
            </w:ins>
            <w:r>
              <w:t xml:space="preserve">es sean presentados a los delegados durante esta sesión, </w:t>
            </w:r>
            <w:proofErr w:type="spellStart"/>
            <w:r>
              <w:t>po</w:t>
            </w:r>
            <w:ins w:id="448" w:author="Pedro Verdelho" w:date="2018-10-30T13:45:00Z">
              <w:r w:rsidR="00B94966">
                <w:t>ra</w:t>
              </w:r>
            </w:ins>
            <w:proofErr w:type="spellEnd"/>
            <w:del w:id="449" w:author="Pedro Verdelho" w:date="2018-10-30T13:45:00Z">
              <w:r w:rsidDel="00B94966">
                <w:delText>r</w:delText>
              </w:r>
            </w:del>
            <w:r>
              <w:t xml:space="preserve"> </w:t>
            </w:r>
            <w:del w:id="450" w:author="Pedro Verdelho" w:date="2018-10-30T13:45:00Z">
              <w:r w:rsidDel="00B94966">
                <w:delText xml:space="preserve">lo </w:delText>
              </w:r>
            </w:del>
            <w:r>
              <w:t>que exist</w:t>
            </w:r>
            <w:ins w:id="451" w:author="Pedro Verdelho" w:date="2018-10-30T13:45:00Z">
              <w:r w:rsidR="00B94966">
                <w:t>a</w:t>
              </w:r>
            </w:ins>
            <w:del w:id="452" w:author="Pedro Verdelho" w:date="2018-10-30T13:45:00Z">
              <w:r w:rsidDel="00B94966">
                <w:delText>e</w:delText>
              </w:r>
            </w:del>
            <w:r>
              <w:t xml:space="preserve"> una comprensión de sus antecedentes, conocimientos y función en el curso.</w:t>
            </w:r>
          </w:p>
        </w:tc>
      </w:tr>
      <w:tr w:rsidR="00D27476" w:rsidRPr="00265936" w14:paraId="397201F3" w14:textId="77777777" w:rsidTr="005203A2">
        <w:trPr>
          <w:trHeight w:val="2402"/>
        </w:trPr>
        <w:tc>
          <w:tcPr>
            <w:tcW w:w="1607" w:type="dxa"/>
            <w:vAlign w:val="center"/>
          </w:tcPr>
          <w:p w14:paraId="79F376DA" w14:textId="77777777" w:rsidR="00D27476" w:rsidRPr="00265936" w:rsidRDefault="00D27476" w:rsidP="00941C97">
            <w:pPr>
              <w:jc w:val="center"/>
              <w:rPr>
                <w:szCs w:val="18"/>
              </w:rPr>
            </w:pPr>
            <w:r>
              <w:t>3</w:t>
            </w:r>
          </w:p>
          <w:p w14:paraId="59AB9080" w14:textId="0C23856E" w:rsidR="00D27476" w:rsidRPr="00265936" w:rsidRDefault="00D27476" w:rsidP="00941C97">
            <w:pPr>
              <w:jc w:val="center"/>
              <w:rPr>
                <w:szCs w:val="18"/>
              </w:rPr>
            </w:pPr>
            <w:r>
              <w:t>Obligatorio</w:t>
            </w:r>
          </w:p>
        </w:tc>
        <w:tc>
          <w:tcPr>
            <w:tcW w:w="7290" w:type="dxa"/>
            <w:vAlign w:val="center"/>
          </w:tcPr>
          <w:p w14:paraId="25D36262" w14:textId="58976845" w:rsidR="00D27476" w:rsidRPr="00265936" w:rsidRDefault="00D27476" w:rsidP="00941C97">
            <w:pPr>
              <w:tabs>
                <w:tab w:val="left" w:pos="426"/>
                <w:tab w:val="left" w:pos="851"/>
              </w:tabs>
              <w:spacing w:line="280" w:lineRule="exact"/>
              <w:rPr>
                <w:szCs w:val="18"/>
              </w:rPr>
            </w:pPr>
            <w:r>
              <w:t xml:space="preserve">El fondo del curso se proporciona a los delegados. Este curso se ha creado con el fin de preparar a los </w:t>
            </w:r>
            <w:del w:id="453" w:author="Pedro Verdelho" w:date="2018-10-31T13:23:00Z">
              <w:r w:rsidDel="006A3059">
                <w:delText>formador</w:delText>
              </w:r>
            </w:del>
            <w:ins w:id="454" w:author="Pedro Verdelho" w:date="2018-10-31T13:23:00Z">
              <w:r w:rsidR="006A3059">
                <w:t>capacitador</w:t>
              </w:r>
            </w:ins>
            <w:r>
              <w:t>es sobre ciberdelincuencia para impartir el curso para jueces y fiscales. Es una combinación de dos cursos anteriores de COE para reunir los elementos sustantivos de la ciberdelincuencia y la</w:t>
            </w:r>
            <w:del w:id="455" w:author="Pedro Verdelho" w:date="2018-10-30T13:45:00Z">
              <w:r w:rsidDel="008B0474">
                <w:delText>s</w:delText>
              </w:r>
            </w:del>
            <w:r>
              <w:t xml:space="preserve"> prueba</w:t>
            </w:r>
            <w:del w:id="456" w:author="Pedro Verdelho" w:date="2018-10-30T13:46:00Z">
              <w:r w:rsidDel="008B0474">
                <w:delText>s</w:delText>
              </w:r>
            </w:del>
            <w:r>
              <w:t xml:space="preserve"> electrónica</w:t>
            </w:r>
            <w:del w:id="457" w:author="Pedro Verdelho" w:date="2018-10-30T13:46:00Z">
              <w:r w:rsidDel="008B0474">
                <w:delText>s</w:delText>
              </w:r>
            </w:del>
            <w:r>
              <w:t xml:space="preserve"> y las habilidades interpersonales, necesarios para que los </w:t>
            </w:r>
            <w:del w:id="458" w:author="Pedro Verdelho" w:date="2018-10-31T13:23:00Z">
              <w:r w:rsidDel="006A3059">
                <w:delText>formador</w:delText>
              </w:r>
            </w:del>
            <w:ins w:id="459" w:author="Pedro Verdelho" w:date="2018-10-31T13:23:00Z">
              <w:r w:rsidR="006A3059">
                <w:t>capacitador</w:t>
              </w:r>
            </w:ins>
            <w:r>
              <w:t xml:space="preserve">es puedan impartir el curso en su propio país. En este último contexto, proporciona una visión general y se recomienda que aquellos que continuarán como </w:t>
            </w:r>
            <w:del w:id="460" w:author="Pedro Verdelho" w:date="2018-10-31T13:23:00Z">
              <w:r w:rsidDel="006A3059">
                <w:delText>formador</w:delText>
              </w:r>
            </w:del>
            <w:ins w:id="461" w:author="Pedro Verdelho" w:date="2018-10-31T13:23:00Z">
              <w:r w:rsidR="006A3059">
                <w:t>capacitador</w:t>
              </w:r>
            </w:ins>
            <w:r>
              <w:t>es, busquen un curso de formación adecuado de duración completa.</w:t>
            </w:r>
          </w:p>
        </w:tc>
      </w:tr>
      <w:tr w:rsidR="00D27476" w:rsidRPr="00265936" w14:paraId="60FB2A2B" w14:textId="77777777" w:rsidTr="005203A2">
        <w:trPr>
          <w:trHeight w:val="1196"/>
        </w:trPr>
        <w:tc>
          <w:tcPr>
            <w:tcW w:w="1607" w:type="dxa"/>
            <w:vAlign w:val="center"/>
          </w:tcPr>
          <w:p w14:paraId="49C286BB" w14:textId="77777777" w:rsidR="00D27476" w:rsidRPr="00265936" w:rsidRDefault="00D27476" w:rsidP="00941C97">
            <w:pPr>
              <w:jc w:val="center"/>
              <w:rPr>
                <w:szCs w:val="18"/>
              </w:rPr>
            </w:pPr>
            <w:r>
              <w:t>4</w:t>
            </w:r>
          </w:p>
          <w:p w14:paraId="65C19188" w14:textId="46B78F7F" w:rsidR="00D27476" w:rsidRPr="00265936" w:rsidRDefault="00D27476" w:rsidP="00941C97">
            <w:pPr>
              <w:jc w:val="center"/>
              <w:rPr>
                <w:szCs w:val="18"/>
              </w:rPr>
            </w:pPr>
            <w:r>
              <w:t>Obligatorio</w:t>
            </w:r>
          </w:p>
        </w:tc>
        <w:tc>
          <w:tcPr>
            <w:tcW w:w="7290" w:type="dxa"/>
            <w:vAlign w:val="center"/>
          </w:tcPr>
          <w:p w14:paraId="4DF8E878" w14:textId="56EB19D5" w:rsidR="00D27476" w:rsidRPr="00265936" w:rsidRDefault="00D27476" w:rsidP="00941C97">
            <w:pPr>
              <w:spacing w:before="120" w:after="120" w:line="280" w:lineRule="exact"/>
              <w:rPr>
                <w:color w:val="00B050"/>
                <w:szCs w:val="18"/>
              </w:rPr>
            </w:pPr>
            <w:r>
              <w:rPr>
                <w:color w:val="000000" w:themeColor="text1"/>
              </w:rPr>
              <w:t>Los objetivos de la sesión se establecen en esta diapositiva.</w:t>
            </w:r>
            <w:r w:rsidR="00152638">
              <w:rPr>
                <w:color w:val="000000" w:themeColor="text1"/>
              </w:rPr>
              <w:t xml:space="preserve"> </w:t>
            </w:r>
            <w:r>
              <w:rPr>
                <w:color w:val="000000" w:themeColor="text1"/>
              </w:rPr>
              <w:t xml:space="preserve">Como esta es la primera lección, el </w:t>
            </w:r>
            <w:del w:id="462" w:author="Pedro Verdelho" w:date="2018-10-31T13:23:00Z">
              <w:r w:rsidDel="006A3059">
                <w:rPr>
                  <w:color w:val="000000" w:themeColor="text1"/>
                </w:rPr>
                <w:delText>formador</w:delText>
              </w:r>
            </w:del>
            <w:ins w:id="463" w:author="Pedro Verdelho" w:date="2018-10-31T13:23:00Z">
              <w:r w:rsidR="006A3059">
                <w:rPr>
                  <w:color w:val="000000" w:themeColor="text1"/>
                </w:rPr>
                <w:t>capacitador</w:t>
              </w:r>
            </w:ins>
            <w:r>
              <w:rPr>
                <w:color w:val="000000" w:themeColor="text1"/>
              </w:rPr>
              <w:t xml:space="preserve"> debe explicar la importancia de los objetivos y su propósito. En particular, deberían explicar que son un método para que los delegados y </w:t>
            </w:r>
            <w:del w:id="464" w:author="Pedro Verdelho" w:date="2018-10-31T13:23:00Z">
              <w:r w:rsidDel="006A3059">
                <w:rPr>
                  <w:color w:val="000000" w:themeColor="text1"/>
                </w:rPr>
                <w:delText>formador</w:delText>
              </w:r>
            </w:del>
            <w:ins w:id="465" w:author="Pedro Verdelho" w:date="2018-10-31T13:23:00Z">
              <w:r w:rsidR="006A3059">
                <w:rPr>
                  <w:color w:val="000000" w:themeColor="text1"/>
                </w:rPr>
                <w:t>capacitador</w:t>
              </w:r>
            </w:ins>
            <w:r>
              <w:rPr>
                <w:color w:val="000000" w:themeColor="text1"/>
              </w:rPr>
              <w:t>es evalúen si el contenido entregado cumple los objetivos.</w:t>
            </w:r>
          </w:p>
        </w:tc>
      </w:tr>
      <w:tr w:rsidR="00D27476" w:rsidRPr="00265936" w14:paraId="113DC93E" w14:textId="77777777" w:rsidTr="005203A2">
        <w:trPr>
          <w:trHeight w:val="962"/>
        </w:trPr>
        <w:tc>
          <w:tcPr>
            <w:tcW w:w="1607" w:type="dxa"/>
            <w:vAlign w:val="center"/>
          </w:tcPr>
          <w:p w14:paraId="0B08D3A1" w14:textId="77777777" w:rsidR="00D27476" w:rsidRPr="00265936" w:rsidRDefault="00D27476" w:rsidP="00941C97">
            <w:pPr>
              <w:jc w:val="center"/>
              <w:rPr>
                <w:color w:val="000000" w:themeColor="text1"/>
                <w:szCs w:val="18"/>
              </w:rPr>
            </w:pPr>
            <w:r>
              <w:rPr>
                <w:color w:val="000000" w:themeColor="text1"/>
              </w:rPr>
              <w:t>5</w:t>
            </w:r>
          </w:p>
          <w:p w14:paraId="1E8DA703" w14:textId="6CAB8ED1" w:rsidR="00D27476" w:rsidRPr="00265936" w:rsidRDefault="00D27476" w:rsidP="00941C97">
            <w:pPr>
              <w:jc w:val="center"/>
              <w:rPr>
                <w:color w:val="000000" w:themeColor="text1"/>
                <w:szCs w:val="18"/>
              </w:rPr>
            </w:pPr>
            <w:r>
              <w:t>Obligatorio</w:t>
            </w:r>
          </w:p>
        </w:tc>
        <w:tc>
          <w:tcPr>
            <w:tcW w:w="7290" w:type="dxa"/>
            <w:vAlign w:val="center"/>
          </w:tcPr>
          <w:p w14:paraId="3B4CED71" w14:textId="77777777" w:rsidR="00D27476" w:rsidRPr="00265936" w:rsidRDefault="00D27476" w:rsidP="00941C97">
            <w:pPr>
              <w:spacing w:before="120" w:after="120" w:line="280" w:lineRule="exact"/>
              <w:rPr>
                <w:color w:val="000000" w:themeColor="text1"/>
                <w:szCs w:val="18"/>
              </w:rPr>
            </w:pPr>
            <w:r>
              <w:rPr>
                <w:color w:val="000000" w:themeColor="text1"/>
              </w:rPr>
              <w:t>Se debe dar una explicación breve como se detalla en la diapositiva para que los delegados entiendan la necesidad de que aprendan, lo que para algunos puede ser áreas temáticas incómodas.</w:t>
            </w:r>
          </w:p>
        </w:tc>
      </w:tr>
      <w:tr w:rsidR="00D27476" w:rsidRPr="00265936" w14:paraId="26B5B258" w14:textId="77777777" w:rsidTr="005203A2">
        <w:trPr>
          <w:trHeight w:val="1169"/>
        </w:trPr>
        <w:tc>
          <w:tcPr>
            <w:tcW w:w="1607" w:type="dxa"/>
            <w:vAlign w:val="center"/>
          </w:tcPr>
          <w:p w14:paraId="0C92E522" w14:textId="77777777" w:rsidR="00D27476" w:rsidRPr="00265936" w:rsidRDefault="00D27476" w:rsidP="00941C97">
            <w:pPr>
              <w:jc w:val="center"/>
              <w:rPr>
                <w:color w:val="000000" w:themeColor="text1"/>
                <w:szCs w:val="18"/>
              </w:rPr>
            </w:pPr>
            <w:r>
              <w:rPr>
                <w:color w:val="000000" w:themeColor="text1"/>
              </w:rPr>
              <w:t>6 a 7</w:t>
            </w:r>
          </w:p>
          <w:p w14:paraId="0A5E040D" w14:textId="6B06B7E1" w:rsidR="00D27476" w:rsidRPr="00265936" w:rsidRDefault="00D27476" w:rsidP="00941C97">
            <w:pPr>
              <w:jc w:val="center"/>
              <w:rPr>
                <w:color w:val="000000" w:themeColor="text1"/>
                <w:szCs w:val="18"/>
              </w:rPr>
            </w:pPr>
            <w:r>
              <w:t>Obligatorio</w:t>
            </w:r>
          </w:p>
        </w:tc>
        <w:tc>
          <w:tcPr>
            <w:tcW w:w="7290" w:type="dxa"/>
            <w:vAlign w:val="center"/>
          </w:tcPr>
          <w:p w14:paraId="53CE26DC" w14:textId="7C1EE957" w:rsidR="00D27476" w:rsidRPr="00265936" w:rsidRDefault="00D27476" w:rsidP="00941C97">
            <w:pPr>
              <w:tabs>
                <w:tab w:val="left" w:pos="426"/>
                <w:tab w:val="left" w:pos="851"/>
              </w:tabs>
              <w:spacing w:line="280" w:lineRule="exact"/>
              <w:rPr>
                <w:color w:val="000000" w:themeColor="text1"/>
                <w:szCs w:val="18"/>
              </w:rPr>
            </w:pPr>
            <w:r>
              <w:t>Es importante que se explique el objetivo general del curso a los delegados desde el principio.</w:t>
            </w:r>
            <w:r w:rsidR="00152638">
              <w:t xml:space="preserve"> </w:t>
            </w:r>
            <w:r>
              <w:t>Esto les permitirá apreciar la razón general por la que están allí. Hay dos aspectos diferentes de este curso, que deberían explicarse</w:t>
            </w:r>
          </w:p>
        </w:tc>
      </w:tr>
      <w:tr w:rsidR="00D27476" w:rsidRPr="00265936" w14:paraId="003064B3" w14:textId="77777777" w:rsidTr="005203A2">
        <w:trPr>
          <w:trHeight w:val="1799"/>
        </w:trPr>
        <w:tc>
          <w:tcPr>
            <w:tcW w:w="1607" w:type="dxa"/>
            <w:vAlign w:val="center"/>
          </w:tcPr>
          <w:p w14:paraId="7BC91172" w14:textId="77777777" w:rsidR="00D27476" w:rsidRPr="00265936" w:rsidRDefault="00D27476" w:rsidP="00941C97">
            <w:pPr>
              <w:jc w:val="center"/>
              <w:rPr>
                <w:color w:val="000000" w:themeColor="text1"/>
                <w:szCs w:val="18"/>
              </w:rPr>
            </w:pPr>
            <w:r>
              <w:rPr>
                <w:color w:val="000000" w:themeColor="text1"/>
              </w:rPr>
              <w:t>8</w:t>
            </w:r>
          </w:p>
          <w:p w14:paraId="2387AD71" w14:textId="6BAF3307" w:rsidR="00D27476" w:rsidRPr="00265936" w:rsidRDefault="00D27476" w:rsidP="00941C97">
            <w:pPr>
              <w:jc w:val="center"/>
              <w:rPr>
                <w:color w:val="000000" w:themeColor="text1"/>
                <w:szCs w:val="18"/>
              </w:rPr>
            </w:pPr>
            <w:r>
              <w:t>Obligatorio</w:t>
            </w:r>
          </w:p>
        </w:tc>
        <w:tc>
          <w:tcPr>
            <w:tcW w:w="7290" w:type="dxa"/>
            <w:vAlign w:val="center"/>
          </w:tcPr>
          <w:p w14:paraId="271588DE" w14:textId="222831A9" w:rsidR="00D27476" w:rsidRPr="00265936" w:rsidRDefault="00D27476" w:rsidP="00941C97">
            <w:pPr>
              <w:tabs>
                <w:tab w:val="left" w:pos="426"/>
                <w:tab w:val="left" w:pos="851"/>
              </w:tabs>
              <w:spacing w:line="280" w:lineRule="exact"/>
              <w:rPr>
                <w:szCs w:val="18"/>
              </w:rPr>
            </w:pPr>
            <w:r>
              <w:t>El horario del curso debe ser explicado a los estudiantes en esta etapa.</w:t>
            </w:r>
            <w:r w:rsidR="00152638">
              <w:t xml:space="preserve"> </w:t>
            </w:r>
            <w:r>
              <w:t>Esto debe incluir los horarios del curso, el almuerzo y otros descansos y una breve descripción de cada sesión.</w:t>
            </w:r>
            <w:r w:rsidR="00152638">
              <w:t xml:space="preserve"> </w:t>
            </w:r>
            <w:r>
              <w:t xml:space="preserve">La inclusión o exclusión de cualquier </w:t>
            </w:r>
            <w:del w:id="466" w:author="Pedro Verdelho" w:date="2018-10-30T13:47:00Z">
              <w:r w:rsidDel="008B0474">
                <w:delText>evaluación</w:delText>
              </w:r>
            </w:del>
            <w:ins w:id="467" w:author="Pedro Verdelho" w:date="2018-10-30T13:47:00Z">
              <w:r w:rsidR="008B0474">
                <w:t>valoración</w:t>
              </w:r>
            </w:ins>
            <w:r>
              <w:t xml:space="preserve"> debe tratarse en esta etapa.</w:t>
            </w:r>
            <w:r w:rsidR="00152638">
              <w:t xml:space="preserve"> </w:t>
            </w:r>
            <w:r>
              <w:t xml:space="preserve">Si hay una </w:t>
            </w:r>
            <w:del w:id="468" w:author="Pedro Verdelho" w:date="2018-10-30T13:47:00Z">
              <w:r w:rsidDel="008B0474">
                <w:delText>evaluación</w:delText>
              </w:r>
            </w:del>
            <w:ins w:id="469" w:author="Pedro Verdelho" w:date="2018-10-30T13:47:00Z">
              <w:r w:rsidR="008B0474">
                <w:t>valoración</w:t>
              </w:r>
            </w:ins>
            <w:r>
              <w:t>, esto debe explicarse en detalle, incluidas las expectativas de los estudiantes en términos de estudio.</w:t>
            </w:r>
          </w:p>
        </w:tc>
      </w:tr>
      <w:tr w:rsidR="00D27476" w:rsidRPr="00265936" w14:paraId="25C746FB" w14:textId="77777777" w:rsidTr="005203A2">
        <w:trPr>
          <w:trHeight w:val="1268"/>
        </w:trPr>
        <w:tc>
          <w:tcPr>
            <w:tcW w:w="1607" w:type="dxa"/>
            <w:vAlign w:val="center"/>
          </w:tcPr>
          <w:p w14:paraId="3B45940C" w14:textId="77777777" w:rsidR="00D27476" w:rsidRPr="00265936" w:rsidRDefault="00D27476" w:rsidP="00941C97">
            <w:pPr>
              <w:jc w:val="center"/>
              <w:rPr>
                <w:color w:val="000000" w:themeColor="text1"/>
                <w:szCs w:val="18"/>
              </w:rPr>
            </w:pPr>
            <w:r>
              <w:rPr>
                <w:color w:val="000000" w:themeColor="text1"/>
              </w:rPr>
              <w:t>9</w:t>
            </w:r>
          </w:p>
          <w:p w14:paraId="5B93D568" w14:textId="774D579D" w:rsidR="00D27476" w:rsidRPr="00265936" w:rsidRDefault="00D27476" w:rsidP="00941C97">
            <w:pPr>
              <w:jc w:val="center"/>
              <w:rPr>
                <w:color w:val="000000" w:themeColor="text1"/>
                <w:szCs w:val="18"/>
              </w:rPr>
            </w:pPr>
            <w:r>
              <w:t>Obligatorio</w:t>
            </w:r>
          </w:p>
        </w:tc>
        <w:tc>
          <w:tcPr>
            <w:tcW w:w="7290" w:type="dxa"/>
            <w:vAlign w:val="center"/>
          </w:tcPr>
          <w:p w14:paraId="516EE154" w14:textId="144AF4F8" w:rsidR="00D27476" w:rsidRPr="00265936" w:rsidRDefault="00D27476" w:rsidP="00941C97">
            <w:pPr>
              <w:spacing w:before="120" w:after="120" w:line="280" w:lineRule="exact"/>
              <w:rPr>
                <w:color w:val="000000" w:themeColor="text1"/>
                <w:szCs w:val="18"/>
              </w:rPr>
            </w:pPr>
            <w:r>
              <w:t xml:space="preserve">El </w:t>
            </w:r>
            <w:del w:id="470" w:author="Pedro Verdelho" w:date="2018-10-31T13:23:00Z">
              <w:r w:rsidDel="006A3059">
                <w:delText>formador</w:delText>
              </w:r>
            </w:del>
            <w:ins w:id="471" w:author="Pedro Verdelho" w:date="2018-10-31T13:23:00Z">
              <w:r w:rsidR="006A3059">
                <w:t>capacitador</w:t>
              </w:r>
            </w:ins>
            <w:r>
              <w:t xml:space="preserve"> debe recapitular/evaluar el conocimiento sobre los siguientes puntos para asegurarse de que los estudiantes hayan apreciado los objetivos de aprendizaje de la sesión.</w:t>
            </w:r>
            <w:r w:rsidR="00152638">
              <w:t xml:space="preserve"> </w:t>
            </w:r>
            <w:r>
              <w:t>Se debe permitir tiempo para las preguntas en los momentos apropiados durante la sesión.</w:t>
            </w:r>
          </w:p>
        </w:tc>
      </w:tr>
      <w:tr w:rsidR="00D27476" w:rsidRPr="00265936" w14:paraId="3C745BB9" w14:textId="77777777" w:rsidTr="005203A2">
        <w:trPr>
          <w:trHeight w:val="512"/>
        </w:trPr>
        <w:tc>
          <w:tcPr>
            <w:tcW w:w="1607" w:type="dxa"/>
            <w:vAlign w:val="center"/>
          </w:tcPr>
          <w:p w14:paraId="6D271845" w14:textId="77777777" w:rsidR="00D27476" w:rsidRPr="00265936" w:rsidRDefault="00D27476" w:rsidP="00941C97">
            <w:pPr>
              <w:jc w:val="center"/>
              <w:rPr>
                <w:color w:val="000000" w:themeColor="text1"/>
                <w:szCs w:val="18"/>
              </w:rPr>
            </w:pPr>
            <w:r>
              <w:rPr>
                <w:color w:val="000000" w:themeColor="text1"/>
              </w:rPr>
              <w:t>10</w:t>
            </w:r>
          </w:p>
          <w:p w14:paraId="68FAE180" w14:textId="0FDB012F" w:rsidR="00D27476" w:rsidRPr="00265936" w:rsidRDefault="00D27476" w:rsidP="00941C97">
            <w:pPr>
              <w:jc w:val="center"/>
              <w:rPr>
                <w:color w:val="000000" w:themeColor="text1"/>
                <w:szCs w:val="18"/>
              </w:rPr>
            </w:pPr>
            <w:r>
              <w:t>Obligatorio</w:t>
            </w:r>
          </w:p>
        </w:tc>
        <w:tc>
          <w:tcPr>
            <w:tcW w:w="7290" w:type="dxa"/>
          </w:tcPr>
          <w:p w14:paraId="7BA9CEED" w14:textId="1AA499D9" w:rsidR="00D27476" w:rsidRPr="00265936" w:rsidRDefault="00D27476" w:rsidP="00941C97">
            <w:pPr>
              <w:spacing w:before="120" w:after="120" w:line="280" w:lineRule="exact"/>
              <w:rPr>
                <w:color w:val="000000" w:themeColor="text1"/>
                <w:szCs w:val="18"/>
              </w:rPr>
            </w:pPr>
            <w:r>
              <w:t xml:space="preserve">El </w:t>
            </w:r>
            <w:del w:id="472" w:author="Pedro Verdelho" w:date="2018-10-31T13:23:00Z">
              <w:r w:rsidDel="006A3059">
                <w:delText>formador</w:delText>
              </w:r>
            </w:del>
            <w:ins w:id="473" w:author="Pedro Verdelho" w:date="2018-10-31T13:23:00Z">
              <w:r w:rsidR="006A3059">
                <w:t>capacitador</w:t>
              </w:r>
            </w:ins>
            <w:r>
              <w:t xml:space="preserve"> debe darles a los participantes la oportunidad de hacer cualquier pregunta que puedan tener en relación con los temas tratados hasta </w:t>
            </w:r>
            <w:r>
              <w:lastRenderedPageBreak/>
              <w:t>el momento y cualquier problema que puedan tener con el curso o con los arreglos logísticos.</w:t>
            </w:r>
          </w:p>
        </w:tc>
      </w:tr>
    </w:tbl>
    <w:p w14:paraId="3963CCC0" w14:textId="36D9C5E4" w:rsidR="00C60669" w:rsidRPr="00265936" w:rsidRDefault="00C60669">
      <w:pPr>
        <w:jc w:val="left"/>
      </w:pPr>
    </w:p>
    <w:tbl>
      <w:tblPr>
        <w:tblStyle w:val="TableGrid"/>
        <w:tblW w:w="8897" w:type="dxa"/>
        <w:tblLook w:val="04A0" w:firstRow="1" w:lastRow="0" w:firstColumn="1" w:lastColumn="0" w:noHBand="0" w:noVBand="1"/>
      </w:tblPr>
      <w:tblGrid>
        <w:gridCol w:w="8897"/>
      </w:tblGrid>
      <w:tr w:rsidR="00D27476" w:rsidRPr="00265936" w14:paraId="0FACEEBE" w14:textId="77777777" w:rsidTr="005203A2">
        <w:trPr>
          <w:trHeight w:val="864"/>
        </w:trPr>
        <w:tc>
          <w:tcPr>
            <w:tcW w:w="8897" w:type="dxa"/>
            <w:vAlign w:val="center"/>
          </w:tcPr>
          <w:p w14:paraId="56EFAB56" w14:textId="0AA6BB15" w:rsidR="00D27476" w:rsidRPr="00265936" w:rsidRDefault="00D27476" w:rsidP="00941C97">
            <w:pPr>
              <w:spacing w:before="120" w:after="120" w:line="280" w:lineRule="exact"/>
              <w:rPr>
                <w:b/>
                <w:sz w:val="22"/>
                <w:szCs w:val="22"/>
              </w:rPr>
            </w:pPr>
            <w:r>
              <w:rPr>
                <w:b/>
                <w:sz w:val="22"/>
              </w:rPr>
              <w:t>Ejercicios prácticos</w:t>
            </w:r>
          </w:p>
          <w:p w14:paraId="438CE7FF" w14:textId="77777777" w:rsidR="00D27476" w:rsidRPr="00265936" w:rsidRDefault="00D27476" w:rsidP="00941C97">
            <w:pPr>
              <w:spacing w:before="120" w:after="120" w:line="280" w:lineRule="exact"/>
              <w:rPr>
                <w:szCs w:val="18"/>
              </w:rPr>
            </w:pPr>
            <w:r>
              <w:rPr>
                <w:color w:val="000000" w:themeColor="text1"/>
              </w:rPr>
              <w:t>No se prevén ejercicios prácticos en esta lección.</w:t>
            </w:r>
          </w:p>
        </w:tc>
      </w:tr>
      <w:tr w:rsidR="00D27476" w:rsidRPr="00265936" w14:paraId="15E63297" w14:textId="77777777" w:rsidTr="005203A2">
        <w:tc>
          <w:tcPr>
            <w:tcW w:w="8897" w:type="dxa"/>
            <w:vAlign w:val="center"/>
          </w:tcPr>
          <w:p w14:paraId="784F9EF9" w14:textId="072D9EC7" w:rsidR="00D27476" w:rsidRPr="00265936" w:rsidRDefault="00D27476" w:rsidP="00941C97">
            <w:pPr>
              <w:spacing w:before="120" w:after="120" w:line="280" w:lineRule="exact"/>
              <w:rPr>
                <w:b/>
                <w:sz w:val="22"/>
                <w:szCs w:val="22"/>
              </w:rPr>
            </w:pPr>
            <w:del w:id="474" w:author="Pedro Verdelho" w:date="2018-10-31T13:47:00Z">
              <w:r w:rsidDel="00CD31EC">
                <w:rPr>
                  <w:b/>
                  <w:sz w:val="22"/>
                </w:rPr>
                <w:delText>Evaluación/</w:delText>
              </w:r>
            </w:del>
            <w:ins w:id="475" w:author="Pedro Verdelho" w:date="2018-10-31T13:47:00Z">
              <w:r w:rsidR="00CD31EC">
                <w:rPr>
                  <w:b/>
                  <w:sz w:val="22"/>
                </w:rPr>
                <w:t>V</w:t>
              </w:r>
            </w:ins>
            <w:del w:id="476" w:author="Pedro Verdelho" w:date="2018-10-31T13:47:00Z">
              <w:r w:rsidDel="00CD31EC">
                <w:rPr>
                  <w:b/>
                  <w:sz w:val="22"/>
                </w:rPr>
                <w:delText>v</w:delText>
              </w:r>
            </w:del>
            <w:r>
              <w:rPr>
                <w:b/>
                <w:sz w:val="22"/>
              </w:rPr>
              <w:t>erificación de conocimientos</w:t>
            </w:r>
          </w:p>
          <w:p w14:paraId="2192C041" w14:textId="77777777" w:rsidR="00D27476" w:rsidRPr="00265936" w:rsidRDefault="00D27476" w:rsidP="00941C97">
            <w:pPr>
              <w:spacing w:before="120" w:after="120" w:line="280" w:lineRule="exact"/>
              <w:rPr>
                <w:szCs w:val="18"/>
              </w:rPr>
            </w:pPr>
            <w:r>
              <w:rPr>
                <w:color w:val="000000" w:themeColor="text1"/>
              </w:rPr>
              <w:t>No se prepara ninguna verificación o evaluación de conocimiento para esta sesión.</w:t>
            </w:r>
          </w:p>
        </w:tc>
      </w:tr>
    </w:tbl>
    <w:p w14:paraId="2A55891D" w14:textId="77777777" w:rsidR="00F554D0" w:rsidRPr="00265936" w:rsidRDefault="00F554D0" w:rsidP="00584C88">
      <w:pPr>
        <w:tabs>
          <w:tab w:val="left" w:pos="426"/>
          <w:tab w:val="left" w:pos="851"/>
        </w:tabs>
        <w:spacing w:after="120"/>
        <w:rPr>
          <w:rFonts w:eastAsia="Times New Roman" w:cs="Times New Roman"/>
        </w:rPr>
      </w:pPr>
    </w:p>
    <w:p w14:paraId="5AEB0940" w14:textId="5D4E3F13" w:rsidR="00B2181B" w:rsidRPr="00265936" w:rsidRDefault="00F554D0" w:rsidP="00B2181B">
      <w:pPr>
        <w:pStyle w:val="Heading2"/>
        <w:rPr>
          <w:rFonts w:eastAsia="Times New Roman" w:cs="Times New Roman"/>
          <w:sz w:val="22"/>
          <w:szCs w:val="22"/>
        </w:rPr>
      </w:pPr>
      <w:bookmarkStart w:id="477" w:name="_Toc486857175"/>
      <w:bookmarkStart w:id="478" w:name="_Toc524848196"/>
      <w:r>
        <w:rPr>
          <w:sz w:val="22"/>
        </w:rPr>
        <w:t xml:space="preserve">Lección 1.1.2 Introducción a la ciberdelincuencia: amenazas, tendencias y </w:t>
      </w:r>
      <w:del w:id="479" w:author="Pedro Verdelho" w:date="2019-01-21T10:55:00Z">
        <w:r w:rsidDel="00567418">
          <w:rPr>
            <w:sz w:val="22"/>
          </w:rPr>
          <w:delText>desafíos</w:delText>
        </w:r>
      </w:del>
      <w:bookmarkEnd w:id="477"/>
      <w:bookmarkEnd w:id="478"/>
      <w:ins w:id="480" w:author="Pedro Verdelho" w:date="2019-01-21T10:55:00Z">
        <w:r w:rsidR="00567418">
          <w:rPr>
            <w:sz w:val="22"/>
          </w:rPr>
          <w:t xml:space="preserve"> retos</w:t>
        </w:r>
      </w:ins>
    </w:p>
    <w:tbl>
      <w:tblPr>
        <w:tblStyle w:val="TableGrid"/>
        <w:tblW w:w="8897" w:type="dxa"/>
        <w:tblLook w:val="04A0" w:firstRow="1" w:lastRow="0" w:firstColumn="1" w:lastColumn="0" w:noHBand="0" w:noVBand="1"/>
      </w:tblPr>
      <w:tblGrid>
        <w:gridCol w:w="1609"/>
        <w:gridCol w:w="4350"/>
        <w:gridCol w:w="2938"/>
        <w:tblGridChange w:id="481">
          <w:tblGrid>
            <w:gridCol w:w="1609"/>
            <w:gridCol w:w="4350"/>
            <w:gridCol w:w="2938"/>
          </w:tblGrid>
        </w:tblGridChange>
      </w:tblGrid>
      <w:tr w:rsidR="00B2181B" w:rsidRPr="00265936" w14:paraId="3F897691" w14:textId="77777777" w:rsidTr="005203A2">
        <w:trPr>
          <w:trHeight w:val="872"/>
        </w:trPr>
        <w:tc>
          <w:tcPr>
            <w:tcW w:w="5959" w:type="dxa"/>
            <w:gridSpan w:val="2"/>
            <w:shd w:val="clear" w:color="auto" w:fill="C6D9F1" w:themeFill="text2" w:themeFillTint="33"/>
            <w:vAlign w:val="center"/>
          </w:tcPr>
          <w:p w14:paraId="18FE94A7" w14:textId="77777777" w:rsidR="00B2181B" w:rsidRPr="00265936" w:rsidRDefault="00B2181B" w:rsidP="00BD245E">
            <w:pPr>
              <w:rPr>
                <w:sz w:val="22"/>
                <w:szCs w:val="22"/>
              </w:rPr>
            </w:pPr>
            <w:r>
              <w:rPr>
                <w:sz w:val="22"/>
              </w:rPr>
              <w:t xml:space="preserve">Lección 1.1.2 (Introducción a la ciberdelincuencia </w:t>
            </w:r>
          </w:p>
          <w:p w14:paraId="05CEC77A" w14:textId="0D9EECA0" w:rsidR="00B2181B" w:rsidRPr="00265936" w:rsidRDefault="00B2181B" w:rsidP="00B2181B">
            <w:pPr>
              <w:ind w:left="1530"/>
              <w:rPr>
                <w:sz w:val="22"/>
                <w:szCs w:val="22"/>
              </w:rPr>
            </w:pPr>
            <w:r>
              <w:rPr>
                <w:sz w:val="22"/>
              </w:rPr>
              <w:t xml:space="preserve">- </w:t>
            </w:r>
            <w:ins w:id="482" w:author="Pedro Verdelho" w:date="2019-01-21T10:55:00Z">
              <w:r w:rsidR="006B4D7E">
                <w:rPr>
                  <w:sz w:val="22"/>
                </w:rPr>
                <w:t>a</w:t>
              </w:r>
            </w:ins>
            <w:del w:id="483" w:author="Pedro Verdelho" w:date="2019-01-21T10:55:00Z">
              <w:r w:rsidDel="006B4D7E">
                <w:rPr>
                  <w:sz w:val="22"/>
                </w:rPr>
                <w:delText>A</w:delText>
              </w:r>
            </w:del>
            <w:r>
              <w:rPr>
                <w:sz w:val="22"/>
              </w:rPr>
              <w:t>menazas, tendencias y desafíos</w:t>
            </w:r>
          </w:p>
        </w:tc>
        <w:tc>
          <w:tcPr>
            <w:tcW w:w="2938" w:type="dxa"/>
            <w:shd w:val="clear" w:color="auto" w:fill="C6D9F1" w:themeFill="text2" w:themeFillTint="33"/>
            <w:vAlign w:val="center"/>
          </w:tcPr>
          <w:p w14:paraId="68C74406" w14:textId="77777777" w:rsidR="00B2181B" w:rsidRPr="00265936" w:rsidRDefault="00B2181B" w:rsidP="00BD245E">
            <w:pPr>
              <w:rPr>
                <w:sz w:val="22"/>
                <w:szCs w:val="22"/>
              </w:rPr>
            </w:pPr>
            <w:r>
              <w:rPr>
                <w:sz w:val="22"/>
              </w:rPr>
              <w:t>Duración: 120 minutos</w:t>
            </w:r>
          </w:p>
        </w:tc>
      </w:tr>
      <w:tr w:rsidR="00B2181B" w:rsidRPr="00265936" w14:paraId="2B95BE33" w14:textId="77777777" w:rsidTr="005203A2">
        <w:trPr>
          <w:trHeight w:val="1025"/>
        </w:trPr>
        <w:tc>
          <w:tcPr>
            <w:tcW w:w="8897" w:type="dxa"/>
            <w:gridSpan w:val="3"/>
            <w:vAlign w:val="center"/>
          </w:tcPr>
          <w:p w14:paraId="17967118" w14:textId="77777777" w:rsidR="00B2181B" w:rsidRPr="00265936" w:rsidRDefault="00B2181B" w:rsidP="00BD245E">
            <w:pPr>
              <w:spacing w:before="120" w:after="120" w:line="280" w:lineRule="exact"/>
              <w:rPr>
                <w:b/>
                <w:sz w:val="22"/>
                <w:szCs w:val="22"/>
              </w:rPr>
            </w:pPr>
            <w:r>
              <w:rPr>
                <w:b/>
                <w:sz w:val="22"/>
              </w:rPr>
              <w:t>Recursos requeridos:</w:t>
            </w:r>
          </w:p>
          <w:p w14:paraId="017D6616" w14:textId="77777777" w:rsidR="00B2181B" w:rsidRPr="00265936" w:rsidRDefault="00B2181B" w:rsidP="00531BD9">
            <w:pPr>
              <w:pStyle w:val="bul1"/>
              <w:numPr>
                <w:ilvl w:val="0"/>
                <w:numId w:val="38"/>
              </w:numPr>
              <w:spacing w:before="120" w:after="120" w:line="280" w:lineRule="exact"/>
              <w:contextualSpacing/>
              <w:rPr>
                <w:szCs w:val="18"/>
              </w:rPr>
            </w:pPr>
            <w:r>
              <w:t>PC/portátil cargado con versiones de software compatibles con los materiales preparados</w:t>
            </w:r>
          </w:p>
          <w:p w14:paraId="42C20E98" w14:textId="77777777" w:rsidR="00B2181B" w:rsidRPr="00265936" w:rsidRDefault="00B2181B" w:rsidP="00531BD9">
            <w:pPr>
              <w:pStyle w:val="bul1"/>
              <w:numPr>
                <w:ilvl w:val="0"/>
                <w:numId w:val="38"/>
              </w:numPr>
              <w:spacing w:before="120" w:after="120" w:line="280" w:lineRule="exact"/>
              <w:contextualSpacing/>
              <w:rPr>
                <w:szCs w:val="18"/>
              </w:rPr>
            </w:pPr>
            <w:r>
              <w:t>Proyector y pantalla de visualización.</w:t>
            </w:r>
          </w:p>
          <w:p w14:paraId="29B6A454" w14:textId="77777777" w:rsidR="00B2181B" w:rsidRPr="00265936" w:rsidRDefault="00B2181B" w:rsidP="00531BD9">
            <w:pPr>
              <w:pStyle w:val="bul1"/>
              <w:numPr>
                <w:ilvl w:val="0"/>
                <w:numId w:val="38"/>
              </w:numPr>
              <w:spacing w:before="120" w:after="120" w:line="280" w:lineRule="exact"/>
              <w:contextualSpacing/>
              <w:rPr>
                <w:szCs w:val="18"/>
              </w:rPr>
            </w:pPr>
            <w:r>
              <w:t xml:space="preserve">Acceso a Internet (si está disponible). </w:t>
            </w:r>
          </w:p>
          <w:p w14:paraId="5ECAF7EA" w14:textId="66DF2F40" w:rsidR="00B2181B" w:rsidRPr="00265936" w:rsidRDefault="00B2181B" w:rsidP="00531BD9">
            <w:pPr>
              <w:pStyle w:val="bul1"/>
              <w:numPr>
                <w:ilvl w:val="0"/>
                <w:numId w:val="38"/>
              </w:numPr>
              <w:spacing w:before="120" w:after="120" w:line="280" w:lineRule="exact"/>
              <w:contextualSpacing/>
              <w:rPr>
                <w:i/>
                <w:szCs w:val="18"/>
              </w:rPr>
            </w:pPr>
            <w:r>
              <w:t xml:space="preserve">Papel y bolígrafos para </w:t>
            </w:r>
            <w:del w:id="484" w:author="Pedro Verdelho" w:date="2018-10-31T13:14:00Z">
              <w:r w:rsidDel="00A6359B">
                <w:delText>e</w:delText>
              </w:r>
            </w:del>
            <w:r>
              <w:t>l</w:t>
            </w:r>
            <w:ins w:id="485" w:author="Pedro Verdelho" w:date="2018-10-31T13:14:00Z">
              <w:r w:rsidR="00A6359B">
                <w:t>os</w:t>
              </w:r>
            </w:ins>
            <w:r>
              <w:t xml:space="preserve"> alumno</w:t>
            </w:r>
            <w:ins w:id="486" w:author="Pedro Verdelho" w:date="2018-10-31T13:14:00Z">
              <w:r w:rsidR="00A6359B">
                <w:t>s</w:t>
              </w:r>
            </w:ins>
            <w:r>
              <w:t>.</w:t>
            </w:r>
          </w:p>
        </w:tc>
      </w:tr>
      <w:tr w:rsidR="00B2181B" w:rsidRPr="00265936" w14:paraId="2767D2BD" w14:textId="77777777" w:rsidTr="005203A2">
        <w:trPr>
          <w:trHeight w:val="1241"/>
        </w:trPr>
        <w:tc>
          <w:tcPr>
            <w:tcW w:w="8897" w:type="dxa"/>
            <w:gridSpan w:val="3"/>
            <w:vAlign w:val="center"/>
          </w:tcPr>
          <w:p w14:paraId="2AAE7D79" w14:textId="3CEB1888" w:rsidR="00B2181B" w:rsidRPr="00265936" w:rsidRDefault="00B2181B" w:rsidP="00BD245E">
            <w:pPr>
              <w:spacing w:before="120" w:after="120" w:line="280" w:lineRule="exact"/>
              <w:rPr>
                <w:b/>
                <w:sz w:val="22"/>
                <w:szCs w:val="22"/>
              </w:rPr>
            </w:pPr>
            <w:r>
              <w:rPr>
                <w:b/>
                <w:sz w:val="22"/>
              </w:rPr>
              <w:t>Objetivo de la sesión:</w:t>
            </w:r>
            <w:r w:rsidR="00152638">
              <w:rPr>
                <w:b/>
                <w:sz w:val="22"/>
              </w:rPr>
              <w:t xml:space="preserve"> </w:t>
            </w:r>
          </w:p>
          <w:p w14:paraId="031067B9" w14:textId="65940768" w:rsidR="00B2181B" w:rsidRPr="00265936" w:rsidRDefault="00B2181B" w:rsidP="00BD245E">
            <w:pPr>
              <w:spacing w:before="120" w:after="120" w:line="280" w:lineRule="exact"/>
              <w:rPr>
                <w:szCs w:val="18"/>
              </w:rPr>
            </w:pPr>
            <w:r>
              <w:t xml:space="preserve">El objetivo general de esta sesión es proporcionar a los delegados una introducción a la sociedad de la información y la ciberdelincuencia, las organizaciones internacionales y sus esfuerzos para abordar esta forma moderna de criminalidad, las definiciones básicas de la ciberdelincuencia, el Convenio </w:t>
            </w:r>
            <w:del w:id="487" w:author="Pedro Verdelho" w:date="2018-10-30T13:49:00Z">
              <w:r w:rsidDel="001C6CBC">
                <w:delText xml:space="preserve">del CoE </w:delText>
              </w:r>
            </w:del>
            <w:r>
              <w:t xml:space="preserve">de Budapest </w:t>
            </w:r>
            <w:ins w:id="488" w:author="Pedro Verdelho" w:date="2018-10-30T13:49:00Z">
              <w:r w:rsidR="001C6CBC">
                <w:t xml:space="preserve">del CoE </w:t>
              </w:r>
            </w:ins>
            <w:r>
              <w:t>y las formas actuales de ciberdelincuencia.</w:t>
            </w:r>
          </w:p>
        </w:tc>
      </w:tr>
      <w:tr w:rsidR="00B2181B" w:rsidRPr="00265936" w14:paraId="781B8743" w14:textId="77777777" w:rsidTr="005203A2">
        <w:trPr>
          <w:trHeight w:val="2240"/>
        </w:trPr>
        <w:tc>
          <w:tcPr>
            <w:tcW w:w="8897" w:type="dxa"/>
            <w:gridSpan w:val="3"/>
            <w:vAlign w:val="center"/>
          </w:tcPr>
          <w:p w14:paraId="550C6EC8" w14:textId="77777777" w:rsidR="00B2181B" w:rsidRPr="00265936" w:rsidRDefault="00B2181B" w:rsidP="00BD245E">
            <w:pPr>
              <w:spacing w:before="120" w:after="120" w:line="280" w:lineRule="exact"/>
              <w:contextualSpacing/>
              <w:rPr>
                <w:b/>
                <w:sz w:val="22"/>
                <w:szCs w:val="22"/>
              </w:rPr>
            </w:pPr>
            <w:r>
              <w:rPr>
                <w:b/>
                <w:sz w:val="22"/>
              </w:rPr>
              <w:t>Objetivos:</w:t>
            </w:r>
          </w:p>
          <w:p w14:paraId="5902E27F" w14:textId="77777777" w:rsidR="00B2181B" w:rsidRPr="00265936" w:rsidRDefault="00B2181B" w:rsidP="00BD245E">
            <w:pPr>
              <w:tabs>
                <w:tab w:val="left" w:pos="426"/>
                <w:tab w:val="left" w:pos="851"/>
              </w:tabs>
              <w:spacing w:before="120" w:after="120" w:line="280" w:lineRule="exact"/>
              <w:contextualSpacing/>
              <w:rPr>
                <w:szCs w:val="18"/>
              </w:rPr>
            </w:pPr>
            <w:r>
              <w:t>Al final de la clase, los alumnos podrán:</w:t>
            </w:r>
          </w:p>
          <w:p w14:paraId="5EB7F4EE" w14:textId="77777777" w:rsidR="00B2181B" w:rsidRPr="00265936" w:rsidRDefault="00B2181B" w:rsidP="00BD245E">
            <w:pPr>
              <w:pStyle w:val="bul1"/>
              <w:spacing w:before="120" w:after="120" w:line="280" w:lineRule="exact"/>
              <w:ind w:left="697" w:hanging="360"/>
              <w:rPr>
                <w:szCs w:val="18"/>
              </w:rPr>
            </w:pPr>
            <w:r>
              <w:t>Identificar los diferentes tipos de ciberdelincuencia y su impacto.</w:t>
            </w:r>
          </w:p>
          <w:p w14:paraId="523C43A6" w14:textId="570998CC" w:rsidR="00B2181B" w:rsidRPr="00265936" w:rsidRDefault="00B2181B" w:rsidP="00BD245E">
            <w:pPr>
              <w:pStyle w:val="bul1"/>
              <w:spacing w:before="120" w:after="120" w:line="280" w:lineRule="exact"/>
              <w:ind w:left="697" w:hanging="360"/>
              <w:rPr>
                <w:szCs w:val="18"/>
              </w:rPr>
            </w:pPr>
            <w:r>
              <w:t xml:space="preserve">Enumerar las amenazas, las tendencias y las herramientas </w:t>
            </w:r>
            <w:r w:rsidR="00255F79">
              <w:t>de la ciberdelincuencia</w:t>
            </w:r>
            <w:r>
              <w:t xml:space="preserve"> y las respuestas al fenómeno. </w:t>
            </w:r>
          </w:p>
          <w:p w14:paraId="6CFC1470" w14:textId="77777777" w:rsidR="00B2181B" w:rsidRPr="00265936" w:rsidRDefault="00B2181B" w:rsidP="00BD245E">
            <w:pPr>
              <w:pStyle w:val="bul1"/>
              <w:spacing w:before="120" w:after="120" w:line="280" w:lineRule="exact"/>
              <w:ind w:left="697" w:hanging="360"/>
              <w:rPr>
                <w:szCs w:val="18"/>
              </w:rPr>
            </w:pPr>
            <w:r>
              <w:t xml:space="preserve">Explicar los conceptos de delito cibernético que se consideran, tipos de delitos en la mayoría de las legislaciones y normas internacionales. </w:t>
            </w:r>
          </w:p>
          <w:p w14:paraId="1DA9046D" w14:textId="77777777" w:rsidR="00B2181B" w:rsidRPr="00265936" w:rsidRDefault="00B2181B" w:rsidP="00BD245E">
            <w:pPr>
              <w:pStyle w:val="bul1"/>
              <w:spacing w:before="120" w:after="120" w:line="280" w:lineRule="exact"/>
              <w:ind w:left="697" w:hanging="360"/>
              <w:rPr>
                <w:szCs w:val="18"/>
              </w:rPr>
            </w:pPr>
            <w:r>
              <w:t>Analizar las necesidades y las ventajas de la armonización entre la legislación nacional y los instrumentos internacionales, en particular el Convenio de Budapest.</w:t>
            </w:r>
          </w:p>
        </w:tc>
      </w:tr>
      <w:tr w:rsidR="00B2181B" w:rsidRPr="00265936" w14:paraId="356AB052" w14:textId="77777777" w:rsidTr="005203A2">
        <w:trPr>
          <w:trHeight w:val="215"/>
        </w:trPr>
        <w:tc>
          <w:tcPr>
            <w:tcW w:w="8897" w:type="dxa"/>
            <w:gridSpan w:val="3"/>
            <w:tcBorders>
              <w:bottom w:val="single" w:sz="4" w:space="0" w:color="auto"/>
            </w:tcBorders>
            <w:vAlign w:val="center"/>
          </w:tcPr>
          <w:p w14:paraId="532101FC" w14:textId="37AEE5CF" w:rsidR="00B2181B" w:rsidRPr="00265936" w:rsidRDefault="00B2181B" w:rsidP="00BD245E">
            <w:pPr>
              <w:spacing w:before="120" w:after="120" w:line="280" w:lineRule="exact"/>
              <w:rPr>
                <w:b/>
                <w:sz w:val="22"/>
                <w:szCs w:val="22"/>
              </w:rPr>
            </w:pPr>
            <w:r>
              <w:rPr>
                <w:b/>
                <w:sz w:val="22"/>
              </w:rPr>
              <w:t xml:space="preserve">Orientación del </w:t>
            </w:r>
            <w:del w:id="489" w:author="Pedro Verdelho" w:date="2018-10-31T13:23:00Z">
              <w:r w:rsidR="005203A2" w:rsidDel="006A3059">
                <w:rPr>
                  <w:b/>
                  <w:sz w:val="22"/>
                </w:rPr>
                <w:delText>formador</w:delText>
              </w:r>
            </w:del>
            <w:ins w:id="490" w:author="Pedro Verdelho" w:date="2018-10-31T13:23:00Z">
              <w:r w:rsidR="006A3059">
                <w:rPr>
                  <w:b/>
                  <w:sz w:val="22"/>
                </w:rPr>
                <w:t>capacitador</w:t>
              </w:r>
            </w:ins>
          </w:p>
          <w:p w14:paraId="4B4872D8" w14:textId="2275E705" w:rsidR="00B2181B" w:rsidRPr="00265936" w:rsidRDefault="00B2181B" w:rsidP="00BD245E">
            <w:pPr>
              <w:spacing w:before="120" w:after="120" w:line="280" w:lineRule="exact"/>
              <w:rPr>
                <w:szCs w:val="18"/>
              </w:rPr>
            </w:pPr>
            <w:r>
              <w:t xml:space="preserve">Esta sesión se ha preparado para proporcionar a los delegados un conocimiento exhaustivo del lugar de la ciberdelincuencia en </w:t>
            </w:r>
            <w:ins w:id="491" w:author="Pedro Verdelho" w:date="2018-10-30T13:50:00Z">
              <w:r w:rsidR="001C6CBC">
                <w:t xml:space="preserve">los </w:t>
              </w:r>
            </w:ins>
            <w:del w:id="492" w:author="Pedro Verdelho" w:date="2018-10-30T13:50:00Z">
              <w:r w:rsidDel="001C6CBC">
                <w:delText xml:space="preserve">el </w:delText>
              </w:r>
            </w:del>
            <w:proofErr w:type="spellStart"/>
            <w:r>
              <w:t>primer</w:t>
            </w:r>
            <w:ins w:id="493" w:author="Pedro Verdelho" w:date="2018-10-30T13:50:00Z">
              <w:r w:rsidR="001C6CBC">
                <w:t>es</w:t>
              </w:r>
              <w:proofErr w:type="spellEnd"/>
              <w:r w:rsidR="001C6CBC">
                <w:t xml:space="preserve"> años</w:t>
              </w:r>
            </w:ins>
            <w:del w:id="494" w:author="Pedro Verdelho" w:date="2018-10-30T13:50:00Z">
              <w:r w:rsidDel="001C6CBC">
                <w:delText xml:space="preserve"> trimestre</w:delText>
              </w:r>
            </w:del>
            <w:r>
              <w:t xml:space="preserve"> del siglo XXI. Esta sesión se ha dividido en siete partes. La primera parte de la presentación describirá las nuevas realidades de la sociedad de la información y se referirá a las actividades ilegales emergentes en las redes. La segunda parte recuperará algunos de los enfoques históricos de la ciberdelincuencia, por parte de algunas organizaciones internacionales. La tercera parte tratará de llegar a la realidad cubierta por el concepto eventual de cibercrimen. La cuarta parte explicará lo que es el Convenio </w:t>
            </w:r>
            <w:r>
              <w:lastRenderedPageBreak/>
              <w:t>de Budapest sobre ciberdelincuencia y subrayará la importancia de este único instrumento internacional vinculante para luchar contra la ciberdelincuencia. La quinta parte se referirá a algunas de las actividades ilegales más importantes en línea, hoy en día. La sexta parte abordará brevemente los principales vectores de las tendencias contemporáneas y emergentes de la ciberdelincuencia. La séptima parte recuperará los principales temas de toda la presentación.</w:t>
            </w:r>
          </w:p>
        </w:tc>
      </w:tr>
      <w:tr w:rsidR="00B2181B" w:rsidRPr="00265936" w14:paraId="31C2A975" w14:textId="77777777" w:rsidTr="005203A2">
        <w:trPr>
          <w:trHeight w:val="701"/>
        </w:trPr>
        <w:tc>
          <w:tcPr>
            <w:tcW w:w="8897" w:type="dxa"/>
            <w:gridSpan w:val="3"/>
            <w:tcBorders>
              <w:bottom w:val="single" w:sz="4" w:space="0" w:color="auto"/>
            </w:tcBorders>
            <w:shd w:val="clear" w:color="auto" w:fill="DBE5F1" w:themeFill="accent1" w:themeFillTint="33"/>
            <w:vAlign w:val="center"/>
          </w:tcPr>
          <w:p w14:paraId="58FB0A30" w14:textId="77777777" w:rsidR="00B2181B" w:rsidRPr="00265936" w:rsidRDefault="00B2181B" w:rsidP="00BD245E">
            <w:pPr>
              <w:rPr>
                <w:b/>
                <w:sz w:val="28"/>
                <w:szCs w:val="28"/>
              </w:rPr>
            </w:pPr>
            <w:r>
              <w:rPr>
                <w:b/>
                <w:sz w:val="28"/>
              </w:rPr>
              <w:lastRenderedPageBreak/>
              <w:t>Contenido de la lección</w:t>
            </w:r>
          </w:p>
        </w:tc>
      </w:tr>
      <w:tr w:rsidR="00B2181B" w:rsidRPr="00265936" w14:paraId="63AB1BA5" w14:textId="77777777" w:rsidTr="005203A2">
        <w:trPr>
          <w:trHeight w:val="629"/>
        </w:trPr>
        <w:tc>
          <w:tcPr>
            <w:tcW w:w="1609" w:type="dxa"/>
            <w:shd w:val="clear" w:color="auto" w:fill="DBE5F1" w:themeFill="accent1" w:themeFillTint="33"/>
            <w:vAlign w:val="center"/>
          </w:tcPr>
          <w:p w14:paraId="13EBB510" w14:textId="77777777" w:rsidR="00B2181B" w:rsidRPr="00265936" w:rsidRDefault="00B2181B" w:rsidP="00BD245E">
            <w:pPr>
              <w:jc w:val="center"/>
              <w:rPr>
                <w:b/>
                <w:sz w:val="22"/>
                <w:szCs w:val="22"/>
              </w:rPr>
            </w:pPr>
            <w:r>
              <w:rPr>
                <w:b/>
                <w:sz w:val="22"/>
              </w:rPr>
              <w:t>Números de diapositiva</w:t>
            </w:r>
          </w:p>
        </w:tc>
        <w:tc>
          <w:tcPr>
            <w:tcW w:w="7288" w:type="dxa"/>
            <w:gridSpan w:val="2"/>
            <w:shd w:val="clear" w:color="auto" w:fill="DBE5F1" w:themeFill="accent1" w:themeFillTint="33"/>
            <w:vAlign w:val="center"/>
          </w:tcPr>
          <w:p w14:paraId="548DEC32" w14:textId="77777777" w:rsidR="00B2181B" w:rsidRPr="00265936" w:rsidRDefault="00B2181B" w:rsidP="00BD245E">
            <w:pPr>
              <w:rPr>
                <w:b/>
                <w:sz w:val="22"/>
                <w:szCs w:val="22"/>
              </w:rPr>
            </w:pPr>
            <w:r>
              <w:rPr>
                <w:b/>
                <w:sz w:val="22"/>
              </w:rPr>
              <w:t>Contenido</w:t>
            </w:r>
          </w:p>
        </w:tc>
      </w:tr>
      <w:tr w:rsidR="00B2181B" w:rsidRPr="00265936" w14:paraId="49605C4D" w14:textId="77777777" w:rsidTr="005203A2">
        <w:trPr>
          <w:trHeight w:val="530"/>
        </w:trPr>
        <w:tc>
          <w:tcPr>
            <w:tcW w:w="1609" w:type="dxa"/>
            <w:vAlign w:val="center"/>
          </w:tcPr>
          <w:p w14:paraId="36506ED8" w14:textId="77777777" w:rsidR="00B2181B" w:rsidRPr="00265936" w:rsidRDefault="00B2181B" w:rsidP="00BD245E">
            <w:pPr>
              <w:spacing w:before="120" w:after="120" w:line="280" w:lineRule="exact"/>
              <w:jc w:val="center"/>
              <w:rPr>
                <w:szCs w:val="18"/>
              </w:rPr>
            </w:pPr>
            <w:r>
              <w:t>1 a 3</w:t>
            </w:r>
          </w:p>
        </w:tc>
        <w:tc>
          <w:tcPr>
            <w:tcW w:w="7288" w:type="dxa"/>
            <w:gridSpan w:val="2"/>
            <w:vAlign w:val="center"/>
          </w:tcPr>
          <w:p w14:paraId="46B92F82" w14:textId="77777777" w:rsidR="00B2181B" w:rsidRPr="00265936" w:rsidRDefault="00B2181B" w:rsidP="00BD245E">
            <w:pPr>
              <w:tabs>
                <w:tab w:val="left" w:pos="426"/>
                <w:tab w:val="left" w:pos="851"/>
              </w:tabs>
              <w:spacing w:before="120" w:after="120" w:line="280" w:lineRule="exact"/>
              <w:rPr>
                <w:szCs w:val="18"/>
              </w:rPr>
            </w:pPr>
            <w:r>
              <w:t>Las primeras diapositivas establecen la estructura y los objetivos de esta sesión. Los delegados tendrán la oportunidad de hacer cualquier pregunta preliminar que puedan tener con respecto a la estructura y los objetivos de la sesión.</w:t>
            </w:r>
          </w:p>
        </w:tc>
      </w:tr>
      <w:tr w:rsidR="00B2181B" w:rsidRPr="00265936" w14:paraId="3E0B783A" w14:textId="77777777" w:rsidTr="005203A2">
        <w:trPr>
          <w:trHeight w:val="1241"/>
        </w:trPr>
        <w:tc>
          <w:tcPr>
            <w:tcW w:w="1609" w:type="dxa"/>
            <w:vAlign w:val="center"/>
          </w:tcPr>
          <w:p w14:paraId="10C1DA28" w14:textId="77777777" w:rsidR="00B2181B" w:rsidRPr="00265936" w:rsidRDefault="00B2181B" w:rsidP="00BD245E">
            <w:pPr>
              <w:jc w:val="center"/>
              <w:rPr>
                <w:szCs w:val="18"/>
              </w:rPr>
            </w:pPr>
            <w:r>
              <w:t>4 a 19</w:t>
            </w:r>
          </w:p>
        </w:tc>
        <w:tc>
          <w:tcPr>
            <w:tcW w:w="7288" w:type="dxa"/>
            <w:gridSpan w:val="2"/>
            <w:vAlign w:val="center"/>
          </w:tcPr>
          <w:p w14:paraId="77DADE62" w14:textId="7424456F" w:rsidR="00B2181B" w:rsidRPr="00265936" w:rsidRDefault="00B2181B" w:rsidP="00BD245E">
            <w:pPr>
              <w:pStyle w:val="Subtitle"/>
              <w:spacing w:beforeLines="20" w:before="48" w:afterLines="120" w:after="288" w:line="280" w:lineRule="exact"/>
              <w:rPr>
                <w:rFonts w:ascii="Verdana" w:hAnsi="Verdana"/>
                <w:szCs w:val="18"/>
              </w:rPr>
            </w:pPr>
            <w:r>
              <w:rPr>
                <w:rFonts w:ascii="Verdana" w:hAnsi="Verdana"/>
              </w:rPr>
              <w:t xml:space="preserve">Estas diapositivas pretenden proporcionar a los delegados una comprensión de los aspectos contemporáneos de la sociedad de la información y su significado e implicaciones. Además, la explicación del fenómeno global de Internet, sus buenas nuevas formas de organización humana y la interacción mediante el uso de nuevas tecnologías en nuestros aspectos de </w:t>
            </w:r>
            <w:ins w:id="495" w:author="Pedro Verdelho" w:date="2018-10-30T13:52:00Z">
              <w:r w:rsidR="00920A38">
                <w:rPr>
                  <w:rFonts w:ascii="Verdana" w:hAnsi="Verdana"/>
                </w:rPr>
                <w:t xml:space="preserve">organización e interacción </w:t>
              </w:r>
            </w:ins>
            <w:del w:id="496" w:author="Pedro Verdelho" w:date="2018-10-30T13:52:00Z">
              <w:r w:rsidDel="00920A38">
                <w:rPr>
                  <w:rFonts w:ascii="Verdana" w:hAnsi="Verdana"/>
                </w:rPr>
                <w:delText xml:space="preserve">eliminación </w:delText>
              </w:r>
            </w:del>
            <w:r>
              <w:rPr>
                <w:rFonts w:ascii="Verdana" w:hAnsi="Verdana"/>
              </w:rPr>
              <w:t xml:space="preserve">es muy relevante, lo que debería ser una introducción a las primeras formas </w:t>
            </w:r>
            <w:r w:rsidR="00255F79">
              <w:rPr>
                <w:rFonts w:ascii="Verdana" w:hAnsi="Verdana"/>
              </w:rPr>
              <w:t>de la ciberdelincuencia</w:t>
            </w:r>
            <w:r>
              <w:rPr>
                <w:rFonts w:ascii="Verdana" w:hAnsi="Verdana"/>
              </w:rPr>
              <w:t xml:space="preserve"> como tal. </w:t>
            </w:r>
          </w:p>
          <w:p w14:paraId="22925C1A" w14:textId="77777777" w:rsidR="00B2181B" w:rsidRPr="00265936" w:rsidRDefault="00B2181B" w:rsidP="00BD245E">
            <w:pPr>
              <w:pStyle w:val="Subtitle"/>
              <w:spacing w:beforeLines="20" w:before="48" w:afterLines="120" w:after="288" w:line="280" w:lineRule="exact"/>
              <w:rPr>
                <w:rFonts w:ascii="Verdana" w:hAnsi="Verdana"/>
                <w:szCs w:val="18"/>
              </w:rPr>
            </w:pPr>
            <w:r>
              <w:rPr>
                <w:rFonts w:ascii="Verdana" w:hAnsi="Verdana"/>
              </w:rPr>
              <w:t xml:space="preserve">El aspecto global y la internacionalización de los crímenes perpetrados en todos los niveles de redes informáticas en el mundo son sorprendentes en la actualidad, lo que abre nuevos interrogantes sobre las posibilidades a disposición de las agencias legales, fiscales y judiciales para abordar el problema con eficiencia. </w:t>
            </w:r>
          </w:p>
          <w:p w14:paraId="63E406B8" w14:textId="77777777" w:rsidR="00B2181B" w:rsidRPr="00265936" w:rsidRDefault="00B2181B" w:rsidP="00BD245E">
            <w:pPr>
              <w:spacing w:line="276" w:lineRule="auto"/>
              <w:rPr>
                <w:szCs w:val="18"/>
              </w:rPr>
            </w:pPr>
            <w:r>
              <w:t>Los desafíos modernos, los fenómenos de la ciberdelincuencia y el entorno digital y cibernético deben presentarse a los delegados de la manera que les proporcione una comprensión básica e impresiones sobre cuánto está presente y evolucionando esta criminalidad.</w:t>
            </w:r>
          </w:p>
          <w:p w14:paraId="3DE2A04E" w14:textId="77777777" w:rsidR="00B2181B" w:rsidRPr="00265936" w:rsidRDefault="00B2181B" w:rsidP="00BD245E">
            <w:pPr>
              <w:spacing w:line="276" w:lineRule="auto"/>
              <w:rPr>
                <w:szCs w:val="18"/>
              </w:rPr>
            </w:pPr>
          </w:p>
          <w:p w14:paraId="3A2C938C" w14:textId="77777777" w:rsidR="00B2181B" w:rsidRPr="00265936" w:rsidRDefault="00B2181B" w:rsidP="00BD245E">
            <w:pPr>
              <w:spacing w:line="276" w:lineRule="auto"/>
              <w:rPr>
                <w:szCs w:val="18"/>
              </w:rPr>
            </w:pPr>
            <w:r>
              <w:t>Además, las nuevas formas de actividades en línea, como la ciberseguridad y la guerra cibernética, hacen que esta comprensión sea aún más compleja.</w:t>
            </w:r>
          </w:p>
          <w:p w14:paraId="5B253913" w14:textId="77777777" w:rsidR="00B2181B" w:rsidRPr="00265936" w:rsidRDefault="00B2181B" w:rsidP="00BD245E"/>
        </w:tc>
      </w:tr>
      <w:tr w:rsidR="00B2181B" w:rsidRPr="00265936" w14:paraId="34A19EEC" w14:textId="77777777" w:rsidTr="005203A2">
        <w:trPr>
          <w:trHeight w:val="2015"/>
        </w:trPr>
        <w:tc>
          <w:tcPr>
            <w:tcW w:w="1609" w:type="dxa"/>
            <w:vAlign w:val="center"/>
          </w:tcPr>
          <w:p w14:paraId="5910193E" w14:textId="1E441469" w:rsidR="00B2181B" w:rsidRPr="00265936" w:rsidRDefault="00B2181B" w:rsidP="00BD245E">
            <w:pPr>
              <w:jc w:val="center"/>
              <w:rPr>
                <w:szCs w:val="18"/>
              </w:rPr>
            </w:pPr>
            <w:r>
              <w:t xml:space="preserve">20 a </w:t>
            </w:r>
            <w:ins w:id="497" w:author="Pedro Verdelho" w:date="2019-01-21T11:06:00Z">
              <w:r w:rsidR="008540FA">
                <w:t>32</w:t>
              </w:r>
            </w:ins>
            <w:del w:id="498" w:author="Pedro Verdelho" w:date="2019-01-21T11:06:00Z">
              <w:r w:rsidDel="008540FA">
                <w:delText>40</w:delText>
              </w:r>
            </w:del>
          </w:p>
        </w:tc>
        <w:tc>
          <w:tcPr>
            <w:tcW w:w="7288" w:type="dxa"/>
            <w:gridSpan w:val="2"/>
            <w:vAlign w:val="center"/>
          </w:tcPr>
          <w:p w14:paraId="7C527484" w14:textId="77777777" w:rsidR="008540FA" w:rsidRDefault="008540FA" w:rsidP="008540FA">
            <w:pPr>
              <w:spacing w:before="120" w:after="120" w:line="280" w:lineRule="exact"/>
              <w:rPr>
                <w:ins w:id="499" w:author="Pedro Verdelho" w:date="2019-01-21T11:06:00Z"/>
              </w:rPr>
            </w:pPr>
            <w:ins w:id="500" w:author="Pedro Verdelho" w:date="2019-01-21T11:06:00Z">
              <w:r>
                <w:t xml:space="preserve">Estas diapositivas cubren los </w:t>
              </w:r>
              <w:proofErr w:type="spellStart"/>
              <w:r>
                <w:t>origenes</w:t>
              </w:r>
              <w:proofErr w:type="spellEnd"/>
              <w:r>
                <w:t xml:space="preserve"> de los términos que se utilizan en la terminología de la ciberdelincuencia contemporánea.  Los términos “delito informático”, “delincuencia de alta tecnología”, “delincuencia informática”, y la “ciberdelincuencia” se combinan frecuentemente y crean </w:t>
              </w:r>
              <w:proofErr w:type="spellStart"/>
              <w:r>
                <w:t>confusion</w:t>
              </w:r>
              <w:proofErr w:type="spellEnd"/>
              <w:r>
                <w:t xml:space="preserve"> y malentendido.  La tecnología puede usarse (abusarse) en distintas maneras y esto debe explicarse gradualmente en las diapositivas.  Todos los aspectos son importantes y se encuentran en los casos de ciberdelincuencia alrededor del mundo actualmente. </w:t>
              </w:r>
            </w:ins>
          </w:p>
          <w:p w14:paraId="024CEA5C" w14:textId="77777777" w:rsidR="008540FA" w:rsidRDefault="008540FA" w:rsidP="008540FA">
            <w:pPr>
              <w:spacing w:before="120" w:after="120" w:line="280" w:lineRule="exact"/>
              <w:rPr>
                <w:ins w:id="501" w:author="Pedro Verdelho" w:date="2019-01-21T11:06:00Z"/>
              </w:rPr>
            </w:pPr>
          </w:p>
          <w:p w14:paraId="59A54700" w14:textId="5BC78F61" w:rsidR="00B2181B" w:rsidRPr="00265936" w:rsidRDefault="008540FA" w:rsidP="008540FA">
            <w:pPr>
              <w:spacing w:before="120" w:after="120" w:line="280" w:lineRule="exact"/>
              <w:rPr>
                <w:szCs w:val="18"/>
              </w:rPr>
            </w:pPr>
            <w:ins w:id="502" w:author="Pedro Verdelho" w:date="2019-01-21T11:06:00Z">
              <w:r>
                <w:t xml:space="preserve">El capacitador también deberá explicar el sentido más amplio y estrecho de la ciberdelincuencia y compararlo con las formas tradicionales de la </w:t>
              </w:r>
              <w:r>
                <w:lastRenderedPageBreak/>
                <w:t xml:space="preserve">ciberdelincuencia </w:t>
              </w:r>
              <w:proofErr w:type="spellStart"/>
              <w:r>
                <w:t>poniéndo</w:t>
              </w:r>
              <w:proofErr w:type="spellEnd"/>
              <w:r>
                <w:t xml:space="preserve"> en perspectiva las circunstancias y consecuencias de la vida real.</w:t>
              </w:r>
            </w:ins>
            <w:del w:id="503" w:author="Pedro Verdelho" w:date="2019-01-21T11:06:00Z">
              <w:r w:rsidR="00B2181B" w:rsidDel="008540FA">
                <w:delText>Estas diapositivas presentan a los delegados algunas iniciativas y mecanismos internacionales para combatir la ciberdelincuencia, desde el nivel más global hasta el local, incluidas diversas organizaciones, agencias y tratados que pueden permitir y facilitar la reacción efectiva de la</w:delText>
              </w:r>
            </w:del>
            <w:del w:id="504" w:author="Pedro Verdelho" w:date="2018-10-30T13:58:00Z">
              <w:r w:rsidR="00B2181B" w:rsidDel="00203064">
                <w:delText xml:space="preserve"> LEA</w:delText>
              </w:r>
            </w:del>
            <w:del w:id="505" w:author="Pedro Verdelho" w:date="2019-01-21T11:06:00Z">
              <w:r w:rsidR="00B2181B" w:rsidDel="008540FA">
                <w:delText xml:space="preserve">, la Fiscalía y el Poder Judicial nacionales e internacionales. El </w:delText>
              </w:r>
            </w:del>
            <w:del w:id="506" w:author="Pedro Verdelho" w:date="2018-10-31T13:23:00Z">
              <w:r w:rsidR="00B2181B" w:rsidDel="006A3059">
                <w:delText>formador</w:delText>
              </w:r>
            </w:del>
            <w:del w:id="507" w:author="Pedro Verdelho" w:date="2019-01-21T11:06:00Z">
              <w:r w:rsidR="00B2181B" w:rsidDel="008540FA">
                <w:delText xml:space="preserve"> debe explicar estas diferentes respuestas internacionales a la ciberdelincuencia. Las diapositivas cubren las Naciones Unidas, el G8, la UE, la OSCE, el Consejo de Europa y las organizaciones, tratados y documentos regionales y locales, y sus respuestas a la ciberdelincuencia, cada una de las cuales debe ser presentada a los delegados.</w:delText>
              </w:r>
            </w:del>
          </w:p>
        </w:tc>
      </w:tr>
      <w:tr w:rsidR="008540FA" w:rsidRPr="00265936" w14:paraId="0E9167A3" w14:textId="77777777" w:rsidTr="00B702A9">
        <w:tblPrEx>
          <w:tblW w:w="8897" w:type="dxa"/>
          <w:tblPrExChange w:id="508" w:author="Pedro Verdelho" w:date="2019-01-21T11:07:00Z">
            <w:tblPrEx>
              <w:tblW w:w="8897" w:type="dxa"/>
            </w:tblPrEx>
          </w:tblPrExChange>
        </w:tblPrEx>
        <w:trPr>
          <w:trHeight w:val="3393"/>
          <w:ins w:id="509" w:author="Pedro Verdelho" w:date="2019-01-21T11:06:00Z"/>
          <w:trPrChange w:id="510" w:author="Pedro Verdelho" w:date="2019-01-21T11:07:00Z">
            <w:trPr>
              <w:trHeight w:val="3393"/>
            </w:trPr>
          </w:trPrChange>
        </w:trPr>
        <w:tc>
          <w:tcPr>
            <w:tcW w:w="1609" w:type="dxa"/>
            <w:shd w:val="clear" w:color="auto" w:fill="auto"/>
            <w:vAlign w:val="center"/>
            <w:tcPrChange w:id="511" w:author="Pedro Verdelho" w:date="2019-01-21T11:07:00Z">
              <w:tcPr>
                <w:tcW w:w="1609" w:type="dxa"/>
                <w:vAlign w:val="center"/>
              </w:tcPr>
            </w:tcPrChange>
          </w:tcPr>
          <w:p w14:paraId="28F7059A" w14:textId="48167C96" w:rsidR="008540FA" w:rsidRDefault="008540FA" w:rsidP="008540FA">
            <w:pPr>
              <w:jc w:val="center"/>
              <w:rPr>
                <w:ins w:id="512" w:author="Pedro Verdelho" w:date="2019-01-21T11:06:00Z"/>
              </w:rPr>
            </w:pPr>
            <w:ins w:id="513" w:author="Pedro Verdelho" w:date="2019-01-21T11:07:00Z">
              <w:r w:rsidRPr="0028565C">
                <w:rPr>
                  <w:szCs w:val="18"/>
                </w:rPr>
                <w:lastRenderedPageBreak/>
                <w:t>33</w:t>
              </w:r>
              <w:r>
                <w:rPr>
                  <w:szCs w:val="18"/>
                </w:rPr>
                <w:t xml:space="preserve"> a</w:t>
              </w:r>
              <w:r w:rsidRPr="0028565C">
                <w:rPr>
                  <w:szCs w:val="18"/>
                </w:rPr>
                <w:t xml:space="preserve"> 37</w:t>
              </w:r>
            </w:ins>
          </w:p>
        </w:tc>
        <w:tc>
          <w:tcPr>
            <w:tcW w:w="7288" w:type="dxa"/>
            <w:gridSpan w:val="2"/>
            <w:shd w:val="clear" w:color="auto" w:fill="auto"/>
            <w:vAlign w:val="center"/>
            <w:tcPrChange w:id="514" w:author="Pedro Verdelho" w:date="2019-01-21T11:07:00Z">
              <w:tcPr>
                <w:tcW w:w="7288" w:type="dxa"/>
                <w:gridSpan w:val="2"/>
                <w:vAlign w:val="center"/>
              </w:tcPr>
            </w:tcPrChange>
          </w:tcPr>
          <w:p w14:paraId="279EB4F8" w14:textId="21B66BE0" w:rsidR="008540FA" w:rsidRDefault="008540FA" w:rsidP="008540FA">
            <w:pPr>
              <w:pStyle w:val="Subtitle"/>
              <w:spacing w:beforeLines="20" w:before="48" w:afterLines="120" w:after="288" w:line="280" w:lineRule="exact"/>
              <w:rPr>
                <w:ins w:id="515" w:author="Pedro Verdelho" w:date="2019-01-21T11:06:00Z"/>
                <w:rFonts w:ascii="Verdana" w:hAnsi="Verdana"/>
                <w:color w:val="auto"/>
              </w:rPr>
            </w:pPr>
            <w:ins w:id="516" w:author="Pedro Verdelho" w:date="2019-01-21T11:07:00Z">
              <w:r w:rsidRPr="007B0153">
                <w:rPr>
                  <w:rFonts w:ascii="Verdana" w:eastAsia="Times New Roman" w:hAnsi="Verdana"/>
                  <w:szCs w:val="18"/>
                </w:rPr>
                <w:t xml:space="preserve">Estas diapositivas ofrecen el alcance introductorio al tratado más importante relacionado con la </w:t>
              </w:r>
              <w:proofErr w:type="spellStart"/>
              <w:r w:rsidRPr="007B0153">
                <w:rPr>
                  <w:rFonts w:ascii="Verdana" w:eastAsia="Times New Roman" w:hAnsi="Verdana"/>
                  <w:szCs w:val="18"/>
                </w:rPr>
                <w:t>ciberdelincuecia</w:t>
              </w:r>
              <w:proofErr w:type="spellEnd"/>
              <w:r w:rsidRPr="007B0153">
                <w:rPr>
                  <w:rFonts w:ascii="Verdana" w:eastAsia="Times New Roman" w:hAnsi="Verdana"/>
                  <w:szCs w:val="18"/>
                </w:rPr>
                <w:t xml:space="preserve"> actualmente que es el Convenio sobre Ciberdelincuencia del Consejo de Europa (ETS 185) comúnmente conocido como el “Convenio de Budapest”. </w:t>
              </w:r>
            </w:ins>
          </w:p>
        </w:tc>
      </w:tr>
      <w:tr w:rsidR="008540FA" w:rsidRPr="00265936" w14:paraId="15A2CE71" w14:textId="77777777" w:rsidTr="00B702A9">
        <w:tblPrEx>
          <w:tblW w:w="8897" w:type="dxa"/>
          <w:tblPrExChange w:id="517" w:author="Pedro Verdelho" w:date="2019-01-21T11:07:00Z">
            <w:tblPrEx>
              <w:tblW w:w="8897" w:type="dxa"/>
            </w:tblPrEx>
          </w:tblPrExChange>
        </w:tblPrEx>
        <w:trPr>
          <w:trHeight w:val="3393"/>
          <w:trPrChange w:id="518" w:author="Pedro Verdelho" w:date="2019-01-21T11:07:00Z">
            <w:trPr>
              <w:trHeight w:val="3393"/>
            </w:trPr>
          </w:trPrChange>
        </w:trPr>
        <w:tc>
          <w:tcPr>
            <w:tcW w:w="1609" w:type="dxa"/>
            <w:shd w:val="clear" w:color="auto" w:fill="auto"/>
            <w:vAlign w:val="center"/>
            <w:tcPrChange w:id="519" w:author="Pedro Verdelho" w:date="2019-01-21T11:07:00Z">
              <w:tcPr>
                <w:tcW w:w="1609" w:type="dxa"/>
                <w:vAlign w:val="center"/>
              </w:tcPr>
            </w:tcPrChange>
          </w:tcPr>
          <w:p w14:paraId="375A87FF" w14:textId="485EFB69" w:rsidR="008540FA" w:rsidRPr="00265936" w:rsidRDefault="008540FA" w:rsidP="008540FA">
            <w:pPr>
              <w:jc w:val="center"/>
              <w:rPr>
                <w:szCs w:val="18"/>
              </w:rPr>
            </w:pPr>
            <w:ins w:id="520" w:author="Pedro Verdelho" w:date="2019-01-21T11:07:00Z">
              <w:r w:rsidRPr="0028565C">
                <w:rPr>
                  <w:szCs w:val="18"/>
                </w:rPr>
                <w:t xml:space="preserve">38 </w:t>
              </w:r>
              <w:proofErr w:type="spellStart"/>
              <w:r w:rsidRPr="0028565C">
                <w:rPr>
                  <w:szCs w:val="18"/>
                </w:rPr>
                <w:t>to</w:t>
              </w:r>
              <w:proofErr w:type="spellEnd"/>
              <w:r w:rsidRPr="0028565C">
                <w:rPr>
                  <w:szCs w:val="18"/>
                </w:rPr>
                <w:t xml:space="preserve"> 58</w:t>
              </w:r>
            </w:ins>
            <w:del w:id="521" w:author="Pedro Verdelho" w:date="2019-01-21T11:07:00Z">
              <w:r w:rsidDel="008D6EF7">
                <w:delText>41 a 53</w:delText>
              </w:r>
            </w:del>
          </w:p>
        </w:tc>
        <w:tc>
          <w:tcPr>
            <w:tcW w:w="7288" w:type="dxa"/>
            <w:gridSpan w:val="2"/>
            <w:shd w:val="clear" w:color="auto" w:fill="auto"/>
            <w:vAlign w:val="center"/>
            <w:tcPrChange w:id="522" w:author="Pedro Verdelho" w:date="2019-01-21T11:07:00Z">
              <w:tcPr>
                <w:tcW w:w="7288" w:type="dxa"/>
                <w:gridSpan w:val="2"/>
                <w:vAlign w:val="center"/>
              </w:tcPr>
            </w:tcPrChange>
          </w:tcPr>
          <w:p w14:paraId="12974ECB" w14:textId="77777777" w:rsidR="008540FA" w:rsidRPr="007B0153" w:rsidRDefault="008540FA" w:rsidP="008540FA">
            <w:pPr>
              <w:spacing w:before="120" w:after="120" w:line="280" w:lineRule="exact"/>
              <w:rPr>
                <w:ins w:id="523" w:author="Pedro Verdelho" w:date="2019-01-21T11:07:00Z"/>
                <w:rFonts w:cs="Calibri"/>
                <w:color w:val="000000"/>
                <w:szCs w:val="18"/>
              </w:rPr>
            </w:pPr>
            <w:ins w:id="524" w:author="Pedro Verdelho" w:date="2019-01-21T11:07:00Z">
              <w:r w:rsidRPr="007B0153">
                <w:rPr>
                  <w:szCs w:val="18"/>
                </w:rPr>
                <w:t xml:space="preserve">Estas diapositivas introducen a los delegados algunas </w:t>
              </w:r>
              <w:proofErr w:type="spellStart"/>
              <w:r w:rsidRPr="007B0153">
                <w:rPr>
                  <w:szCs w:val="18"/>
                </w:rPr>
                <w:t>incitiativas</w:t>
              </w:r>
              <w:proofErr w:type="spellEnd"/>
              <w:r w:rsidRPr="007B0153">
                <w:rPr>
                  <w:szCs w:val="18"/>
                </w:rPr>
                <w:t xml:space="preserve"> internacionales y los mecanismos para luchar contra la ciberdelincuencia desde una perspectiva global hasta una local, </w:t>
              </w:r>
              <w:proofErr w:type="spellStart"/>
              <w:r w:rsidRPr="007B0153">
                <w:rPr>
                  <w:szCs w:val="18"/>
                </w:rPr>
                <w:t>incluídas</w:t>
              </w:r>
              <w:proofErr w:type="spellEnd"/>
              <w:r w:rsidRPr="007B0153">
                <w:rPr>
                  <w:szCs w:val="18"/>
                </w:rPr>
                <w:t xml:space="preserve"> todas las organizaciones, agencias, y tratados que permiten y facilitan una reacción efectiva de las agencias del </w:t>
              </w:r>
              <w:proofErr w:type="spellStart"/>
              <w:r w:rsidRPr="007B0153">
                <w:rPr>
                  <w:szCs w:val="18"/>
                </w:rPr>
                <w:t>órden</w:t>
              </w:r>
              <w:proofErr w:type="spellEnd"/>
              <w:r w:rsidRPr="007B0153">
                <w:rPr>
                  <w:szCs w:val="18"/>
                </w:rPr>
                <w:t xml:space="preserve"> público, la Fiscalía y el Poder Judicial nacional e internacional.  El capacitador deberá explicar estas distintas respuestas internacionales sobre la ciberdelincuencia.  Las diapositivas cubren las Naciones Unidas, los G8, la UE, </w:t>
              </w:r>
              <w:r w:rsidRPr="007B0153">
                <w:rPr>
                  <w:rFonts w:cs="Calibri"/>
                  <w:color w:val="000000"/>
                  <w:szCs w:val="18"/>
                </w:rPr>
                <w:t xml:space="preserve">Organización para la Seguridad y la Cooperación en Europa (OSCE), el Consejo de Europa y las organizaciones, tratados, y documentos regionales y locales y sus respuestas a la ciberdelincuencia, cada una de ellas deberá introducirse a los delegados. </w:t>
              </w:r>
            </w:ins>
          </w:p>
          <w:p w14:paraId="51B68375" w14:textId="77777777" w:rsidR="008540FA" w:rsidRPr="007B0153" w:rsidRDefault="008540FA" w:rsidP="008540FA">
            <w:pPr>
              <w:spacing w:before="120" w:after="120" w:line="280" w:lineRule="exact"/>
              <w:rPr>
                <w:ins w:id="525" w:author="Pedro Verdelho" w:date="2019-01-21T11:07:00Z"/>
                <w:szCs w:val="18"/>
              </w:rPr>
            </w:pPr>
          </w:p>
          <w:p w14:paraId="27200752" w14:textId="38B011B6" w:rsidR="008540FA" w:rsidRPr="00265936" w:rsidDel="008D6EF7" w:rsidRDefault="008540FA" w:rsidP="008540FA">
            <w:pPr>
              <w:pStyle w:val="Subtitle"/>
              <w:spacing w:beforeLines="20" w:before="48" w:afterLines="120" w:after="288" w:line="280" w:lineRule="exact"/>
              <w:rPr>
                <w:del w:id="526" w:author="Pedro Verdelho" w:date="2019-01-21T11:07:00Z"/>
                <w:rFonts w:ascii="Verdana" w:eastAsia="Times New Roman" w:hAnsi="Verdana"/>
                <w:szCs w:val="18"/>
              </w:rPr>
            </w:pPr>
            <w:del w:id="527" w:author="Pedro Verdelho" w:date="2019-01-21T11:07:00Z">
              <w:r w:rsidDel="008D6EF7">
                <w:rPr>
                  <w:rFonts w:ascii="Verdana" w:hAnsi="Verdana"/>
                  <w:color w:val="auto"/>
                </w:rPr>
                <w:delText xml:space="preserve">Estas diapositivas cubren los términos que se utilizan en la terminología de la ciberdelincuencia contemporánea. </w:delText>
              </w:r>
              <w:r w:rsidDel="008D6EF7">
                <w:rPr>
                  <w:rFonts w:ascii="Verdana" w:hAnsi="Verdana"/>
                </w:rPr>
                <w:delText xml:space="preserve">Los términos "delitos informáticos", "delitos de alta tecnología", "delitos de TI" y "ciberdelincuencia" a menudo se entremezclan y crean confusión y malentendidos. La tecnología se puede utilizar (abusar) de varias formas, que deben explicarse gradualmente a través de las diapositivas. Todos los aspectos son importantes y existen en casos de ciberdelincuencia en todo el mundo de hoy. </w:delText>
              </w:r>
            </w:del>
          </w:p>
          <w:p w14:paraId="445BED13" w14:textId="13071AAE" w:rsidR="008540FA" w:rsidRPr="005203A2" w:rsidRDefault="008540FA" w:rsidP="008540FA">
            <w:pPr>
              <w:spacing w:line="276" w:lineRule="auto"/>
            </w:pPr>
            <w:del w:id="528" w:author="Pedro Verdelho" w:date="2019-01-21T11:07:00Z">
              <w:r w:rsidDel="008D6EF7">
                <w:delText xml:space="preserve">Además, el </w:delText>
              </w:r>
            </w:del>
            <w:del w:id="529" w:author="Pedro Verdelho" w:date="2018-10-31T13:23:00Z">
              <w:r w:rsidDel="006A3059">
                <w:delText>formador</w:delText>
              </w:r>
            </w:del>
            <w:del w:id="530" w:author="Pedro Verdelho" w:date="2019-01-21T11:07:00Z">
              <w:r w:rsidDel="008D6EF7">
                <w:delText xml:space="preserve"> debe explicar el sentido más amplio y limitado de la ciberdelincuencia, compararlo con las formas tradicionales de la delincuencia y ponerlo en la perspectiva de las circunstancias y consecuencias de la vida real. </w:delText>
              </w:r>
            </w:del>
          </w:p>
        </w:tc>
      </w:tr>
      <w:tr w:rsidR="008540FA" w:rsidRPr="00265936" w14:paraId="385ED739" w14:textId="77777777" w:rsidTr="005203A2">
        <w:trPr>
          <w:trHeight w:val="1340"/>
        </w:trPr>
        <w:tc>
          <w:tcPr>
            <w:tcW w:w="1609" w:type="dxa"/>
            <w:vAlign w:val="center"/>
          </w:tcPr>
          <w:p w14:paraId="5F946019" w14:textId="77777777" w:rsidR="008540FA" w:rsidRPr="00265936" w:rsidRDefault="008540FA" w:rsidP="008540FA">
            <w:pPr>
              <w:jc w:val="center"/>
              <w:rPr>
                <w:szCs w:val="18"/>
              </w:rPr>
            </w:pPr>
            <w:r>
              <w:lastRenderedPageBreak/>
              <w:t>59 a 85</w:t>
            </w:r>
          </w:p>
        </w:tc>
        <w:tc>
          <w:tcPr>
            <w:tcW w:w="7288" w:type="dxa"/>
            <w:gridSpan w:val="2"/>
            <w:vAlign w:val="center"/>
          </w:tcPr>
          <w:p w14:paraId="5A378489" w14:textId="77777777" w:rsidR="008540FA" w:rsidRPr="00265936" w:rsidRDefault="008540FA" w:rsidP="008540FA">
            <w:pPr>
              <w:spacing w:before="120" w:after="120" w:line="280" w:lineRule="exact"/>
              <w:rPr>
                <w:szCs w:val="18"/>
              </w:rPr>
            </w:pPr>
            <w:r>
              <w:t xml:space="preserve">Estas diapositivas brindan una presentación básica completa y una visión general de la mayoría de las actividades ilegales y las herramientas de ciberdelincuencia de hoy en día. Phishing, spam y </w:t>
            </w:r>
            <w:proofErr w:type="spellStart"/>
            <w:r>
              <w:t>spamming</w:t>
            </w:r>
            <w:proofErr w:type="spellEnd"/>
            <w:r>
              <w:t xml:space="preserve">, </w:t>
            </w:r>
            <w:proofErr w:type="gramStart"/>
            <w:r>
              <w:t>malware</w:t>
            </w:r>
            <w:proofErr w:type="gramEnd"/>
            <w:r>
              <w:t xml:space="preserve"> en sentido amplio y más limitado, virus informáticos, gusanos informáticos, spyware, </w:t>
            </w:r>
            <w:proofErr w:type="spellStart"/>
            <w:r>
              <w:t>ransomware</w:t>
            </w:r>
            <w:proofErr w:type="spellEnd"/>
            <w:r>
              <w:t xml:space="preserve">, troyanos informáticos, </w:t>
            </w:r>
            <w:proofErr w:type="spellStart"/>
            <w:r>
              <w:t>botnets</w:t>
            </w:r>
            <w:proofErr w:type="spellEnd"/>
            <w:r>
              <w:t xml:space="preserve">, </w:t>
            </w:r>
            <w:proofErr w:type="spellStart"/>
            <w:r>
              <w:t>DarkNet</w:t>
            </w:r>
            <w:proofErr w:type="spellEnd"/>
            <w:r>
              <w:t xml:space="preserve"> y TOR, son solo algunos de los ejemplos, pero muy importantes.</w:t>
            </w:r>
          </w:p>
          <w:p w14:paraId="1EE4535D" w14:textId="1F946873" w:rsidR="008540FA" w:rsidRPr="00265936" w:rsidRDefault="008540FA" w:rsidP="008540FA">
            <w:pPr>
              <w:spacing w:before="120" w:after="120" w:line="280" w:lineRule="exact"/>
              <w:rPr>
                <w:szCs w:val="18"/>
              </w:rPr>
            </w:pPr>
            <w:r>
              <w:t xml:space="preserve">El </w:t>
            </w:r>
            <w:del w:id="531" w:author="Pedro Verdelho" w:date="2018-10-31T13:23:00Z">
              <w:r w:rsidDel="006A3059">
                <w:delText>formador</w:delText>
              </w:r>
            </w:del>
            <w:ins w:id="532" w:author="Pedro Verdelho" w:date="2018-10-31T13:23:00Z">
              <w:r>
                <w:t>capacitador</w:t>
              </w:r>
            </w:ins>
            <w:r>
              <w:t xml:space="preserve"> debe concentrarse especialmente en las formas contemporáneas y localmente importantes de estas actividades, relacionándose más estrechamente con los delegados y recabando el conocimiento necesario para comprender con respecto a qué formas son más problemáticas para el público.</w:t>
            </w:r>
          </w:p>
        </w:tc>
      </w:tr>
      <w:tr w:rsidR="008540FA" w:rsidRPr="00265936" w14:paraId="75A9EF3B" w14:textId="77777777" w:rsidTr="005203A2">
        <w:trPr>
          <w:trHeight w:val="1340"/>
        </w:trPr>
        <w:tc>
          <w:tcPr>
            <w:tcW w:w="1609" w:type="dxa"/>
            <w:vAlign w:val="center"/>
          </w:tcPr>
          <w:p w14:paraId="297387A4" w14:textId="77777777" w:rsidR="008540FA" w:rsidRPr="00265936" w:rsidRDefault="008540FA" w:rsidP="008540FA">
            <w:pPr>
              <w:jc w:val="center"/>
              <w:rPr>
                <w:szCs w:val="18"/>
              </w:rPr>
            </w:pPr>
            <w:r>
              <w:t>86-95</w:t>
            </w:r>
          </w:p>
        </w:tc>
        <w:tc>
          <w:tcPr>
            <w:tcW w:w="7288" w:type="dxa"/>
            <w:gridSpan w:val="2"/>
            <w:vAlign w:val="center"/>
          </w:tcPr>
          <w:p w14:paraId="50276190" w14:textId="77777777" w:rsidR="008540FA" w:rsidRPr="00265936" w:rsidRDefault="008540FA" w:rsidP="008540FA">
            <w:pPr>
              <w:spacing w:before="120" w:after="120" w:line="280" w:lineRule="exact"/>
              <w:rPr>
                <w:szCs w:val="18"/>
              </w:rPr>
            </w:pPr>
            <w:r>
              <w:t xml:space="preserve">Estas diapositivas ofrecen una introducción breve y básica de las tendencias actuales en la perpetración de los actos delictivos. Plataformas móviles, </w:t>
            </w:r>
            <w:proofErr w:type="gramStart"/>
            <w:r>
              <w:t>malware</w:t>
            </w:r>
            <w:proofErr w:type="gramEnd"/>
            <w:r>
              <w:t xml:space="preserve"> bancario, </w:t>
            </w:r>
            <w:proofErr w:type="spellStart"/>
            <w:r>
              <w:t>ransomware</w:t>
            </w:r>
            <w:proofErr w:type="spellEnd"/>
            <w:r>
              <w:t xml:space="preserve"> y compromiso de correo electrónico comercial, hactivismo y abuso de las redes sociales, infracciones de DPI, amenazas persistentes avanzadas y sus formas, transacciones móviles y criptomonedas, Internet de las cosas y sus aspectos, todas estas formas y tendencias de la ciberdelincuencia están muy presentes hoy e infligen daños extraordinariamente grandes al mundo.</w:t>
            </w:r>
          </w:p>
          <w:p w14:paraId="11D6B9FE" w14:textId="77777777" w:rsidR="008540FA" w:rsidRPr="00265936" w:rsidRDefault="008540FA" w:rsidP="008540FA">
            <w:pPr>
              <w:spacing w:before="120" w:after="120" w:line="280" w:lineRule="exact"/>
              <w:rPr>
                <w:szCs w:val="18"/>
              </w:rPr>
            </w:pPr>
            <w:r>
              <w:t xml:space="preserve">El presentador debe interactuar con los delegados durante esta parte de la presentación y descubrir qué formas contemporáneas están presentes a nivel local. </w:t>
            </w:r>
          </w:p>
        </w:tc>
      </w:tr>
      <w:tr w:rsidR="008540FA" w:rsidRPr="00265936" w14:paraId="20444ED5" w14:textId="77777777" w:rsidTr="005203A2">
        <w:trPr>
          <w:trHeight w:val="1340"/>
        </w:trPr>
        <w:tc>
          <w:tcPr>
            <w:tcW w:w="1609" w:type="dxa"/>
            <w:vAlign w:val="center"/>
          </w:tcPr>
          <w:p w14:paraId="134B9FD9" w14:textId="77777777" w:rsidR="008540FA" w:rsidRPr="00265936" w:rsidRDefault="008540FA" w:rsidP="008540FA">
            <w:pPr>
              <w:jc w:val="center"/>
              <w:rPr>
                <w:szCs w:val="18"/>
              </w:rPr>
            </w:pPr>
            <w:r>
              <w:t>96-98</w:t>
            </w:r>
          </w:p>
        </w:tc>
        <w:tc>
          <w:tcPr>
            <w:tcW w:w="7288" w:type="dxa"/>
            <w:gridSpan w:val="2"/>
            <w:vAlign w:val="center"/>
          </w:tcPr>
          <w:p w14:paraId="57401395" w14:textId="77777777" w:rsidR="008540FA" w:rsidRPr="00265936" w:rsidRDefault="008540FA" w:rsidP="008540FA">
            <w:pPr>
              <w:spacing w:before="120" w:after="120" w:line="276" w:lineRule="auto"/>
              <w:rPr>
                <w:szCs w:val="18"/>
              </w:rPr>
            </w:pPr>
            <w:r>
              <w:t>Resumen. ¿Qué es la ciberdelincuencia y por qué preocuparse?</w:t>
            </w:r>
          </w:p>
          <w:p w14:paraId="503C2D78" w14:textId="77777777" w:rsidR="008540FA" w:rsidRPr="00265936" w:rsidRDefault="008540FA" w:rsidP="008540FA">
            <w:pPr>
              <w:spacing w:before="120" w:after="120" w:line="276" w:lineRule="auto"/>
              <w:rPr>
                <w:szCs w:val="18"/>
              </w:rPr>
            </w:pPr>
            <w:r>
              <w:t xml:space="preserve">Amenazas, tendencias y herramientas de ciberdelincuencia y respuestas al fenómeno. </w:t>
            </w:r>
          </w:p>
          <w:p w14:paraId="2FA9357A" w14:textId="77777777" w:rsidR="008540FA" w:rsidRPr="00265936" w:rsidRDefault="008540FA" w:rsidP="008540FA">
            <w:pPr>
              <w:spacing w:before="120" w:after="120" w:line="276" w:lineRule="auto"/>
              <w:rPr>
                <w:szCs w:val="18"/>
              </w:rPr>
            </w:pPr>
            <w:r>
              <w:t xml:space="preserve">Las realidades cubiertas por la expresión </w:t>
            </w:r>
            <w:r>
              <w:rPr>
                <w:i/>
              </w:rPr>
              <w:t>delito cibernético</w:t>
            </w:r>
            <w:r>
              <w:t xml:space="preserve"> y los conceptos que se consideran tipos de delitos en la mayoría de las legislaciones y en los estándares internacionales. </w:t>
            </w:r>
          </w:p>
          <w:p w14:paraId="769DD6BF" w14:textId="5F2E06FE" w:rsidR="008540FA" w:rsidRPr="00265936" w:rsidRDefault="008540FA" w:rsidP="008540FA">
            <w:pPr>
              <w:spacing w:before="120" w:after="120" w:line="276" w:lineRule="auto"/>
              <w:rPr>
                <w:szCs w:val="18"/>
              </w:rPr>
            </w:pPr>
            <w:r>
              <w:t>Necesidad y ventaja de la armonización entre la legislación nacional y los instrumentos internacionales, en particular el Convenio de Budapest.</w:t>
            </w:r>
          </w:p>
        </w:tc>
      </w:tr>
      <w:tr w:rsidR="008540FA" w:rsidRPr="00265936" w14:paraId="6AE92389" w14:textId="77777777" w:rsidTr="005203A2">
        <w:trPr>
          <w:trHeight w:val="1034"/>
        </w:trPr>
        <w:tc>
          <w:tcPr>
            <w:tcW w:w="8897" w:type="dxa"/>
            <w:gridSpan w:val="3"/>
            <w:vAlign w:val="center"/>
          </w:tcPr>
          <w:p w14:paraId="7790F527" w14:textId="77777777" w:rsidR="008540FA" w:rsidRPr="00265936" w:rsidRDefault="008540FA" w:rsidP="008540FA">
            <w:pPr>
              <w:spacing w:before="120" w:after="120" w:line="280" w:lineRule="exact"/>
              <w:rPr>
                <w:b/>
                <w:sz w:val="22"/>
                <w:szCs w:val="22"/>
              </w:rPr>
            </w:pPr>
            <w:r>
              <w:rPr>
                <w:b/>
                <w:sz w:val="22"/>
              </w:rPr>
              <w:t>Ejercicios prácticos</w:t>
            </w:r>
          </w:p>
          <w:p w14:paraId="0F19C6B7" w14:textId="77777777" w:rsidR="008540FA" w:rsidRPr="00265936" w:rsidRDefault="008540FA" w:rsidP="008540FA">
            <w:pPr>
              <w:spacing w:before="120" w:after="120" w:line="280" w:lineRule="exact"/>
              <w:rPr>
                <w:szCs w:val="18"/>
              </w:rPr>
            </w:pPr>
            <w:r>
              <w:t>No se prevén ejercicios prácticos en esta lección.</w:t>
            </w:r>
          </w:p>
        </w:tc>
      </w:tr>
      <w:tr w:rsidR="008540FA" w:rsidRPr="00265936" w14:paraId="3270E386" w14:textId="77777777" w:rsidTr="005203A2">
        <w:trPr>
          <w:trHeight w:val="1187"/>
        </w:trPr>
        <w:tc>
          <w:tcPr>
            <w:tcW w:w="8897" w:type="dxa"/>
            <w:gridSpan w:val="3"/>
            <w:vAlign w:val="center"/>
          </w:tcPr>
          <w:p w14:paraId="0D051C6F" w14:textId="475A07E2" w:rsidR="008540FA" w:rsidRPr="00265936" w:rsidRDefault="008540FA" w:rsidP="008540FA">
            <w:pPr>
              <w:spacing w:before="120" w:after="120" w:line="280" w:lineRule="exact"/>
              <w:rPr>
                <w:b/>
                <w:sz w:val="22"/>
                <w:szCs w:val="22"/>
              </w:rPr>
            </w:pPr>
            <w:del w:id="533" w:author="Pedro Verdelho" w:date="2018-10-31T13:48:00Z">
              <w:r w:rsidDel="00CD31EC">
                <w:rPr>
                  <w:b/>
                  <w:sz w:val="22"/>
                </w:rPr>
                <w:delText>Evaluación/</w:delText>
              </w:r>
            </w:del>
            <w:ins w:id="534" w:author="Pedro Verdelho" w:date="2018-10-31T13:48:00Z">
              <w:r>
                <w:rPr>
                  <w:b/>
                  <w:sz w:val="22"/>
                </w:rPr>
                <w:t>V</w:t>
              </w:r>
            </w:ins>
            <w:del w:id="535" w:author="Pedro Verdelho" w:date="2018-10-31T13:48:00Z">
              <w:r w:rsidDel="00CD31EC">
                <w:rPr>
                  <w:b/>
                  <w:sz w:val="22"/>
                </w:rPr>
                <w:delText>v</w:delText>
              </w:r>
            </w:del>
            <w:r>
              <w:rPr>
                <w:b/>
                <w:sz w:val="22"/>
              </w:rPr>
              <w:t>erificación de conocimientos</w:t>
            </w:r>
          </w:p>
          <w:p w14:paraId="182083E7" w14:textId="00D6249C" w:rsidR="008540FA" w:rsidRPr="00265936" w:rsidRDefault="008540FA" w:rsidP="008540FA">
            <w:pPr>
              <w:spacing w:before="120" w:after="120" w:line="280" w:lineRule="exact"/>
              <w:rPr>
                <w:szCs w:val="18"/>
              </w:rPr>
            </w:pPr>
            <w:r>
              <w:t xml:space="preserve">No se ha preparado ninguna </w:t>
            </w:r>
            <w:del w:id="536" w:author="Pedro Verdelho" w:date="2018-10-30T15:09:00Z">
              <w:r w:rsidDel="00131158">
                <w:delText>evaluación</w:delText>
              </w:r>
            </w:del>
            <w:ins w:id="537" w:author="Pedro Verdelho" w:date="2018-10-30T15:09:00Z">
              <w:r>
                <w:t>valoración</w:t>
              </w:r>
            </w:ins>
            <w:r>
              <w:t xml:space="preserve"> formal para esta sesión. Se </w:t>
            </w:r>
            <w:del w:id="538" w:author="Pedro Verdelho" w:date="2019-01-21T11:09:00Z">
              <w:r w:rsidDel="00D65037">
                <w:delText xml:space="preserve">alienta </w:delText>
              </w:r>
            </w:del>
            <w:ins w:id="539" w:author="Pedro Verdelho" w:date="2019-01-21T11:09:00Z">
              <w:r w:rsidR="00D65037">
                <w:t>incentiva que e</w:t>
              </w:r>
            </w:ins>
            <w:del w:id="540" w:author="Pedro Verdelho" w:date="2019-01-21T11:09:00Z">
              <w:r w:rsidDel="00D65037">
                <w:delText>a</w:delText>
              </w:r>
            </w:del>
            <w:r>
              <w:t xml:space="preserve">l </w:t>
            </w:r>
            <w:del w:id="541" w:author="Pedro Verdelho" w:date="2018-10-31T13:23:00Z">
              <w:r w:rsidDel="006A3059">
                <w:delText>formador</w:delText>
              </w:r>
            </w:del>
            <w:ins w:id="542" w:author="Pedro Verdelho" w:date="2018-10-31T13:23:00Z">
              <w:r>
                <w:t>capacitador</w:t>
              </w:r>
            </w:ins>
            <w:del w:id="543" w:author="Pedro Verdelho" w:date="2019-01-21T11:09:00Z">
              <w:r w:rsidDel="00D65037">
                <w:delText xml:space="preserve"> a</w:delText>
              </w:r>
            </w:del>
            <w:r>
              <w:t xml:space="preserve"> verifi</w:t>
            </w:r>
            <w:ins w:id="544" w:author="Pedro Verdelho" w:date="2019-01-21T11:09:00Z">
              <w:r w:rsidR="00D65037">
                <w:t>que</w:t>
              </w:r>
            </w:ins>
            <w:del w:id="545" w:author="Pedro Verdelho" w:date="2019-01-21T11:09:00Z">
              <w:r w:rsidDel="00D65037">
                <w:delText>car</w:delText>
              </w:r>
            </w:del>
            <w:r>
              <w:t xml:space="preserve"> el conocimiento y la comprensión haciendo </w:t>
            </w:r>
            <w:ins w:id="546" w:author="Pedro Verdelho" w:date="2019-01-21T11:10:00Z">
              <w:r w:rsidR="00D65037">
                <w:t xml:space="preserve">las </w:t>
              </w:r>
            </w:ins>
            <w:r>
              <w:t>preguntas relevantes a lo largo de la sesión.</w:t>
            </w:r>
          </w:p>
        </w:tc>
      </w:tr>
    </w:tbl>
    <w:p w14:paraId="187119CD" w14:textId="77777777" w:rsidR="00584C88" w:rsidRDefault="00584C88" w:rsidP="000860B4">
      <w:pPr>
        <w:tabs>
          <w:tab w:val="left" w:pos="426"/>
          <w:tab w:val="left" w:pos="851"/>
        </w:tabs>
        <w:spacing w:after="120"/>
        <w:ind w:left="851" w:hanging="851"/>
        <w:rPr>
          <w:rFonts w:eastAsia="Times New Roman" w:cs="Times New Roman"/>
        </w:rPr>
      </w:pPr>
    </w:p>
    <w:p w14:paraId="2BED3FAA" w14:textId="22106014" w:rsidR="00F554D0" w:rsidRPr="00265936" w:rsidRDefault="007778C7" w:rsidP="000860B4">
      <w:pPr>
        <w:pStyle w:val="Heading2"/>
        <w:rPr>
          <w:rFonts w:eastAsia="Times New Roman" w:cs="Times New Roman"/>
          <w:sz w:val="22"/>
          <w:szCs w:val="22"/>
        </w:rPr>
      </w:pPr>
      <w:bookmarkStart w:id="547" w:name="_Toc486857176"/>
      <w:bookmarkStart w:id="548" w:name="_Toc524848197"/>
      <w:r>
        <w:rPr>
          <w:sz w:val="22"/>
        </w:rPr>
        <w:t xml:space="preserve">Lecciones 1.1.3, 1.1.4 y 1.2.1 </w:t>
      </w:r>
      <w:del w:id="549" w:author="Pedro Verdelho" w:date="2018-10-31T13:09:00Z">
        <w:r w:rsidDel="006171B4">
          <w:rPr>
            <w:sz w:val="22"/>
          </w:rPr>
          <w:delText>-</w:delText>
        </w:r>
      </w:del>
      <w:ins w:id="550" w:author="Pedro Verdelho" w:date="2018-10-31T13:09:00Z">
        <w:r w:rsidR="006171B4">
          <w:rPr>
            <w:sz w:val="22"/>
          </w:rPr>
          <w:t>–</w:t>
        </w:r>
      </w:ins>
      <w:r>
        <w:rPr>
          <w:sz w:val="22"/>
        </w:rPr>
        <w:t xml:space="preserve"> </w:t>
      </w:r>
      <w:ins w:id="551" w:author="Pedro Verdelho" w:date="2018-10-31T13:09:00Z">
        <w:r w:rsidR="006171B4">
          <w:rPr>
            <w:sz w:val="22"/>
          </w:rPr>
          <w:t xml:space="preserve">Introducción a la </w:t>
        </w:r>
      </w:ins>
      <w:del w:id="552" w:author="Pedro Verdelho" w:date="2018-10-31T13:09:00Z">
        <w:r w:rsidDel="006171B4">
          <w:rPr>
            <w:sz w:val="22"/>
          </w:rPr>
          <w:delText>T</w:delText>
        </w:r>
      </w:del>
      <w:ins w:id="553" w:author="Pedro Verdelho" w:date="2018-10-31T13:09:00Z">
        <w:r w:rsidR="006171B4">
          <w:rPr>
            <w:sz w:val="22"/>
          </w:rPr>
          <w:t>t</w:t>
        </w:r>
      </w:ins>
      <w:r>
        <w:rPr>
          <w:sz w:val="22"/>
        </w:rPr>
        <w:t>ecnología</w:t>
      </w:r>
      <w:bookmarkEnd w:id="547"/>
      <w:bookmarkEnd w:id="548"/>
    </w:p>
    <w:tbl>
      <w:tblPr>
        <w:tblStyle w:val="TableGrid"/>
        <w:tblW w:w="9039" w:type="dxa"/>
        <w:tblLayout w:type="fixed"/>
        <w:tblLook w:val="04A0" w:firstRow="1" w:lastRow="0" w:firstColumn="1" w:lastColumn="0" w:noHBand="0" w:noVBand="1"/>
      </w:tblPr>
      <w:tblGrid>
        <w:gridCol w:w="1435"/>
        <w:gridCol w:w="5410"/>
        <w:gridCol w:w="2194"/>
      </w:tblGrid>
      <w:tr w:rsidR="007778C7" w:rsidRPr="00265936" w14:paraId="5C62431A" w14:textId="77777777" w:rsidTr="005203A2">
        <w:trPr>
          <w:trHeight w:val="899"/>
        </w:trPr>
        <w:tc>
          <w:tcPr>
            <w:tcW w:w="6845" w:type="dxa"/>
            <w:gridSpan w:val="2"/>
            <w:shd w:val="clear" w:color="auto" w:fill="DBE5F1" w:themeFill="accent1" w:themeFillTint="33"/>
            <w:vAlign w:val="center"/>
          </w:tcPr>
          <w:p w14:paraId="30B51638" w14:textId="77777777" w:rsidR="007778C7" w:rsidRPr="00265936" w:rsidRDefault="007778C7" w:rsidP="00941C97">
            <w:pPr>
              <w:rPr>
                <w:sz w:val="22"/>
                <w:szCs w:val="22"/>
              </w:rPr>
            </w:pPr>
            <w:r>
              <w:rPr>
                <w:sz w:val="22"/>
              </w:rPr>
              <w:t xml:space="preserve">Lección 1.1.3, 1.1.4 y 1.2.1 </w:t>
            </w:r>
            <w:r>
              <w:rPr>
                <w:color w:val="000000" w:themeColor="text1"/>
                <w:sz w:val="22"/>
              </w:rPr>
              <w:t>Tecnología</w:t>
            </w:r>
          </w:p>
        </w:tc>
        <w:tc>
          <w:tcPr>
            <w:tcW w:w="2194" w:type="dxa"/>
            <w:shd w:val="clear" w:color="auto" w:fill="DBE5F1" w:themeFill="accent1" w:themeFillTint="33"/>
            <w:vAlign w:val="center"/>
          </w:tcPr>
          <w:p w14:paraId="2E223BF6" w14:textId="77777777" w:rsidR="007778C7" w:rsidRPr="00265936" w:rsidRDefault="007778C7" w:rsidP="00941C97">
            <w:pPr>
              <w:rPr>
                <w:sz w:val="22"/>
                <w:szCs w:val="22"/>
              </w:rPr>
            </w:pPr>
            <w:r>
              <w:rPr>
                <w:sz w:val="22"/>
              </w:rPr>
              <w:t xml:space="preserve">Duración: 180 minutos </w:t>
            </w:r>
          </w:p>
          <w:p w14:paraId="72630922" w14:textId="77777777" w:rsidR="007778C7" w:rsidRPr="00265936" w:rsidRDefault="007778C7" w:rsidP="00941C97">
            <w:pPr>
              <w:rPr>
                <w:sz w:val="22"/>
                <w:szCs w:val="22"/>
              </w:rPr>
            </w:pPr>
            <w:r>
              <w:rPr>
                <w:sz w:val="22"/>
              </w:rPr>
              <w:t>(3 x 60 minutos)</w:t>
            </w:r>
          </w:p>
        </w:tc>
      </w:tr>
      <w:tr w:rsidR="007778C7" w:rsidRPr="00265936" w14:paraId="72904FBE" w14:textId="77777777" w:rsidTr="005203A2">
        <w:trPr>
          <w:trHeight w:val="4859"/>
        </w:trPr>
        <w:tc>
          <w:tcPr>
            <w:tcW w:w="9039" w:type="dxa"/>
            <w:gridSpan w:val="3"/>
            <w:vAlign w:val="center"/>
          </w:tcPr>
          <w:p w14:paraId="40B5300F" w14:textId="77777777" w:rsidR="007778C7" w:rsidRPr="00265936" w:rsidRDefault="007778C7" w:rsidP="00941C97">
            <w:pPr>
              <w:spacing w:before="120" w:after="120" w:line="280" w:lineRule="exact"/>
              <w:rPr>
                <w:b/>
                <w:sz w:val="22"/>
                <w:szCs w:val="22"/>
              </w:rPr>
            </w:pPr>
            <w:r>
              <w:rPr>
                <w:b/>
                <w:sz w:val="22"/>
              </w:rPr>
              <w:lastRenderedPageBreak/>
              <w:t xml:space="preserve">Recursos requeridos: </w:t>
            </w:r>
          </w:p>
          <w:p w14:paraId="020193B5" w14:textId="5E47818C" w:rsidR="007778C7" w:rsidRPr="00265936" w:rsidRDefault="007778C7" w:rsidP="00531BD9">
            <w:pPr>
              <w:pStyle w:val="ListParagraph"/>
              <w:numPr>
                <w:ilvl w:val="0"/>
                <w:numId w:val="38"/>
              </w:numPr>
              <w:spacing w:before="120" w:after="120" w:line="280" w:lineRule="exact"/>
              <w:jc w:val="left"/>
              <w:rPr>
                <w:color w:val="000000" w:themeColor="text1"/>
                <w:szCs w:val="18"/>
              </w:rPr>
            </w:pPr>
            <w:r>
              <w:rPr>
                <w:color w:val="000000" w:themeColor="text1"/>
              </w:rPr>
              <w:t>Enumere todos los recursos requeridos para las lecciones aquí.</w:t>
            </w:r>
            <w:r w:rsidR="00152638">
              <w:rPr>
                <w:color w:val="000000" w:themeColor="text1"/>
              </w:rPr>
              <w:t xml:space="preserve"> </w:t>
            </w:r>
            <w:r>
              <w:rPr>
                <w:color w:val="000000" w:themeColor="text1"/>
              </w:rPr>
              <w:t>La siguiente lista es un ejemplo de lo que se puede requerir.</w:t>
            </w:r>
            <w:r w:rsidR="00152638">
              <w:rPr>
                <w:color w:val="000000" w:themeColor="text1"/>
              </w:rPr>
              <w:t xml:space="preserve"> </w:t>
            </w:r>
            <w:r>
              <w:rPr>
                <w:color w:val="000000" w:themeColor="text1"/>
              </w:rPr>
              <w:t xml:space="preserve">Cada </w:t>
            </w:r>
            <w:del w:id="554" w:author="Pedro Verdelho" w:date="2018-10-31T13:23:00Z">
              <w:r w:rsidDel="006A3059">
                <w:rPr>
                  <w:color w:val="000000" w:themeColor="text1"/>
                </w:rPr>
                <w:delText>formador</w:delText>
              </w:r>
            </w:del>
            <w:ins w:id="555" w:author="Pedro Verdelho" w:date="2018-10-31T13:23:00Z">
              <w:r w:rsidR="006A3059">
                <w:rPr>
                  <w:color w:val="000000" w:themeColor="text1"/>
                </w:rPr>
                <w:t>capacitador</w:t>
              </w:r>
            </w:ins>
            <w:r>
              <w:rPr>
                <w:color w:val="000000" w:themeColor="text1"/>
              </w:rPr>
              <w:t xml:space="preserve"> debe verificar la lista y agregar recursos adicionales, tales como vídeos, textos, etc. </w:t>
            </w:r>
          </w:p>
          <w:p w14:paraId="118C3B95"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4BD678C8"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Presentación de </w:t>
            </w:r>
            <w:proofErr w:type="spellStart"/>
            <w:r>
              <w:rPr>
                <w:color w:val="000000" w:themeColor="text1"/>
              </w:rPr>
              <w:t>Powerpoint</w:t>
            </w:r>
            <w:proofErr w:type="spellEnd"/>
          </w:p>
          <w:p w14:paraId="7DE45D3B"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Vídeo clip "Guerreros de la red"</w:t>
            </w:r>
          </w:p>
          <w:p w14:paraId="3CD992B3"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Proyector y pantalla de visualización.</w:t>
            </w:r>
          </w:p>
          <w:p w14:paraId="01DDB705"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Acceso a Internet (si está disponible). </w:t>
            </w:r>
          </w:p>
          <w:p w14:paraId="31C2F410"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Pizarra</w:t>
            </w:r>
          </w:p>
          <w:p w14:paraId="1F19DAF7"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Bolígrafo de pizarra (al menos 2 entre azul, negro, rojo y verde).</w:t>
            </w:r>
          </w:p>
          <w:p w14:paraId="3DF1F558"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2 rotafolios con papel adecuado.</w:t>
            </w:r>
          </w:p>
          <w:p w14:paraId="065E12FB" w14:textId="7659D1C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Papel y bolígrafos para </w:t>
            </w:r>
            <w:del w:id="556" w:author="Pedro Verdelho" w:date="2018-10-31T13:14:00Z">
              <w:r w:rsidDel="00A6359B">
                <w:rPr>
                  <w:color w:val="000000" w:themeColor="text1"/>
                </w:rPr>
                <w:delText>e</w:delText>
              </w:r>
            </w:del>
            <w:r>
              <w:rPr>
                <w:color w:val="000000" w:themeColor="text1"/>
              </w:rPr>
              <w:t>l</w:t>
            </w:r>
            <w:ins w:id="557" w:author="Pedro Verdelho" w:date="2018-10-31T13:14:00Z">
              <w:r w:rsidR="00A6359B">
                <w:rPr>
                  <w:color w:val="000000" w:themeColor="text1"/>
                </w:rPr>
                <w:t>os</w:t>
              </w:r>
            </w:ins>
            <w:r>
              <w:rPr>
                <w:color w:val="000000" w:themeColor="text1"/>
              </w:rPr>
              <w:t xml:space="preserve"> alumno</w:t>
            </w:r>
            <w:ins w:id="558" w:author="Pedro Verdelho" w:date="2018-10-31T13:14:00Z">
              <w:r w:rsidR="00A6359B">
                <w:rPr>
                  <w:color w:val="000000" w:themeColor="text1"/>
                </w:rPr>
                <w:t>s</w:t>
              </w:r>
            </w:ins>
            <w:r>
              <w:rPr>
                <w:color w:val="000000" w:themeColor="text1"/>
              </w:rPr>
              <w:t>.</w:t>
            </w:r>
          </w:p>
          <w:p w14:paraId="620ACAC6" w14:textId="77777777" w:rsidR="007778C7" w:rsidRPr="00265936" w:rsidRDefault="007778C7" w:rsidP="00531BD9">
            <w:pPr>
              <w:pStyle w:val="bul1"/>
              <w:numPr>
                <w:ilvl w:val="0"/>
                <w:numId w:val="38"/>
              </w:numPr>
              <w:spacing w:before="120" w:after="120" w:line="280" w:lineRule="exact"/>
              <w:contextualSpacing/>
              <w:rPr>
                <w:color w:val="000000" w:themeColor="text1"/>
                <w:szCs w:val="18"/>
              </w:rPr>
            </w:pPr>
            <w:r>
              <w:rPr>
                <w:color w:val="000000" w:themeColor="text1"/>
              </w:rPr>
              <w:t>Grapadora, perforadora y tijeras.</w:t>
            </w:r>
          </w:p>
          <w:p w14:paraId="5311F27C" w14:textId="77777777" w:rsidR="007778C7" w:rsidRPr="00265936" w:rsidRDefault="007778C7" w:rsidP="00531BD9">
            <w:pPr>
              <w:pStyle w:val="bul1"/>
              <w:numPr>
                <w:ilvl w:val="0"/>
                <w:numId w:val="38"/>
              </w:numPr>
              <w:spacing w:before="120" w:after="120" w:line="280" w:lineRule="exact"/>
              <w:contextualSpacing/>
              <w:rPr>
                <w:i/>
                <w:color w:val="00B050"/>
                <w:szCs w:val="18"/>
              </w:rPr>
            </w:pPr>
            <w:r>
              <w:rPr>
                <w:color w:val="000000" w:themeColor="text1"/>
              </w:rPr>
              <w:t>Adhesivo o un producto similar para permitir que el papel se adhiera temporalmente a las paredes.</w:t>
            </w:r>
          </w:p>
        </w:tc>
      </w:tr>
      <w:tr w:rsidR="007778C7" w:rsidRPr="00265936" w14:paraId="2D2B174C" w14:textId="77777777" w:rsidTr="005203A2">
        <w:trPr>
          <w:trHeight w:val="2159"/>
        </w:trPr>
        <w:tc>
          <w:tcPr>
            <w:tcW w:w="9039" w:type="dxa"/>
            <w:gridSpan w:val="3"/>
            <w:vAlign w:val="center"/>
          </w:tcPr>
          <w:p w14:paraId="25501DEB" w14:textId="421AD01D" w:rsidR="007778C7" w:rsidRPr="00265936" w:rsidRDefault="007778C7" w:rsidP="00941C97">
            <w:pPr>
              <w:spacing w:before="120" w:after="120" w:line="280" w:lineRule="exact"/>
              <w:rPr>
                <w:b/>
                <w:sz w:val="22"/>
                <w:szCs w:val="22"/>
              </w:rPr>
            </w:pPr>
            <w:r>
              <w:rPr>
                <w:b/>
                <w:sz w:val="22"/>
              </w:rPr>
              <w:t>Objetivo de la sesión:</w:t>
            </w:r>
            <w:r w:rsidR="00152638">
              <w:rPr>
                <w:b/>
                <w:sz w:val="22"/>
              </w:rPr>
              <w:t xml:space="preserve"> </w:t>
            </w:r>
          </w:p>
          <w:p w14:paraId="0D987772" w14:textId="7336475A" w:rsidR="007778C7" w:rsidRPr="00265936" w:rsidRDefault="007778C7" w:rsidP="00941C97">
            <w:pPr>
              <w:spacing w:before="120" w:after="120" w:line="280" w:lineRule="exact"/>
              <w:rPr>
                <w:i/>
                <w:color w:val="FF0000"/>
                <w:szCs w:val="18"/>
              </w:rPr>
            </w:pPr>
            <w:r>
              <w:t xml:space="preserve">Esta sesión proporciona información sobre la tecnología que encontrarán jueces y fiscales durante su trabajo y que es utilizada por delincuentes para cometer delitos y hacer cumplir la ley para detectarla. El objetivo de la sesión es permitir que la audiencia adquiera el conocimiento suficiente sobre la tecnología para que pueda </w:t>
            </w:r>
            <w:ins w:id="559" w:author="Pedro Verdelho" w:date="2018-10-30T15:10:00Z">
              <w:r w:rsidR="00131158">
                <w:t xml:space="preserve">desarrollar </w:t>
              </w:r>
            </w:ins>
            <w:del w:id="560" w:author="Pedro Verdelho" w:date="2018-10-30T15:10:00Z">
              <w:r w:rsidDel="00131158">
                <w:delText xml:space="preserve">funcionar </w:delText>
              </w:r>
            </w:del>
            <w:r>
              <w:t xml:space="preserve">de manera más efectiva </w:t>
            </w:r>
            <w:del w:id="561" w:author="Pedro Verdelho" w:date="2018-10-30T15:11:00Z">
              <w:r w:rsidDel="00131158">
                <w:delText xml:space="preserve">en </w:delText>
              </w:r>
            </w:del>
            <w:r>
              <w:t>sus roles.</w:t>
            </w:r>
          </w:p>
        </w:tc>
      </w:tr>
      <w:tr w:rsidR="007778C7" w:rsidRPr="00265936" w14:paraId="672B497C" w14:textId="77777777" w:rsidTr="005203A2">
        <w:trPr>
          <w:trHeight w:val="3635"/>
        </w:trPr>
        <w:tc>
          <w:tcPr>
            <w:tcW w:w="9039" w:type="dxa"/>
            <w:gridSpan w:val="3"/>
            <w:vAlign w:val="center"/>
          </w:tcPr>
          <w:p w14:paraId="69299201" w14:textId="77777777" w:rsidR="007778C7" w:rsidRPr="00265936" w:rsidRDefault="007778C7" w:rsidP="00941C97">
            <w:pPr>
              <w:spacing w:before="120" w:after="120" w:line="280" w:lineRule="exact"/>
              <w:rPr>
                <w:b/>
                <w:sz w:val="22"/>
                <w:szCs w:val="22"/>
              </w:rPr>
            </w:pPr>
            <w:r>
              <w:rPr>
                <w:b/>
                <w:sz w:val="22"/>
              </w:rPr>
              <w:t>Objetivos:</w:t>
            </w:r>
          </w:p>
          <w:p w14:paraId="7AD31091" w14:textId="1FE14407" w:rsidR="007778C7" w:rsidRPr="00265936" w:rsidRDefault="007778C7" w:rsidP="00941C97">
            <w:pPr>
              <w:rPr>
                <w:rFonts w:eastAsia="Calibri"/>
                <w:szCs w:val="18"/>
              </w:rPr>
            </w:pPr>
            <w:r>
              <w:t xml:space="preserve">Al final de la </w:t>
            </w:r>
            <w:del w:id="562" w:author="Pedro Verdelho" w:date="2019-01-21T15:55:00Z">
              <w:r w:rsidDel="00C41C77">
                <w:delText>clase</w:delText>
              </w:r>
            </w:del>
            <w:proofErr w:type="spellStart"/>
            <w:ins w:id="563" w:author="Pedro Verdelho" w:date="2019-01-21T15:55:00Z">
              <w:r w:rsidR="00C41C77">
                <w:t>leccion</w:t>
              </w:r>
            </w:ins>
            <w:proofErr w:type="spellEnd"/>
            <w:r>
              <w:t xml:space="preserve">, los alumnos podrán: </w:t>
            </w:r>
          </w:p>
          <w:p w14:paraId="0E2F9393" w14:textId="5F585A93" w:rsidR="007778C7" w:rsidRPr="00265936" w:rsidRDefault="007778C7" w:rsidP="00941C97">
            <w:pPr>
              <w:pStyle w:val="bul1"/>
              <w:rPr>
                <w:szCs w:val="18"/>
              </w:rPr>
            </w:pPr>
            <w:r>
              <w:t>Identificar diferentes sistemas operativos de computadora</w:t>
            </w:r>
            <w:r w:rsidR="00152638">
              <w:t xml:space="preserve"> </w:t>
            </w:r>
          </w:p>
          <w:p w14:paraId="523D1C7C" w14:textId="77777777" w:rsidR="007778C7" w:rsidRPr="00265936" w:rsidRDefault="007778C7" w:rsidP="00941C97">
            <w:pPr>
              <w:pStyle w:val="bul1"/>
              <w:rPr>
                <w:szCs w:val="18"/>
              </w:rPr>
            </w:pPr>
            <w:r>
              <w:t>Explicar los conceptos básicos de cómo funcionan las redes</w:t>
            </w:r>
          </w:p>
          <w:p w14:paraId="0D7A8FBA" w14:textId="2A668902" w:rsidR="007778C7" w:rsidRPr="00265936" w:rsidRDefault="007778C7" w:rsidP="00941C97">
            <w:pPr>
              <w:pStyle w:val="bul1"/>
              <w:rPr>
                <w:szCs w:val="18"/>
              </w:rPr>
            </w:pPr>
            <w:r>
              <w:t xml:space="preserve">Describir las funciones de </w:t>
            </w:r>
            <w:ins w:id="564" w:author="Pedro Verdelho" w:date="2019-01-21T15:56:00Z">
              <w:r w:rsidR="00917AE9">
                <w:t xml:space="preserve">la </w:t>
              </w:r>
            </w:ins>
            <w:r>
              <w:t>Internet</w:t>
            </w:r>
          </w:p>
          <w:p w14:paraId="31E87B68" w14:textId="77777777" w:rsidR="007778C7" w:rsidRPr="00265936" w:rsidRDefault="007778C7" w:rsidP="00941C97">
            <w:pPr>
              <w:pStyle w:val="bul1"/>
              <w:rPr>
                <w:szCs w:val="18"/>
              </w:rPr>
            </w:pPr>
            <w:r>
              <w:t>Identificar al menos 5 aplicaciones principales de Internet</w:t>
            </w:r>
          </w:p>
          <w:p w14:paraId="3ED31E65" w14:textId="77777777" w:rsidR="007778C7" w:rsidRPr="00265936" w:rsidRDefault="007778C7" w:rsidP="00941C97">
            <w:pPr>
              <w:pStyle w:val="bul1"/>
              <w:rPr>
                <w:szCs w:val="18"/>
              </w:rPr>
            </w:pPr>
            <w:r>
              <w:t>Explicar cómo se ha desarrollado Internet desde su comienzo hasta hoy</w:t>
            </w:r>
            <w:del w:id="565" w:author="Pedro Verdelho" w:date="2018-10-30T15:12:00Z">
              <w:r w:rsidDel="00173936">
                <w:delText>.</w:delText>
              </w:r>
            </w:del>
          </w:p>
          <w:p w14:paraId="4441EBD2" w14:textId="77777777" w:rsidR="007778C7" w:rsidRPr="00265936" w:rsidRDefault="007778C7" w:rsidP="00941C97">
            <w:pPr>
              <w:pStyle w:val="bul1"/>
              <w:rPr>
                <w:szCs w:val="18"/>
              </w:rPr>
            </w:pPr>
            <w:r>
              <w:t>Diferenciar entre las diferentes aplicaciones de Internet</w:t>
            </w:r>
          </w:p>
          <w:p w14:paraId="3000BD0B" w14:textId="77777777" w:rsidR="007778C7" w:rsidRPr="00265936" w:rsidRDefault="007778C7" w:rsidP="00941C97">
            <w:pPr>
              <w:pStyle w:val="bul1"/>
              <w:rPr>
                <w:szCs w:val="18"/>
              </w:rPr>
            </w:pPr>
            <w:r>
              <w:t>Describir la diferencia entre Darknet y Deepweb</w:t>
            </w:r>
          </w:p>
          <w:p w14:paraId="7C96AEA4" w14:textId="3AB4CE21" w:rsidR="007778C7" w:rsidRPr="00265936" w:rsidRDefault="007778C7" w:rsidP="007778C7">
            <w:pPr>
              <w:pStyle w:val="bul1"/>
              <w:rPr>
                <w:szCs w:val="18"/>
              </w:rPr>
            </w:pPr>
            <w:r>
              <w:t xml:space="preserve">Explicar los conceptos básicos de las </w:t>
            </w:r>
            <w:ins w:id="566" w:author="Pedro Verdelho" w:date="2019-01-21T15:57:00Z">
              <w:r w:rsidR="00917AE9">
                <w:t>cripto-</w:t>
              </w:r>
            </w:ins>
            <w:r>
              <w:t xml:space="preserve">monedas </w:t>
            </w:r>
            <w:del w:id="567" w:author="Pedro Verdelho" w:date="2019-01-21T15:57:00Z">
              <w:r w:rsidDel="00917AE9">
                <w:delText>criptográficas</w:delText>
              </w:r>
            </w:del>
          </w:p>
          <w:p w14:paraId="537FC166" w14:textId="38F41365" w:rsidR="007778C7" w:rsidRPr="00265936" w:rsidRDefault="007778C7" w:rsidP="007778C7">
            <w:pPr>
              <w:pStyle w:val="bul1"/>
              <w:rPr>
                <w:szCs w:val="18"/>
              </w:rPr>
            </w:pPr>
            <w:r>
              <w:t xml:space="preserve">Identificar cómo los delincuentes usan las </w:t>
            </w:r>
            <w:del w:id="568" w:author="Pedro Verdelho" w:date="2019-01-21T15:58:00Z">
              <w:r w:rsidDel="00917AE9">
                <w:delText xml:space="preserve">diversas </w:delText>
              </w:r>
            </w:del>
            <w:ins w:id="569" w:author="Pedro Verdelho" w:date="2019-01-21T15:58:00Z">
              <w:r w:rsidR="00917AE9">
                <w:t xml:space="preserve">distintas </w:t>
              </w:r>
            </w:ins>
            <w:r>
              <w:t>aplicaciones de Internet</w:t>
            </w:r>
          </w:p>
        </w:tc>
      </w:tr>
      <w:tr w:rsidR="007778C7" w:rsidRPr="00265936" w14:paraId="55CE2AD0" w14:textId="77777777" w:rsidTr="005203A2">
        <w:trPr>
          <w:trHeight w:val="10790"/>
        </w:trPr>
        <w:tc>
          <w:tcPr>
            <w:tcW w:w="9039" w:type="dxa"/>
            <w:gridSpan w:val="3"/>
            <w:tcBorders>
              <w:bottom w:val="single" w:sz="4" w:space="0" w:color="auto"/>
            </w:tcBorders>
            <w:vAlign w:val="center"/>
          </w:tcPr>
          <w:p w14:paraId="02AEF550" w14:textId="7841B777" w:rsidR="007778C7" w:rsidRPr="00265936" w:rsidRDefault="007778C7" w:rsidP="00941C97">
            <w:pPr>
              <w:spacing w:before="120" w:after="120" w:line="280" w:lineRule="exact"/>
              <w:rPr>
                <w:b/>
                <w:sz w:val="22"/>
                <w:szCs w:val="22"/>
              </w:rPr>
            </w:pPr>
            <w:r>
              <w:rPr>
                <w:b/>
                <w:sz w:val="22"/>
              </w:rPr>
              <w:lastRenderedPageBreak/>
              <w:t xml:space="preserve">Orientación del </w:t>
            </w:r>
            <w:del w:id="570" w:author="Pedro Verdelho" w:date="2018-10-31T13:23:00Z">
              <w:r w:rsidR="005203A2" w:rsidDel="006A3059">
                <w:rPr>
                  <w:b/>
                  <w:sz w:val="22"/>
                </w:rPr>
                <w:delText>formador</w:delText>
              </w:r>
            </w:del>
            <w:ins w:id="571" w:author="Pedro Verdelho" w:date="2018-10-31T13:23:00Z">
              <w:r w:rsidR="006A3059">
                <w:rPr>
                  <w:b/>
                  <w:sz w:val="22"/>
                </w:rPr>
                <w:t>capacitador</w:t>
              </w:r>
            </w:ins>
          </w:p>
          <w:p w14:paraId="0D05BAAF" w14:textId="00551314" w:rsidR="007778C7" w:rsidRPr="00265936" w:rsidRDefault="007778C7" w:rsidP="00941C97">
            <w:pPr>
              <w:spacing w:after="120" w:line="280" w:lineRule="exact"/>
              <w:rPr>
                <w:rFonts w:eastAsia="Calibri"/>
                <w:szCs w:val="18"/>
              </w:rPr>
            </w:pPr>
            <w:r>
              <w:t xml:space="preserve">Esta sesión tiene como objetivo proporcionar a los </w:t>
            </w:r>
            <w:del w:id="572" w:author="Pedro Verdelho" w:date="2018-10-31T13:23:00Z">
              <w:r w:rsidDel="006A3059">
                <w:delText>formador</w:delText>
              </w:r>
            </w:del>
            <w:ins w:id="573" w:author="Pedro Verdelho" w:date="2018-10-31T13:23:00Z">
              <w:r w:rsidR="006A3059">
                <w:t>capacitador</w:t>
              </w:r>
            </w:ins>
            <w:r>
              <w:t xml:space="preserve">es un marco para desarrollar material de formación que se entregará como parte de un programa más amplio. No puede ser exhaustivo ya que la tecnología cambia tan rápidamente que cualquier especificación técnica detallada quedaría desactualizada casi tan pronto como se publique el documento. </w:t>
            </w:r>
            <w:proofErr w:type="gramStart"/>
            <w:r>
              <w:t>Asegurar</w:t>
            </w:r>
            <w:proofErr w:type="gramEnd"/>
            <w:r>
              <w:t xml:space="preserve"> que los jueces y fiscales tengan una comprensión suficiente de los problemas técnicos en relación con los asuntos que se les presentan es esencial para el buen funcionamiento de cualquier sistema judicial. Esta sesión proporciona una visión general de los aspectos relevantes de la tecnología y su relevancia para el sistema de justicia penal. Se proporciona una presentación en PowerPoint como un recurso para que los </w:t>
            </w:r>
            <w:del w:id="574" w:author="Pedro Verdelho" w:date="2018-10-31T13:23:00Z">
              <w:r w:rsidDel="006A3059">
                <w:delText>formador</w:delText>
              </w:r>
            </w:del>
            <w:ins w:id="575" w:author="Pedro Verdelho" w:date="2018-10-31T13:23:00Z">
              <w:r w:rsidR="006A3059">
                <w:t>capacitador</w:t>
              </w:r>
            </w:ins>
            <w:r>
              <w:t xml:space="preserve">es la utilicen si se considera apropiado. </w:t>
            </w:r>
          </w:p>
          <w:p w14:paraId="2FD77D08" w14:textId="011E9804" w:rsidR="007778C7" w:rsidRPr="00265936" w:rsidRDefault="007778C7" w:rsidP="00941C97">
            <w:pPr>
              <w:spacing w:after="120" w:line="280" w:lineRule="exact"/>
              <w:rPr>
                <w:rFonts w:eastAsia="Calibri"/>
                <w:szCs w:val="18"/>
              </w:rPr>
            </w:pPr>
            <w:r>
              <w:t xml:space="preserve">Se proporciona un recurso adicional en forma del vídeo clip Warriors </w:t>
            </w:r>
            <w:proofErr w:type="spellStart"/>
            <w:r>
              <w:t>of</w:t>
            </w:r>
            <w:proofErr w:type="spellEnd"/>
            <w:r>
              <w:t xml:space="preserve"> </w:t>
            </w:r>
            <w:proofErr w:type="spellStart"/>
            <w:r>
              <w:t>the</w:t>
            </w:r>
            <w:proofErr w:type="spellEnd"/>
            <w:r>
              <w:t xml:space="preserve"> Net para dar a los delegados una buena y clara comprensión de cómo funcionan las redes. El vídeo está disponible en www.warriorsofthe.net y está disponible en los siguientes idiomas: inglés, alemán, francés, hebreo, holandés, sueco, italiano, portugués, danés, noruego, húngaro, checo, español y ucraniano. </w:t>
            </w:r>
          </w:p>
          <w:p w14:paraId="78E461E0" w14:textId="5AC98B94" w:rsidR="007778C7" w:rsidRPr="00265936" w:rsidRDefault="007778C7" w:rsidP="00941C97">
            <w:pPr>
              <w:spacing w:before="120" w:after="120" w:line="280" w:lineRule="exact"/>
              <w:rPr>
                <w:rFonts w:eastAsia="Calibri"/>
                <w:szCs w:val="18"/>
              </w:rPr>
            </w:pPr>
            <w:r>
              <w:t xml:space="preserve">Esta sesión proporciona información sobre la tecnología que encontrarán jueces y fiscales durante su trabajo y que es utilizada por delincuentes para cometer delitos y hacer cumplir la ley para detectarla. La presentación de PowerPoint busca ayudar a presentar las tecnologías a los delegados. Sin embargo, solo debe servir como plantilla y debe ser adoptado por el </w:t>
            </w:r>
            <w:del w:id="576" w:author="Pedro Verdelho" w:date="2018-10-31T13:23:00Z">
              <w:r w:rsidDel="006A3059">
                <w:delText>formador</w:delText>
              </w:r>
            </w:del>
            <w:ins w:id="577" w:author="Pedro Verdelho" w:date="2018-10-31T13:23:00Z">
              <w:r w:rsidR="006A3059">
                <w:t>capacitador</w:t>
              </w:r>
            </w:ins>
            <w:r>
              <w:t xml:space="preserve"> para ajustarse al público objetivo, el cronograma y la información relevante para su país.</w:t>
            </w:r>
            <w:r w:rsidR="00152638">
              <w:t xml:space="preserve"> </w:t>
            </w:r>
          </w:p>
          <w:p w14:paraId="6C8BD85A" w14:textId="75656A1A" w:rsidR="007778C7" w:rsidRPr="00265936" w:rsidRDefault="007778C7" w:rsidP="00941C97">
            <w:pPr>
              <w:spacing w:before="120" w:after="120" w:line="280" w:lineRule="exact"/>
              <w:rPr>
                <w:rFonts w:eastAsia="Calibri"/>
                <w:szCs w:val="18"/>
              </w:rPr>
            </w:pPr>
            <w:r>
              <w:t xml:space="preserve">El tiempo asignado a esta sesión, en esta versión, se ha reducido de 240 minutos a 180 minutos, por lo que será necesario que el </w:t>
            </w:r>
            <w:del w:id="578" w:author="Pedro Verdelho" w:date="2018-10-31T13:23:00Z">
              <w:r w:rsidDel="006A3059">
                <w:delText>formador</w:delText>
              </w:r>
            </w:del>
            <w:ins w:id="579" w:author="Pedro Verdelho" w:date="2018-10-31T13:23:00Z">
              <w:r w:rsidR="006A3059">
                <w:t>capacitador</w:t>
              </w:r>
            </w:ins>
            <w:r>
              <w:t xml:space="preserve"> adapte los materiales para satisfacer las necesidades de cada audiencia y estos pueden ser diferentes, por ejemplo, dependiendo </w:t>
            </w:r>
            <w:r w:rsidR="00255F79">
              <w:t>del</w:t>
            </w:r>
            <w:r>
              <w:t xml:space="preserve"> sistema legal en el país o países donde se está llevando a cabo la formación.</w:t>
            </w:r>
            <w:r w:rsidR="00152638">
              <w:t xml:space="preserve"> </w:t>
            </w:r>
            <w:r>
              <w:t xml:space="preserve">Como se mencionó, este material proporciona un marco sobre el cual el </w:t>
            </w:r>
            <w:del w:id="580" w:author="Pedro Verdelho" w:date="2018-10-31T13:23:00Z">
              <w:r w:rsidDel="006A3059">
                <w:delText>formador</w:delText>
              </w:r>
            </w:del>
            <w:ins w:id="581" w:author="Pedro Verdelho" w:date="2018-10-31T13:23:00Z">
              <w:r w:rsidR="006A3059">
                <w:t>capacitador</w:t>
              </w:r>
            </w:ins>
            <w:r>
              <w:t xml:space="preserve"> debe preparar su material para ser entregado, de acuerdo con los objetivos de la lección. </w:t>
            </w:r>
          </w:p>
          <w:p w14:paraId="4BF7F499" w14:textId="77777777" w:rsidR="007778C7" w:rsidRPr="00265936" w:rsidRDefault="007778C7" w:rsidP="00941C97">
            <w:pPr>
              <w:spacing w:before="120" w:after="120" w:line="280" w:lineRule="exact"/>
              <w:rPr>
                <w:rFonts w:eastAsia="Calibri"/>
                <w:szCs w:val="18"/>
              </w:rPr>
            </w:pPr>
            <w:r>
              <w:t>Los tiempos que figuran a continuación son indicativos de la cantidad de tiempo que se asignará a cada sección de la lección. Por necesidad, esto significará que algunas partes se tratarán en más de una de las tres sesiones asignadas.</w:t>
            </w:r>
          </w:p>
          <w:p w14:paraId="026F6DD3" w14:textId="77777777" w:rsidR="007778C7" w:rsidRPr="00265936" w:rsidRDefault="007778C7" w:rsidP="00941C97">
            <w:pPr>
              <w:pStyle w:val="bul1"/>
              <w:rPr>
                <w:rFonts w:ascii="Symbol" w:hAnsi="Symbol"/>
              </w:rPr>
            </w:pPr>
            <w:r>
              <w:t>Introducción y apertura (objetivos de la agenda y de la sesión) (10 minutos)</w:t>
            </w:r>
          </w:p>
          <w:p w14:paraId="07D4DBC6" w14:textId="77777777" w:rsidR="007778C7" w:rsidRPr="00265936" w:rsidRDefault="007778C7" w:rsidP="00941C97">
            <w:pPr>
              <w:pStyle w:val="bul1"/>
              <w:rPr>
                <w:rFonts w:ascii="Symbol" w:hAnsi="Symbol"/>
              </w:rPr>
            </w:pPr>
            <w:r>
              <w:t>Parte 1 - Cómo funciona Internet (50 minutos)</w:t>
            </w:r>
          </w:p>
          <w:p w14:paraId="0BFFDD2E" w14:textId="77777777" w:rsidR="007778C7" w:rsidRPr="00265936" w:rsidRDefault="007778C7" w:rsidP="00941C97">
            <w:pPr>
              <w:pStyle w:val="bul1"/>
              <w:rPr>
                <w:rFonts w:ascii="Symbol" w:hAnsi="Symbol"/>
              </w:rPr>
            </w:pPr>
            <w:r>
              <w:t>Parte 2 - Servicios de Internet (40 minutos)</w:t>
            </w:r>
          </w:p>
          <w:p w14:paraId="71D4D230" w14:textId="77777777" w:rsidR="007778C7" w:rsidRPr="00265936" w:rsidRDefault="007778C7" w:rsidP="00941C97">
            <w:pPr>
              <w:pStyle w:val="bul1"/>
              <w:rPr>
                <w:rFonts w:ascii="Symbol" w:hAnsi="Symbol"/>
              </w:rPr>
            </w:pPr>
            <w:r>
              <w:t>Parte 3 - Otras aplicaciones de Internet relevantes (40 minutos)</w:t>
            </w:r>
          </w:p>
          <w:p w14:paraId="0C907DFF" w14:textId="77777777" w:rsidR="007778C7" w:rsidRPr="00265936" w:rsidRDefault="007778C7" w:rsidP="00941C97">
            <w:pPr>
              <w:pStyle w:val="bul1"/>
              <w:rPr>
                <w:rFonts w:ascii="Symbol" w:hAnsi="Symbol"/>
              </w:rPr>
            </w:pPr>
            <w:r>
              <w:t>Parte 4 - Delitos de Internet (30 minutos)</w:t>
            </w:r>
          </w:p>
          <w:p w14:paraId="1E3E4447" w14:textId="77777777" w:rsidR="007778C7" w:rsidRPr="00265936" w:rsidRDefault="007778C7" w:rsidP="00941C97">
            <w:pPr>
              <w:pStyle w:val="bul1"/>
              <w:rPr>
                <w:rFonts w:ascii="Symbol" w:hAnsi="Symbol"/>
              </w:rPr>
            </w:pPr>
            <w:r>
              <w:t>Resumen (10 minutos)</w:t>
            </w:r>
          </w:p>
        </w:tc>
      </w:tr>
      <w:tr w:rsidR="007778C7" w:rsidRPr="00265936" w14:paraId="6E347B04" w14:textId="77777777" w:rsidTr="005203A2">
        <w:trPr>
          <w:trHeight w:val="701"/>
        </w:trPr>
        <w:tc>
          <w:tcPr>
            <w:tcW w:w="9039" w:type="dxa"/>
            <w:gridSpan w:val="3"/>
            <w:tcBorders>
              <w:bottom w:val="single" w:sz="4" w:space="0" w:color="auto"/>
            </w:tcBorders>
            <w:shd w:val="clear" w:color="auto" w:fill="DBE5F1" w:themeFill="accent1" w:themeFillTint="33"/>
            <w:vAlign w:val="center"/>
          </w:tcPr>
          <w:p w14:paraId="614D514A" w14:textId="77777777" w:rsidR="007778C7" w:rsidRPr="00265936" w:rsidRDefault="007778C7" w:rsidP="00941C97">
            <w:pPr>
              <w:rPr>
                <w:b/>
                <w:sz w:val="28"/>
                <w:szCs w:val="28"/>
              </w:rPr>
            </w:pPr>
            <w:r>
              <w:rPr>
                <w:b/>
                <w:sz w:val="28"/>
              </w:rPr>
              <w:t>Contenido de la lección</w:t>
            </w:r>
          </w:p>
        </w:tc>
      </w:tr>
      <w:tr w:rsidR="007778C7" w:rsidRPr="00265936" w14:paraId="5B77F770" w14:textId="77777777" w:rsidTr="005203A2">
        <w:trPr>
          <w:trHeight w:val="629"/>
        </w:trPr>
        <w:tc>
          <w:tcPr>
            <w:tcW w:w="1435" w:type="dxa"/>
            <w:shd w:val="clear" w:color="auto" w:fill="DBE5F1" w:themeFill="accent1" w:themeFillTint="33"/>
            <w:vAlign w:val="center"/>
          </w:tcPr>
          <w:p w14:paraId="6E60414F" w14:textId="6E248DCD" w:rsidR="007778C7" w:rsidRPr="00265936" w:rsidRDefault="007778C7" w:rsidP="00941C97">
            <w:pPr>
              <w:jc w:val="center"/>
              <w:rPr>
                <w:b/>
                <w:sz w:val="22"/>
                <w:szCs w:val="22"/>
              </w:rPr>
            </w:pPr>
            <w:r>
              <w:rPr>
                <w:b/>
                <w:sz w:val="22"/>
              </w:rPr>
              <w:t>Números de diapositiva</w:t>
            </w:r>
            <w:ins w:id="582" w:author="Pedro Verdelho" w:date="2019-01-21T15:59:00Z">
              <w:r w:rsidR="00917AE9">
                <w:rPr>
                  <w:b/>
                  <w:sz w:val="22"/>
                </w:rPr>
                <w:t>s</w:t>
              </w:r>
            </w:ins>
          </w:p>
        </w:tc>
        <w:tc>
          <w:tcPr>
            <w:tcW w:w="7604" w:type="dxa"/>
            <w:gridSpan w:val="2"/>
            <w:shd w:val="clear" w:color="auto" w:fill="DBE5F1" w:themeFill="accent1" w:themeFillTint="33"/>
            <w:vAlign w:val="center"/>
          </w:tcPr>
          <w:p w14:paraId="7DB67373" w14:textId="77777777" w:rsidR="007778C7" w:rsidRPr="00265936" w:rsidRDefault="007778C7" w:rsidP="00941C97">
            <w:pPr>
              <w:rPr>
                <w:b/>
                <w:sz w:val="22"/>
                <w:szCs w:val="22"/>
              </w:rPr>
            </w:pPr>
            <w:r>
              <w:rPr>
                <w:b/>
                <w:sz w:val="22"/>
              </w:rPr>
              <w:t>Contenido</w:t>
            </w:r>
          </w:p>
        </w:tc>
      </w:tr>
      <w:tr w:rsidR="007778C7" w:rsidRPr="00265936" w14:paraId="01EC7BFF" w14:textId="77777777" w:rsidTr="005203A2">
        <w:tc>
          <w:tcPr>
            <w:tcW w:w="1435" w:type="dxa"/>
            <w:vAlign w:val="center"/>
          </w:tcPr>
          <w:p w14:paraId="245C7CD9" w14:textId="77777777" w:rsidR="007778C7" w:rsidRPr="00265936" w:rsidRDefault="007778C7" w:rsidP="00941C97">
            <w:pPr>
              <w:spacing w:before="120" w:after="120" w:line="280" w:lineRule="exact"/>
              <w:jc w:val="center"/>
              <w:rPr>
                <w:szCs w:val="18"/>
              </w:rPr>
            </w:pPr>
            <w:r>
              <w:t>1 a 7</w:t>
            </w:r>
          </w:p>
          <w:p w14:paraId="0B2E5FA9" w14:textId="77777777" w:rsidR="007778C7" w:rsidRPr="00265936" w:rsidRDefault="007778C7" w:rsidP="00941C97">
            <w:pPr>
              <w:spacing w:before="120" w:after="120" w:line="280" w:lineRule="exact"/>
              <w:jc w:val="center"/>
              <w:rPr>
                <w:szCs w:val="18"/>
              </w:rPr>
            </w:pPr>
            <w:r>
              <w:t>Obligatorio</w:t>
            </w:r>
          </w:p>
        </w:tc>
        <w:tc>
          <w:tcPr>
            <w:tcW w:w="7604" w:type="dxa"/>
            <w:gridSpan w:val="2"/>
            <w:vAlign w:val="center"/>
          </w:tcPr>
          <w:p w14:paraId="0D188D2C" w14:textId="4EA45D29" w:rsidR="007778C7" w:rsidRPr="00265936" w:rsidRDefault="007778C7" w:rsidP="00941C97">
            <w:pPr>
              <w:spacing w:before="120" w:after="120" w:line="280" w:lineRule="exact"/>
              <w:rPr>
                <w:color w:val="000000" w:themeColor="text1"/>
                <w:szCs w:val="18"/>
              </w:rPr>
            </w:pPr>
            <w:r>
              <w:rPr>
                <w:color w:val="000000" w:themeColor="text1"/>
              </w:rPr>
              <w:t>Las diapositivas de apertura son la introducción a la sesión e incluyen la Agenda y los objetivos de la sesión.</w:t>
            </w:r>
            <w:r w:rsidR="00152638">
              <w:rPr>
                <w:color w:val="000000" w:themeColor="text1"/>
              </w:rPr>
              <w:t xml:space="preserve"> </w:t>
            </w:r>
            <w:r>
              <w:rPr>
                <w:color w:val="000000" w:themeColor="text1"/>
              </w:rPr>
              <w:t xml:space="preserve">El </w:t>
            </w:r>
            <w:del w:id="583" w:author="Pedro Verdelho" w:date="2018-10-31T13:23:00Z">
              <w:r w:rsidDel="006A3059">
                <w:rPr>
                  <w:color w:val="000000" w:themeColor="text1"/>
                </w:rPr>
                <w:delText>formador</w:delText>
              </w:r>
            </w:del>
            <w:ins w:id="584" w:author="Pedro Verdelho" w:date="2018-10-31T13:23:00Z">
              <w:r w:rsidR="006A3059">
                <w:rPr>
                  <w:color w:val="000000" w:themeColor="text1"/>
                </w:rPr>
                <w:t>capacitador</w:t>
              </w:r>
            </w:ins>
            <w:r>
              <w:rPr>
                <w:color w:val="000000" w:themeColor="text1"/>
              </w:rPr>
              <w:t xml:space="preserve"> debe asegurarse de que se modifiquen cuando se haya decidido excluir conjuntos de diapositivas o áreas </w:t>
            </w:r>
            <w:r>
              <w:rPr>
                <w:color w:val="000000" w:themeColor="text1"/>
              </w:rPr>
              <w:lastRenderedPageBreak/>
              <w:t>temáticas.</w:t>
            </w:r>
            <w:r>
              <w:t xml:space="preserve"> Estas diapositivas son una introducción ligera al tema e identifican claramente que el ritmo del cambio tecnológico estaba más allá del pensamiento de algunos de los expertos del día.</w:t>
            </w:r>
            <w:r w:rsidR="00152638">
              <w:t xml:space="preserve"> </w:t>
            </w:r>
            <w:r>
              <w:t xml:space="preserve">Esta era una introducción al hardware de computadora que ahora se ha eliminado de este curso. La prueba electrónica </w:t>
            </w:r>
            <w:proofErr w:type="spellStart"/>
            <w:r>
              <w:t>prelecturada</w:t>
            </w:r>
            <w:proofErr w:type="spellEnd"/>
            <w:r>
              <w:t xml:space="preserve"> para el curso proporciona un desglose detallado de los dispositivos digitales y ya no es necesario que se incluyan aquí.</w:t>
            </w:r>
          </w:p>
        </w:tc>
      </w:tr>
      <w:tr w:rsidR="007778C7" w:rsidRPr="00265936" w14:paraId="4BEB54C9" w14:textId="77777777" w:rsidTr="005203A2">
        <w:trPr>
          <w:trHeight w:val="1079"/>
        </w:trPr>
        <w:tc>
          <w:tcPr>
            <w:tcW w:w="1435" w:type="dxa"/>
            <w:vAlign w:val="center"/>
          </w:tcPr>
          <w:p w14:paraId="685DA327" w14:textId="77777777" w:rsidR="007778C7" w:rsidRPr="00265936" w:rsidRDefault="007778C7" w:rsidP="00941C97">
            <w:pPr>
              <w:spacing w:line="280" w:lineRule="exact"/>
              <w:jc w:val="center"/>
              <w:rPr>
                <w:color w:val="000000" w:themeColor="text1"/>
                <w:szCs w:val="18"/>
              </w:rPr>
            </w:pPr>
            <w:r>
              <w:rPr>
                <w:color w:val="000000" w:themeColor="text1"/>
              </w:rPr>
              <w:lastRenderedPageBreak/>
              <w:t>8 a 18</w:t>
            </w:r>
          </w:p>
          <w:p w14:paraId="6B48EDE1" w14:textId="77777777" w:rsidR="007778C7" w:rsidRPr="00265936" w:rsidRDefault="007778C7" w:rsidP="00941C97">
            <w:pPr>
              <w:spacing w:line="280" w:lineRule="exact"/>
              <w:jc w:val="center"/>
              <w:rPr>
                <w:color w:val="000000" w:themeColor="text1"/>
                <w:szCs w:val="18"/>
              </w:rPr>
            </w:pPr>
            <w:r>
              <w:rPr>
                <w:color w:val="000000" w:themeColor="text1"/>
              </w:rPr>
              <w:t>Importante</w:t>
            </w:r>
          </w:p>
        </w:tc>
        <w:tc>
          <w:tcPr>
            <w:tcW w:w="7604" w:type="dxa"/>
            <w:gridSpan w:val="2"/>
            <w:vAlign w:val="center"/>
          </w:tcPr>
          <w:p w14:paraId="67DAB1FE" w14:textId="1296BAB3" w:rsidR="007778C7" w:rsidRPr="00265936" w:rsidRDefault="007778C7" w:rsidP="00941C97">
            <w:pPr>
              <w:spacing w:before="120" w:after="120" w:line="280" w:lineRule="exact"/>
              <w:rPr>
                <w:color w:val="000000" w:themeColor="text1"/>
                <w:szCs w:val="18"/>
              </w:rPr>
            </w:pPr>
            <w:r>
              <w:rPr>
                <w:color w:val="000000" w:themeColor="text1"/>
              </w:rPr>
              <w:t>Esta breve sección trata sobre el software típico que se encuentra en las computadoras.</w:t>
            </w:r>
            <w:r w:rsidR="00152638">
              <w:rPr>
                <w:color w:val="000000" w:themeColor="text1"/>
              </w:rPr>
              <w:t xml:space="preserve"> </w:t>
            </w:r>
            <w:r>
              <w:rPr>
                <w:color w:val="000000" w:themeColor="text1"/>
              </w:rPr>
              <w:t>Hay estadísticas en las diapositivas 12, 14 y 16.</w:t>
            </w:r>
            <w:r w:rsidR="00152638">
              <w:rPr>
                <w:color w:val="000000" w:themeColor="text1"/>
              </w:rPr>
              <w:t xml:space="preserve"> </w:t>
            </w:r>
            <w:r>
              <w:rPr>
                <w:color w:val="000000" w:themeColor="text1"/>
              </w:rPr>
              <w:t xml:space="preserve">Es responsabilidad del </w:t>
            </w:r>
            <w:del w:id="585" w:author="Pedro Verdelho" w:date="2018-10-31T13:23:00Z">
              <w:r w:rsidDel="006A3059">
                <w:rPr>
                  <w:color w:val="000000" w:themeColor="text1"/>
                </w:rPr>
                <w:delText>formador</w:delText>
              </w:r>
            </w:del>
            <w:ins w:id="586" w:author="Pedro Verdelho" w:date="2018-10-31T13:23:00Z">
              <w:r w:rsidR="006A3059">
                <w:rPr>
                  <w:color w:val="000000" w:themeColor="text1"/>
                </w:rPr>
                <w:t>capacitador</w:t>
              </w:r>
            </w:ins>
            <w:r>
              <w:rPr>
                <w:color w:val="000000" w:themeColor="text1"/>
              </w:rPr>
              <w:t xml:space="preserve"> asegurarse de que estas estadísticas se actualicen para reflejar la hora y la ubicación del curso de formación. </w:t>
            </w:r>
          </w:p>
        </w:tc>
      </w:tr>
      <w:tr w:rsidR="007778C7" w:rsidRPr="00265936" w14:paraId="29761E7F" w14:textId="77777777" w:rsidTr="005203A2">
        <w:trPr>
          <w:trHeight w:val="1079"/>
        </w:trPr>
        <w:tc>
          <w:tcPr>
            <w:tcW w:w="1435" w:type="dxa"/>
            <w:vAlign w:val="center"/>
          </w:tcPr>
          <w:p w14:paraId="1E2071FF" w14:textId="77777777" w:rsidR="007778C7" w:rsidRPr="00265936" w:rsidRDefault="007778C7" w:rsidP="00941C97">
            <w:pPr>
              <w:spacing w:line="280" w:lineRule="exact"/>
              <w:jc w:val="center"/>
              <w:rPr>
                <w:color w:val="000000" w:themeColor="text1"/>
                <w:szCs w:val="18"/>
              </w:rPr>
            </w:pPr>
            <w:r>
              <w:rPr>
                <w:color w:val="000000" w:themeColor="text1"/>
              </w:rPr>
              <w:t>19 a 23</w:t>
            </w:r>
          </w:p>
          <w:p w14:paraId="5DC20858" w14:textId="77777777" w:rsidR="007778C7" w:rsidRPr="00265936" w:rsidRDefault="007778C7" w:rsidP="00941C97">
            <w:pPr>
              <w:spacing w:line="280" w:lineRule="exact"/>
              <w:jc w:val="center"/>
              <w:rPr>
                <w:color w:val="000000" w:themeColor="text1"/>
                <w:szCs w:val="18"/>
              </w:rPr>
            </w:pPr>
            <w:r>
              <w:rPr>
                <w:color w:val="000000" w:themeColor="text1"/>
              </w:rPr>
              <w:t>Importante</w:t>
            </w:r>
          </w:p>
        </w:tc>
        <w:tc>
          <w:tcPr>
            <w:tcW w:w="7604" w:type="dxa"/>
            <w:gridSpan w:val="2"/>
            <w:vAlign w:val="center"/>
          </w:tcPr>
          <w:p w14:paraId="77C70775" w14:textId="67C2C7A5" w:rsidR="007778C7" w:rsidRPr="00265936" w:rsidRDefault="007778C7" w:rsidP="00941C97">
            <w:pPr>
              <w:spacing w:before="120" w:after="120" w:line="280" w:lineRule="exact"/>
              <w:rPr>
                <w:color w:val="000000" w:themeColor="text1"/>
                <w:szCs w:val="18"/>
              </w:rPr>
            </w:pPr>
            <w:r>
              <w:rPr>
                <w:color w:val="000000" w:themeColor="text1"/>
              </w:rPr>
              <w:t xml:space="preserve">Estas diapositivas </w:t>
            </w:r>
            <w:del w:id="587" w:author="Pedro Verdelho" w:date="2019-01-21T16:06:00Z">
              <w:r w:rsidDel="00353E49">
                <w:rPr>
                  <w:color w:val="000000" w:themeColor="text1"/>
                </w:rPr>
                <w:delText xml:space="preserve">tratan </w:delText>
              </w:r>
            </w:del>
            <w:proofErr w:type="spellStart"/>
            <w:ins w:id="588" w:author="Pedro Verdelho" w:date="2019-01-21T16:06:00Z">
              <w:r w:rsidR="00353E49">
                <w:rPr>
                  <w:color w:val="000000" w:themeColor="text1"/>
                </w:rPr>
                <w:t>introducem</w:t>
              </w:r>
              <w:proofErr w:type="spellEnd"/>
              <w:r w:rsidR="00353E49">
                <w:rPr>
                  <w:color w:val="000000" w:themeColor="text1"/>
                </w:rPr>
                <w:t xml:space="preserve"> </w:t>
              </w:r>
            </w:ins>
            <w:del w:id="589" w:author="Pedro Verdelho" w:date="2019-01-21T16:06:00Z">
              <w:r w:rsidDel="00353E49">
                <w:rPr>
                  <w:color w:val="000000" w:themeColor="text1"/>
                </w:rPr>
                <w:delText xml:space="preserve">de </w:delText>
              </w:r>
            </w:del>
            <w:r>
              <w:rPr>
                <w:color w:val="000000" w:themeColor="text1"/>
              </w:rPr>
              <w:t xml:space="preserve">la historia de </w:t>
            </w:r>
            <w:ins w:id="590" w:author="Pedro Verdelho" w:date="2019-01-21T16:07:00Z">
              <w:r w:rsidR="00353E49">
                <w:rPr>
                  <w:color w:val="000000" w:themeColor="text1"/>
                </w:rPr>
                <w:t xml:space="preserve">la </w:t>
              </w:r>
            </w:ins>
            <w:r>
              <w:rPr>
                <w:color w:val="000000" w:themeColor="text1"/>
              </w:rPr>
              <w:t xml:space="preserve">Internet y son una introducción simple al tema. Los </w:t>
            </w:r>
            <w:del w:id="591" w:author="Pedro Verdelho" w:date="2018-10-31T13:23:00Z">
              <w:r w:rsidDel="006A3059">
                <w:rPr>
                  <w:color w:val="000000" w:themeColor="text1"/>
                </w:rPr>
                <w:delText>formador</w:delText>
              </w:r>
            </w:del>
            <w:ins w:id="592" w:author="Pedro Verdelho" w:date="2018-10-31T13:23:00Z">
              <w:r w:rsidR="006A3059">
                <w:rPr>
                  <w:color w:val="000000" w:themeColor="text1"/>
                </w:rPr>
                <w:t>capacitador</w:t>
              </w:r>
            </w:ins>
            <w:r>
              <w:rPr>
                <w:color w:val="000000" w:themeColor="text1"/>
              </w:rPr>
              <w:t>es pueden desear sustituir su propia información para describir la historia</w:t>
            </w:r>
          </w:p>
        </w:tc>
      </w:tr>
      <w:tr w:rsidR="007778C7" w:rsidRPr="00265936" w14:paraId="028DADCF" w14:textId="77777777" w:rsidTr="005203A2">
        <w:trPr>
          <w:trHeight w:val="1079"/>
        </w:trPr>
        <w:tc>
          <w:tcPr>
            <w:tcW w:w="1435" w:type="dxa"/>
            <w:vAlign w:val="center"/>
          </w:tcPr>
          <w:p w14:paraId="337CC5E1" w14:textId="77777777" w:rsidR="007778C7" w:rsidRPr="00265936" w:rsidRDefault="007778C7" w:rsidP="00941C97">
            <w:pPr>
              <w:spacing w:line="280" w:lineRule="exact"/>
              <w:jc w:val="center"/>
              <w:rPr>
                <w:color w:val="000000" w:themeColor="text1"/>
                <w:szCs w:val="18"/>
              </w:rPr>
            </w:pPr>
            <w:r>
              <w:rPr>
                <w:color w:val="000000" w:themeColor="text1"/>
              </w:rPr>
              <w:t>24 a 31</w:t>
            </w:r>
          </w:p>
          <w:p w14:paraId="54C0171D" w14:textId="77777777" w:rsidR="007778C7" w:rsidRPr="00265936" w:rsidRDefault="007778C7" w:rsidP="00941C97">
            <w:pPr>
              <w:spacing w:line="280" w:lineRule="exact"/>
              <w:jc w:val="center"/>
              <w:rPr>
                <w:color w:val="000000" w:themeColor="text1"/>
                <w:szCs w:val="18"/>
              </w:rPr>
            </w:pPr>
            <w:r>
              <w:rPr>
                <w:color w:val="000000" w:themeColor="text1"/>
              </w:rPr>
              <w:t>Obligatorio</w:t>
            </w:r>
          </w:p>
        </w:tc>
        <w:tc>
          <w:tcPr>
            <w:tcW w:w="7604" w:type="dxa"/>
            <w:gridSpan w:val="2"/>
            <w:vAlign w:val="center"/>
          </w:tcPr>
          <w:p w14:paraId="68438D39" w14:textId="77777777" w:rsidR="007778C7" w:rsidRPr="00265936" w:rsidRDefault="007778C7" w:rsidP="00941C97">
            <w:pPr>
              <w:spacing w:before="120" w:after="120" w:line="280" w:lineRule="exact"/>
              <w:rPr>
                <w:color w:val="000000" w:themeColor="text1"/>
                <w:szCs w:val="18"/>
              </w:rPr>
            </w:pPr>
            <w:r>
              <w:rPr>
                <w:color w:val="000000" w:themeColor="text1"/>
              </w:rPr>
              <w:t>Esta sección presenta a los delegados alguna terminología de la red y esto debería respaldar el aprendizaje de la lectura previa.</w:t>
            </w:r>
          </w:p>
        </w:tc>
      </w:tr>
      <w:tr w:rsidR="007778C7" w:rsidRPr="00265936" w14:paraId="699E495D" w14:textId="77777777" w:rsidTr="005203A2">
        <w:trPr>
          <w:trHeight w:val="1079"/>
        </w:trPr>
        <w:tc>
          <w:tcPr>
            <w:tcW w:w="1435" w:type="dxa"/>
            <w:vAlign w:val="center"/>
          </w:tcPr>
          <w:p w14:paraId="10519979" w14:textId="77777777" w:rsidR="007778C7" w:rsidRPr="00265936" w:rsidRDefault="007778C7" w:rsidP="00941C97">
            <w:pPr>
              <w:spacing w:line="280" w:lineRule="exact"/>
              <w:jc w:val="center"/>
              <w:rPr>
                <w:color w:val="000000" w:themeColor="text1"/>
                <w:szCs w:val="18"/>
              </w:rPr>
            </w:pPr>
            <w:r>
              <w:rPr>
                <w:color w:val="000000" w:themeColor="text1"/>
              </w:rPr>
              <w:t>32 a 41</w:t>
            </w:r>
          </w:p>
          <w:p w14:paraId="25795E13" w14:textId="77777777" w:rsidR="007778C7" w:rsidRPr="00265936" w:rsidRDefault="007778C7" w:rsidP="00941C97">
            <w:pPr>
              <w:spacing w:line="280" w:lineRule="exact"/>
              <w:jc w:val="center"/>
              <w:rPr>
                <w:color w:val="000000" w:themeColor="text1"/>
                <w:szCs w:val="18"/>
              </w:rPr>
            </w:pPr>
            <w:r>
              <w:rPr>
                <w:color w:val="000000" w:themeColor="text1"/>
              </w:rPr>
              <w:t>Obligatorio</w:t>
            </w:r>
          </w:p>
        </w:tc>
        <w:tc>
          <w:tcPr>
            <w:tcW w:w="7604" w:type="dxa"/>
            <w:gridSpan w:val="2"/>
            <w:vAlign w:val="center"/>
          </w:tcPr>
          <w:p w14:paraId="3C1AC257" w14:textId="313F7EFE" w:rsidR="007778C7" w:rsidRPr="00265936" w:rsidRDefault="007778C7" w:rsidP="00941C97">
            <w:pPr>
              <w:spacing w:before="120" w:after="120" w:line="280" w:lineRule="exact"/>
              <w:rPr>
                <w:color w:val="000000" w:themeColor="text1"/>
                <w:szCs w:val="18"/>
              </w:rPr>
            </w:pPr>
            <w:r>
              <w:rPr>
                <w:color w:val="000000" w:themeColor="text1"/>
              </w:rPr>
              <w:t xml:space="preserve">Esta sección presenta a los delegados los conceptos básicos que sustentan Internet. La diapositiva 34 es un enlace al vídeo Guerreros de la red. Los </w:t>
            </w:r>
            <w:del w:id="593" w:author="Pedro Verdelho" w:date="2018-10-31T13:23:00Z">
              <w:r w:rsidDel="006A3059">
                <w:rPr>
                  <w:color w:val="000000" w:themeColor="text1"/>
                </w:rPr>
                <w:delText>formador</w:delText>
              </w:r>
            </w:del>
            <w:ins w:id="594" w:author="Pedro Verdelho" w:date="2018-10-31T13:23:00Z">
              <w:r w:rsidR="006A3059">
                <w:rPr>
                  <w:color w:val="000000" w:themeColor="text1"/>
                </w:rPr>
                <w:t>capacitador</w:t>
              </w:r>
            </w:ins>
            <w:r>
              <w:rPr>
                <w:color w:val="000000" w:themeColor="text1"/>
              </w:rPr>
              <w:t>es deben asegurarse de tener este vídeo, preferiblemente en el idioma de los delegados. Es preferible ejecutar esto antes de la clase para garantizar que las instalaciones de vídeo y audio en el lugar respalden el vídeo.</w:t>
            </w:r>
            <w:r w:rsidR="00152638">
              <w:rPr>
                <w:color w:val="000000" w:themeColor="text1"/>
              </w:rPr>
              <w:t xml:space="preserve"> </w:t>
            </w:r>
            <w:r>
              <w:rPr>
                <w:color w:val="000000" w:themeColor="text1"/>
              </w:rPr>
              <w:t xml:space="preserve">Las diapositivas 40 y 41 contienen estadísticas comparativas de infiltración de Internet. Es responsabilidad del </w:t>
            </w:r>
            <w:del w:id="595" w:author="Pedro Verdelho" w:date="2018-10-31T13:23:00Z">
              <w:r w:rsidDel="006A3059">
                <w:rPr>
                  <w:color w:val="000000" w:themeColor="text1"/>
                </w:rPr>
                <w:delText>formador</w:delText>
              </w:r>
            </w:del>
            <w:ins w:id="596" w:author="Pedro Verdelho" w:date="2018-10-31T13:23:00Z">
              <w:r w:rsidR="006A3059">
                <w:rPr>
                  <w:color w:val="000000" w:themeColor="text1"/>
                </w:rPr>
                <w:t>capacitador</w:t>
              </w:r>
            </w:ins>
            <w:r>
              <w:rPr>
                <w:color w:val="000000" w:themeColor="text1"/>
              </w:rPr>
              <w:t xml:space="preserve"> asegurarse de que estas estadísticas estén actualizadas y, cuando sea posible, sean relevantes para la audiencia.</w:t>
            </w:r>
          </w:p>
        </w:tc>
      </w:tr>
      <w:tr w:rsidR="007778C7" w:rsidRPr="00265936" w14:paraId="3918DFC0" w14:textId="77777777" w:rsidTr="005203A2">
        <w:trPr>
          <w:trHeight w:val="1079"/>
        </w:trPr>
        <w:tc>
          <w:tcPr>
            <w:tcW w:w="1435" w:type="dxa"/>
            <w:vAlign w:val="center"/>
          </w:tcPr>
          <w:p w14:paraId="787152BE" w14:textId="77777777" w:rsidR="007778C7" w:rsidRPr="00265936" w:rsidRDefault="007778C7" w:rsidP="00941C97">
            <w:pPr>
              <w:spacing w:line="280" w:lineRule="exact"/>
              <w:jc w:val="center"/>
              <w:rPr>
                <w:color w:val="000000" w:themeColor="text1"/>
                <w:szCs w:val="18"/>
              </w:rPr>
            </w:pPr>
            <w:r>
              <w:rPr>
                <w:color w:val="000000" w:themeColor="text1"/>
              </w:rPr>
              <w:t>42 a 56</w:t>
            </w:r>
          </w:p>
          <w:p w14:paraId="2E803AAF" w14:textId="77777777" w:rsidR="007778C7" w:rsidRPr="00265936" w:rsidRDefault="007778C7" w:rsidP="00941C97">
            <w:pPr>
              <w:spacing w:line="280" w:lineRule="exact"/>
              <w:jc w:val="center"/>
              <w:rPr>
                <w:color w:val="000000" w:themeColor="text1"/>
                <w:szCs w:val="18"/>
              </w:rPr>
            </w:pPr>
            <w:r>
              <w:rPr>
                <w:color w:val="000000" w:themeColor="text1"/>
              </w:rPr>
              <w:t>Obligatorio</w:t>
            </w:r>
          </w:p>
        </w:tc>
        <w:tc>
          <w:tcPr>
            <w:tcW w:w="7604" w:type="dxa"/>
            <w:gridSpan w:val="2"/>
            <w:vAlign w:val="center"/>
          </w:tcPr>
          <w:p w14:paraId="08582890" w14:textId="6BF7A120" w:rsidR="007778C7" w:rsidRPr="00265936" w:rsidRDefault="007778C7" w:rsidP="00941C97">
            <w:pPr>
              <w:spacing w:before="120" w:after="120" w:line="280" w:lineRule="exact"/>
              <w:rPr>
                <w:color w:val="000000" w:themeColor="text1"/>
                <w:szCs w:val="18"/>
              </w:rPr>
            </w:pPr>
            <w:r>
              <w:rPr>
                <w:color w:val="000000" w:themeColor="text1"/>
              </w:rPr>
              <w:t xml:space="preserve">Esta sección presenta a los delegados el importante tema del direccionamiento IP y analiza las diferencias entre IPv4 e IPv6. El </w:t>
            </w:r>
            <w:del w:id="597" w:author="Pedro Verdelho" w:date="2018-10-31T13:23:00Z">
              <w:r w:rsidDel="006A3059">
                <w:rPr>
                  <w:color w:val="000000" w:themeColor="text1"/>
                </w:rPr>
                <w:delText>formador</w:delText>
              </w:r>
            </w:del>
            <w:ins w:id="598" w:author="Pedro Verdelho" w:date="2018-10-31T13:23:00Z">
              <w:r w:rsidR="006A3059">
                <w:rPr>
                  <w:color w:val="000000" w:themeColor="text1"/>
                </w:rPr>
                <w:t>capacitador</w:t>
              </w:r>
            </w:ins>
            <w:r>
              <w:rPr>
                <w:color w:val="000000" w:themeColor="text1"/>
              </w:rPr>
              <w:t xml:space="preserve"> debe enfatizar la importancia del sellado de fecha y hora.</w:t>
            </w:r>
          </w:p>
        </w:tc>
      </w:tr>
      <w:tr w:rsidR="007778C7" w:rsidRPr="00265936" w14:paraId="0B436A36" w14:textId="77777777" w:rsidTr="005203A2">
        <w:trPr>
          <w:trHeight w:val="1079"/>
        </w:trPr>
        <w:tc>
          <w:tcPr>
            <w:tcW w:w="1435" w:type="dxa"/>
            <w:vAlign w:val="center"/>
          </w:tcPr>
          <w:p w14:paraId="0A4C8E83" w14:textId="77777777" w:rsidR="007778C7" w:rsidRPr="00265936" w:rsidRDefault="007778C7" w:rsidP="00941C97">
            <w:pPr>
              <w:spacing w:line="280" w:lineRule="exact"/>
              <w:jc w:val="center"/>
              <w:rPr>
                <w:color w:val="000000" w:themeColor="text1"/>
                <w:szCs w:val="18"/>
              </w:rPr>
            </w:pPr>
            <w:r>
              <w:rPr>
                <w:color w:val="000000" w:themeColor="text1"/>
              </w:rPr>
              <w:t>57 a 82</w:t>
            </w:r>
          </w:p>
          <w:p w14:paraId="3603EF30" w14:textId="77777777" w:rsidR="007778C7" w:rsidRPr="00265936" w:rsidRDefault="007778C7" w:rsidP="00941C97">
            <w:pPr>
              <w:spacing w:line="280" w:lineRule="exact"/>
              <w:jc w:val="center"/>
              <w:rPr>
                <w:color w:val="000000" w:themeColor="text1"/>
                <w:szCs w:val="18"/>
              </w:rPr>
            </w:pPr>
            <w:r>
              <w:rPr>
                <w:color w:val="000000" w:themeColor="text1"/>
              </w:rPr>
              <w:t>Obligatorio</w:t>
            </w:r>
          </w:p>
        </w:tc>
        <w:tc>
          <w:tcPr>
            <w:tcW w:w="7604" w:type="dxa"/>
            <w:gridSpan w:val="2"/>
            <w:vAlign w:val="center"/>
          </w:tcPr>
          <w:p w14:paraId="4FFBD5BC" w14:textId="15ED3413" w:rsidR="007778C7" w:rsidRPr="00265936" w:rsidRDefault="007778C7" w:rsidP="00941C97">
            <w:pPr>
              <w:spacing w:before="120" w:after="120" w:line="280" w:lineRule="exact"/>
              <w:rPr>
                <w:color w:val="000000" w:themeColor="text1"/>
                <w:szCs w:val="18"/>
              </w:rPr>
            </w:pPr>
            <w:r>
              <w:rPr>
                <w:color w:val="000000" w:themeColor="text1"/>
              </w:rPr>
              <w:t>La sesión sobre servicios de Internet examina la gama de servicios disponibles para los usuarios y explica algunos de los términos que son relevantes para el público. La sesión se divide en grupos de fácil manejo.</w:t>
            </w:r>
            <w:r w:rsidR="00152638">
              <w:rPr>
                <w:color w:val="000000" w:themeColor="text1"/>
              </w:rPr>
              <w:t xml:space="preserve"> </w:t>
            </w:r>
            <w:r>
              <w:rPr>
                <w:color w:val="000000" w:themeColor="text1"/>
              </w:rPr>
              <w:t xml:space="preserve">Donde el tiempo lo permita y la tecnología disponible lo respalde, el </w:t>
            </w:r>
            <w:del w:id="599" w:author="Pedro Verdelho" w:date="2018-10-31T13:23:00Z">
              <w:r w:rsidDel="006A3059">
                <w:rPr>
                  <w:color w:val="000000" w:themeColor="text1"/>
                </w:rPr>
                <w:delText>formador</w:delText>
              </w:r>
            </w:del>
            <w:ins w:id="600" w:author="Pedro Verdelho" w:date="2018-10-31T13:23:00Z">
              <w:r w:rsidR="006A3059">
                <w:rPr>
                  <w:color w:val="000000" w:themeColor="text1"/>
                </w:rPr>
                <w:t>capacitador</w:t>
              </w:r>
            </w:ins>
            <w:r>
              <w:rPr>
                <w:color w:val="000000" w:themeColor="text1"/>
              </w:rPr>
              <w:t xml:space="preserve"> tal vez desee demostrar algunos de los recursos de Internet discutidos con una conexión a Internet en vivo. </w:t>
            </w:r>
          </w:p>
        </w:tc>
      </w:tr>
      <w:tr w:rsidR="007778C7" w:rsidRPr="00265936" w14:paraId="3E7D1567" w14:textId="77777777" w:rsidTr="005203A2">
        <w:trPr>
          <w:trHeight w:val="1079"/>
        </w:trPr>
        <w:tc>
          <w:tcPr>
            <w:tcW w:w="1435" w:type="dxa"/>
            <w:vAlign w:val="center"/>
          </w:tcPr>
          <w:p w14:paraId="344E5616" w14:textId="77777777" w:rsidR="007778C7" w:rsidRPr="00265936" w:rsidRDefault="007778C7" w:rsidP="00941C97">
            <w:pPr>
              <w:spacing w:before="120" w:after="120" w:line="280" w:lineRule="exact"/>
              <w:jc w:val="center"/>
              <w:rPr>
                <w:color w:val="000000" w:themeColor="text1"/>
                <w:szCs w:val="18"/>
              </w:rPr>
            </w:pPr>
            <w:r>
              <w:rPr>
                <w:color w:val="000000" w:themeColor="text1"/>
              </w:rPr>
              <w:t>83 a 142</w:t>
            </w:r>
          </w:p>
          <w:p w14:paraId="3C4953DF" w14:textId="77777777" w:rsidR="007778C7" w:rsidRPr="00265936" w:rsidRDefault="007778C7" w:rsidP="00941C97">
            <w:pPr>
              <w:spacing w:before="120" w:after="120" w:line="280" w:lineRule="exact"/>
              <w:jc w:val="center"/>
              <w:rPr>
                <w:color w:val="000000" w:themeColor="text1"/>
                <w:szCs w:val="18"/>
              </w:rPr>
            </w:pPr>
            <w:r>
              <w:rPr>
                <w:color w:val="000000" w:themeColor="text1"/>
              </w:rPr>
              <w:t>Obligatorio</w:t>
            </w:r>
          </w:p>
        </w:tc>
        <w:tc>
          <w:tcPr>
            <w:tcW w:w="7604" w:type="dxa"/>
            <w:gridSpan w:val="2"/>
            <w:vAlign w:val="center"/>
          </w:tcPr>
          <w:p w14:paraId="64236F98" w14:textId="666B535B" w:rsidR="007778C7" w:rsidRPr="00265936" w:rsidRDefault="007778C7" w:rsidP="00941C97">
            <w:pPr>
              <w:spacing w:before="120" w:after="120" w:line="280" w:lineRule="exact"/>
              <w:rPr>
                <w:color w:val="000000" w:themeColor="text1"/>
                <w:szCs w:val="18"/>
              </w:rPr>
            </w:pPr>
            <w:r>
              <w:rPr>
                <w:color w:val="000000" w:themeColor="text1"/>
              </w:rPr>
              <w:t>Esta sección lleva a los delegados más allá en otras aplicaciones de Internet y su relevancia para el sistema de justicia penal.</w:t>
            </w:r>
            <w:r w:rsidR="00152638">
              <w:rPr>
                <w:color w:val="000000" w:themeColor="text1"/>
              </w:rPr>
              <w:t xml:space="preserve"> </w:t>
            </w:r>
            <w:r>
              <w:rPr>
                <w:color w:val="000000" w:themeColor="text1"/>
              </w:rPr>
              <w:t xml:space="preserve">Hay notas de apoyo extensas en las notas de diapositiva y el </w:t>
            </w:r>
            <w:del w:id="601" w:author="Pedro Verdelho" w:date="2018-10-31T13:23:00Z">
              <w:r w:rsidDel="006A3059">
                <w:rPr>
                  <w:color w:val="000000" w:themeColor="text1"/>
                </w:rPr>
                <w:delText>formador</w:delText>
              </w:r>
            </w:del>
            <w:ins w:id="602" w:author="Pedro Verdelho" w:date="2018-10-31T13:23:00Z">
              <w:r w:rsidR="006A3059">
                <w:rPr>
                  <w:color w:val="000000" w:themeColor="text1"/>
                </w:rPr>
                <w:t>capacitador</w:t>
              </w:r>
            </w:ins>
            <w:r>
              <w:rPr>
                <w:color w:val="000000" w:themeColor="text1"/>
              </w:rPr>
              <w:t xml:space="preserve"> debe familiarizarse con ellas como parte de su preparación para impartir el curso.</w:t>
            </w:r>
            <w:r w:rsidR="00152638">
              <w:rPr>
                <w:color w:val="000000" w:themeColor="text1"/>
              </w:rPr>
              <w:t xml:space="preserve"> </w:t>
            </w:r>
            <w:r>
              <w:rPr>
                <w:color w:val="000000" w:themeColor="text1"/>
              </w:rPr>
              <w:t xml:space="preserve">El tema abordado incluye la moneda virtual, </w:t>
            </w:r>
            <w:proofErr w:type="spellStart"/>
            <w:r>
              <w:rPr>
                <w:color w:val="000000" w:themeColor="text1"/>
              </w:rPr>
              <w:t>Dark</w:t>
            </w:r>
            <w:proofErr w:type="spellEnd"/>
            <w:r>
              <w:rPr>
                <w:color w:val="000000" w:themeColor="text1"/>
              </w:rPr>
              <w:t xml:space="preserve"> Net y Deep Web, así como computación en la nube e Internet de las cosas.</w:t>
            </w:r>
            <w:r w:rsidR="00152638">
              <w:rPr>
                <w:color w:val="000000" w:themeColor="text1"/>
              </w:rPr>
              <w:t xml:space="preserve"> </w:t>
            </w:r>
            <w:r>
              <w:rPr>
                <w:color w:val="000000" w:themeColor="text1"/>
              </w:rPr>
              <w:t>A medida que pase el tiempo, otras tecnologías se volverán relevantes y no serán capturadas hasta que el curso se actualice nuevamente.</w:t>
            </w:r>
            <w:r w:rsidR="00152638">
              <w:rPr>
                <w:color w:val="000000" w:themeColor="text1"/>
              </w:rPr>
              <w:t xml:space="preserve"> </w:t>
            </w:r>
            <w:r>
              <w:rPr>
                <w:color w:val="000000" w:themeColor="text1"/>
              </w:rPr>
              <w:t xml:space="preserve">El </w:t>
            </w:r>
            <w:del w:id="603" w:author="Pedro Verdelho" w:date="2018-10-31T13:23:00Z">
              <w:r w:rsidDel="006A3059">
                <w:rPr>
                  <w:color w:val="000000" w:themeColor="text1"/>
                </w:rPr>
                <w:delText>formador</w:delText>
              </w:r>
            </w:del>
            <w:ins w:id="604" w:author="Pedro Verdelho" w:date="2018-10-31T13:23:00Z">
              <w:r w:rsidR="006A3059">
                <w:rPr>
                  <w:color w:val="000000" w:themeColor="text1"/>
                </w:rPr>
                <w:t>capacitador</w:t>
              </w:r>
            </w:ins>
            <w:r>
              <w:rPr>
                <w:color w:val="000000" w:themeColor="text1"/>
              </w:rPr>
              <w:t xml:space="preserve"> puede considerar la introducción de otras tecnologías relevantes que puedan volverse prevalentes en el período intermedio.</w:t>
            </w:r>
            <w:r w:rsidR="00152638">
              <w:rPr>
                <w:color w:val="000000" w:themeColor="text1"/>
              </w:rPr>
              <w:t xml:space="preserve"> </w:t>
            </w:r>
            <w:r>
              <w:rPr>
                <w:color w:val="000000" w:themeColor="text1"/>
              </w:rPr>
              <w:t xml:space="preserve">Hay una gran cantidad de información en esta sección que será nueva para los delegados </w:t>
            </w:r>
            <w:r>
              <w:rPr>
                <w:color w:val="000000" w:themeColor="text1"/>
              </w:rPr>
              <w:lastRenderedPageBreak/>
              <w:t xml:space="preserve">y es como el nivel introductorio. Por lo tanto, es importante que el </w:t>
            </w:r>
            <w:del w:id="605" w:author="Pedro Verdelho" w:date="2018-10-31T13:23:00Z">
              <w:r w:rsidDel="006A3059">
                <w:rPr>
                  <w:color w:val="000000" w:themeColor="text1"/>
                </w:rPr>
                <w:delText>formador</w:delText>
              </w:r>
            </w:del>
            <w:ins w:id="606" w:author="Pedro Verdelho" w:date="2018-10-31T13:23:00Z">
              <w:r w:rsidR="006A3059">
                <w:rPr>
                  <w:color w:val="000000" w:themeColor="text1"/>
                </w:rPr>
                <w:t>capacitador</w:t>
              </w:r>
            </w:ins>
            <w:r>
              <w:rPr>
                <w:color w:val="000000" w:themeColor="text1"/>
              </w:rPr>
              <w:t xml:space="preserve"> mantenga el material a ese nivel para evitar que los delegados se abrumen con información demasiado técnica.</w:t>
            </w:r>
          </w:p>
        </w:tc>
      </w:tr>
      <w:tr w:rsidR="007778C7" w:rsidRPr="00265936" w14:paraId="617FF725" w14:textId="77777777" w:rsidTr="005203A2">
        <w:trPr>
          <w:trHeight w:val="1079"/>
        </w:trPr>
        <w:tc>
          <w:tcPr>
            <w:tcW w:w="1435" w:type="dxa"/>
            <w:vAlign w:val="center"/>
          </w:tcPr>
          <w:p w14:paraId="5FAADB92" w14:textId="3F9B1ED0" w:rsidR="007778C7" w:rsidRPr="00265936" w:rsidRDefault="007778C7" w:rsidP="00941C97">
            <w:pPr>
              <w:spacing w:before="120" w:after="120" w:line="280" w:lineRule="exact"/>
              <w:jc w:val="center"/>
              <w:rPr>
                <w:color w:val="000000" w:themeColor="text1"/>
                <w:szCs w:val="18"/>
              </w:rPr>
            </w:pPr>
            <w:r>
              <w:rPr>
                <w:color w:val="000000" w:themeColor="text1"/>
              </w:rPr>
              <w:lastRenderedPageBreak/>
              <w:t>14</w:t>
            </w:r>
            <w:ins w:id="607" w:author="Pedro Verdelho" w:date="2019-01-21T16:10:00Z">
              <w:r w:rsidR="00676ACC">
                <w:rPr>
                  <w:color w:val="000000" w:themeColor="text1"/>
                </w:rPr>
                <w:t>4</w:t>
              </w:r>
            </w:ins>
            <w:del w:id="608" w:author="Pedro Verdelho" w:date="2019-01-21T16:10:00Z">
              <w:r w:rsidDel="00676ACC">
                <w:rPr>
                  <w:color w:val="000000" w:themeColor="text1"/>
                </w:rPr>
                <w:delText>3</w:delText>
              </w:r>
            </w:del>
            <w:r>
              <w:rPr>
                <w:color w:val="000000" w:themeColor="text1"/>
              </w:rPr>
              <w:t xml:space="preserve"> a 163</w:t>
            </w:r>
          </w:p>
          <w:p w14:paraId="38B650FF" w14:textId="77777777" w:rsidR="007778C7" w:rsidRPr="00265936" w:rsidRDefault="007778C7" w:rsidP="00941C97">
            <w:pPr>
              <w:spacing w:before="120" w:after="120" w:line="280" w:lineRule="exact"/>
              <w:jc w:val="center"/>
              <w:rPr>
                <w:color w:val="000000" w:themeColor="text1"/>
                <w:szCs w:val="18"/>
              </w:rPr>
            </w:pPr>
            <w:r>
              <w:rPr>
                <w:color w:val="000000" w:themeColor="text1"/>
              </w:rPr>
              <w:t>Importante</w:t>
            </w:r>
          </w:p>
        </w:tc>
        <w:tc>
          <w:tcPr>
            <w:tcW w:w="7604" w:type="dxa"/>
            <w:gridSpan w:val="2"/>
            <w:vAlign w:val="center"/>
          </w:tcPr>
          <w:p w14:paraId="454E2220" w14:textId="76375AEC" w:rsidR="007778C7" w:rsidRPr="00265936" w:rsidRDefault="007778C7" w:rsidP="00941C97">
            <w:pPr>
              <w:spacing w:before="120" w:after="120" w:line="280" w:lineRule="exact"/>
              <w:rPr>
                <w:color w:val="000000" w:themeColor="text1"/>
                <w:szCs w:val="18"/>
              </w:rPr>
            </w:pPr>
            <w:r>
              <w:rPr>
                <w:color w:val="000000" w:themeColor="text1"/>
              </w:rPr>
              <w:t>Esta parte de la lección trata sobre los tipos de delito cibernético que prevalecen y proporciona a los delegados una idea.</w:t>
            </w:r>
            <w:r w:rsidR="00152638">
              <w:rPr>
                <w:color w:val="000000" w:themeColor="text1"/>
              </w:rPr>
              <w:t xml:space="preserve"> </w:t>
            </w:r>
            <w:r>
              <w:rPr>
                <w:color w:val="000000" w:themeColor="text1"/>
              </w:rPr>
              <w:t xml:space="preserve">El </w:t>
            </w:r>
            <w:del w:id="609" w:author="Pedro Verdelho" w:date="2018-10-31T13:23:00Z">
              <w:r w:rsidDel="006A3059">
                <w:rPr>
                  <w:color w:val="000000" w:themeColor="text1"/>
                </w:rPr>
                <w:delText>formador</w:delText>
              </w:r>
            </w:del>
            <w:ins w:id="610" w:author="Pedro Verdelho" w:date="2018-10-31T13:23:00Z">
              <w:r w:rsidR="006A3059">
                <w:rPr>
                  <w:color w:val="000000" w:themeColor="text1"/>
                </w:rPr>
                <w:t>capacitador</w:t>
              </w:r>
            </w:ins>
            <w:r>
              <w:rPr>
                <w:color w:val="000000" w:themeColor="text1"/>
              </w:rPr>
              <w:t xml:space="preserve"> tal vez desee complementar la información de la presentación con ejemplos de casos con los que pueda estar familiarizado con respecto a algunas de las categorías.</w:t>
            </w:r>
            <w:r w:rsidR="00152638">
              <w:rPr>
                <w:color w:val="000000" w:themeColor="text1"/>
              </w:rPr>
              <w:t xml:space="preserve"> </w:t>
            </w:r>
            <w:r>
              <w:rPr>
                <w:color w:val="000000" w:themeColor="text1"/>
              </w:rPr>
              <w:t xml:space="preserve">También es útil preguntar a los delegados si tienen experiencia con cualquiera de los tipos de delitos. Es posible que hayan recibido phishing o </w:t>
            </w:r>
            <w:ins w:id="611" w:author="Pedro Verdelho" w:date="2018-10-30T15:18:00Z">
              <w:r w:rsidR="008416C0" w:rsidRPr="008416C0">
                <w:rPr>
                  <w:i/>
                  <w:color w:val="000000" w:themeColor="text1"/>
                  <w:rPrChange w:id="612" w:author="Pedro Verdelho" w:date="2018-10-30T15:18:00Z">
                    <w:rPr>
                      <w:color w:val="000000" w:themeColor="text1"/>
                    </w:rPr>
                  </w:rPrChange>
                </w:rPr>
                <w:t xml:space="preserve">emails </w:t>
              </w:r>
            </w:ins>
            <w:r w:rsidRPr="008416C0">
              <w:rPr>
                <w:i/>
                <w:color w:val="000000" w:themeColor="text1"/>
                <w:rPrChange w:id="613" w:author="Pedro Verdelho" w:date="2018-10-30T15:18:00Z">
                  <w:rPr>
                    <w:color w:val="000000" w:themeColor="text1"/>
                  </w:rPr>
                </w:rPrChange>
              </w:rPr>
              <w:t>419</w:t>
            </w:r>
            <w:r>
              <w:rPr>
                <w:color w:val="000000" w:themeColor="text1"/>
              </w:rPr>
              <w:t xml:space="preserve"> </w:t>
            </w:r>
            <w:del w:id="614" w:author="Pedro Verdelho" w:date="2018-10-30T15:18:00Z">
              <w:r w:rsidDel="008416C0">
                <w:rPr>
                  <w:color w:val="000000" w:themeColor="text1"/>
                </w:rPr>
                <w:delText xml:space="preserve">correos electrónicos </w:delText>
              </w:r>
            </w:del>
            <w:r>
              <w:rPr>
                <w:color w:val="000000" w:themeColor="text1"/>
              </w:rPr>
              <w:t>que pueden discutir. Las diapositivas 145 a 148 contienen algunas estadísticas de NW3C.</w:t>
            </w:r>
            <w:r w:rsidR="00152638">
              <w:rPr>
                <w:color w:val="000000" w:themeColor="text1"/>
              </w:rPr>
              <w:t xml:space="preserve"> </w:t>
            </w:r>
            <w:r>
              <w:rPr>
                <w:color w:val="000000" w:themeColor="text1"/>
              </w:rPr>
              <w:t xml:space="preserve">Es responsabilidad del </w:t>
            </w:r>
            <w:del w:id="615" w:author="Pedro Verdelho" w:date="2018-10-31T13:23:00Z">
              <w:r w:rsidDel="006A3059">
                <w:rPr>
                  <w:color w:val="000000" w:themeColor="text1"/>
                </w:rPr>
                <w:delText>formador</w:delText>
              </w:r>
            </w:del>
            <w:ins w:id="616" w:author="Pedro Verdelho" w:date="2018-10-31T13:23:00Z">
              <w:r w:rsidR="006A3059">
                <w:rPr>
                  <w:color w:val="000000" w:themeColor="text1"/>
                </w:rPr>
                <w:t>capacitador</w:t>
              </w:r>
            </w:ins>
            <w:r>
              <w:rPr>
                <w:color w:val="000000" w:themeColor="text1"/>
              </w:rPr>
              <w:t xml:space="preserve"> asegurarse de que se actualicen o reemplacen con estadísticas similares para la región en la que se lleva a cabo la formación.</w:t>
            </w:r>
          </w:p>
        </w:tc>
      </w:tr>
      <w:tr w:rsidR="007778C7" w:rsidRPr="00265936" w14:paraId="2C3F5DF8" w14:textId="77777777" w:rsidTr="005203A2">
        <w:trPr>
          <w:trHeight w:val="1079"/>
        </w:trPr>
        <w:tc>
          <w:tcPr>
            <w:tcW w:w="1435" w:type="dxa"/>
            <w:vAlign w:val="center"/>
          </w:tcPr>
          <w:p w14:paraId="05393843" w14:textId="77777777" w:rsidR="007778C7" w:rsidRPr="00265936" w:rsidRDefault="007778C7" w:rsidP="00941C97">
            <w:pPr>
              <w:spacing w:before="120" w:after="120" w:line="280" w:lineRule="exact"/>
              <w:jc w:val="center"/>
              <w:rPr>
                <w:color w:val="000000" w:themeColor="text1"/>
                <w:szCs w:val="18"/>
              </w:rPr>
            </w:pPr>
            <w:r>
              <w:rPr>
                <w:color w:val="000000" w:themeColor="text1"/>
              </w:rPr>
              <w:t>164 a 166</w:t>
            </w:r>
          </w:p>
          <w:p w14:paraId="7F301271" w14:textId="77777777" w:rsidR="007778C7" w:rsidRPr="00265936" w:rsidRDefault="007778C7" w:rsidP="00941C97">
            <w:pPr>
              <w:spacing w:before="120" w:after="120" w:line="280" w:lineRule="exact"/>
              <w:jc w:val="center"/>
              <w:rPr>
                <w:color w:val="000000" w:themeColor="text1"/>
                <w:szCs w:val="18"/>
              </w:rPr>
            </w:pPr>
            <w:r>
              <w:rPr>
                <w:color w:val="000000" w:themeColor="text1"/>
              </w:rPr>
              <w:t>Obligatorio</w:t>
            </w:r>
          </w:p>
        </w:tc>
        <w:tc>
          <w:tcPr>
            <w:tcW w:w="7604" w:type="dxa"/>
            <w:gridSpan w:val="2"/>
            <w:vAlign w:val="center"/>
          </w:tcPr>
          <w:p w14:paraId="72406A6A" w14:textId="44A7FFFA" w:rsidR="007778C7" w:rsidRPr="00265936" w:rsidRDefault="007778C7" w:rsidP="00941C97">
            <w:pPr>
              <w:spacing w:before="120" w:after="120" w:line="280" w:lineRule="exact"/>
              <w:rPr>
                <w:color w:val="000000" w:themeColor="text1"/>
                <w:szCs w:val="18"/>
              </w:rPr>
            </w:pPr>
            <w:r>
              <w:rPr>
                <w:color w:val="000000" w:themeColor="text1"/>
              </w:rPr>
              <w:t xml:space="preserve">La sección final brinda la oportunidad para que el </w:t>
            </w:r>
            <w:del w:id="617" w:author="Pedro Verdelho" w:date="2018-10-31T13:23:00Z">
              <w:r w:rsidDel="006A3059">
                <w:rPr>
                  <w:color w:val="000000" w:themeColor="text1"/>
                </w:rPr>
                <w:delText>formador</w:delText>
              </w:r>
            </w:del>
            <w:ins w:id="618" w:author="Pedro Verdelho" w:date="2018-10-31T13:23:00Z">
              <w:r w:rsidR="006A3059">
                <w:rPr>
                  <w:color w:val="000000" w:themeColor="text1"/>
                </w:rPr>
                <w:t>capacitador</w:t>
              </w:r>
            </w:ins>
            <w:r>
              <w:rPr>
                <w:color w:val="000000" w:themeColor="text1"/>
              </w:rPr>
              <w:t xml:space="preserve"> reflexione sobre lo que se ha enseñado en la lección y se asegure de que se hayan cumplido los objetivos. También brinda a los delegados la misma oportunidad y plantea cualquier problema que pueda requerir aclaración.</w:t>
            </w:r>
          </w:p>
        </w:tc>
      </w:tr>
      <w:tr w:rsidR="007778C7" w:rsidRPr="00265936" w14:paraId="721B5A46" w14:textId="77777777" w:rsidTr="005203A2">
        <w:trPr>
          <w:trHeight w:val="1412"/>
        </w:trPr>
        <w:tc>
          <w:tcPr>
            <w:tcW w:w="9039" w:type="dxa"/>
            <w:gridSpan w:val="3"/>
            <w:vAlign w:val="center"/>
          </w:tcPr>
          <w:p w14:paraId="1604B782" w14:textId="77777777" w:rsidR="007778C7" w:rsidRPr="00265936" w:rsidRDefault="007778C7" w:rsidP="00941C97">
            <w:pPr>
              <w:spacing w:before="120" w:after="120" w:line="280" w:lineRule="exact"/>
              <w:rPr>
                <w:b/>
                <w:color w:val="000000" w:themeColor="text1"/>
                <w:sz w:val="22"/>
                <w:szCs w:val="22"/>
              </w:rPr>
            </w:pPr>
            <w:r>
              <w:rPr>
                <w:b/>
                <w:color w:val="000000" w:themeColor="text1"/>
                <w:sz w:val="22"/>
              </w:rPr>
              <w:t>Ejercicios prácticos</w:t>
            </w:r>
          </w:p>
          <w:p w14:paraId="4E00A37C" w14:textId="77777777" w:rsidR="007778C7" w:rsidRPr="00265936" w:rsidRDefault="007778C7" w:rsidP="00941C97">
            <w:pPr>
              <w:tabs>
                <w:tab w:val="left" w:pos="426"/>
                <w:tab w:val="left" w:pos="851"/>
              </w:tabs>
              <w:spacing w:after="120" w:line="280" w:lineRule="exact"/>
              <w:rPr>
                <w:rFonts w:cs="Calibri"/>
                <w:szCs w:val="18"/>
              </w:rPr>
            </w:pPr>
            <w:r>
              <w:t xml:space="preserve">No se prevén ejercicios prácticos para esta sesión en particular, ya que no hay garantía de que el nivel de tecnología y el acceso a Internet para ofrecer dichos ejercicios estén disponibles en todos los lugares. </w:t>
            </w:r>
          </w:p>
          <w:p w14:paraId="098C9ACD" w14:textId="7C13F78D" w:rsidR="007778C7" w:rsidRPr="00265936" w:rsidRDefault="007778C7" w:rsidP="00941C97">
            <w:pPr>
              <w:tabs>
                <w:tab w:val="left" w:pos="426"/>
                <w:tab w:val="left" w:pos="851"/>
              </w:tabs>
              <w:spacing w:after="120" w:line="280" w:lineRule="exact"/>
              <w:rPr>
                <w:rFonts w:cs="Calibri"/>
                <w:szCs w:val="18"/>
              </w:rPr>
            </w:pPr>
            <w:r>
              <w:t xml:space="preserve">Los </w:t>
            </w:r>
            <w:del w:id="619" w:author="Pedro Verdelho" w:date="2018-10-31T13:23:00Z">
              <w:r w:rsidDel="006A3059">
                <w:delText>formador</w:delText>
              </w:r>
            </w:del>
            <w:ins w:id="620" w:author="Pedro Verdelho" w:date="2018-10-31T13:23:00Z">
              <w:r w:rsidR="006A3059">
                <w:t>capacitador</w:t>
              </w:r>
            </w:ins>
            <w:r>
              <w:t>es pueden en el futuro buscar complementar el aprendizaje agregando ejercicios, donde la formación se imparte en un entorno donde las instalaciones son adecuadas.</w:t>
            </w:r>
          </w:p>
        </w:tc>
      </w:tr>
      <w:tr w:rsidR="007778C7" w:rsidRPr="00265936" w14:paraId="23CC6F49" w14:textId="77777777" w:rsidTr="005203A2">
        <w:tc>
          <w:tcPr>
            <w:tcW w:w="9039" w:type="dxa"/>
            <w:gridSpan w:val="3"/>
            <w:vAlign w:val="center"/>
          </w:tcPr>
          <w:p w14:paraId="1E632B4A" w14:textId="11F7758E" w:rsidR="007778C7" w:rsidRPr="00265936" w:rsidRDefault="007778C7" w:rsidP="00941C97">
            <w:pPr>
              <w:spacing w:before="120" w:after="120" w:line="280" w:lineRule="exact"/>
              <w:rPr>
                <w:b/>
                <w:color w:val="000000" w:themeColor="text1"/>
                <w:sz w:val="22"/>
                <w:szCs w:val="22"/>
              </w:rPr>
            </w:pPr>
            <w:del w:id="621" w:author="Pedro Verdelho" w:date="2018-10-30T15:20:00Z">
              <w:r w:rsidDel="008416C0">
                <w:rPr>
                  <w:b/>
                  <w:color w:val="000000" w:themeColor="text1"/>
                  <w:sz w:val="22"/>
                </w:rPr>
                <w:delText>Evaluación</w:delText>
              </w:r>
            </w:del>
            <w:del w:id="622" w:author="Pedro Verdelho" w:date="2018-10-31T13:48:00Z">
              <w:r w:rsidDel="00CD31EC">
                <w:rPr>
                  <w:b/>
                  <w:color w:val="000000" w:themeColor="text1"/>
                  <w:sz w:val="22"/>
                </w:rPr>
                <w:delText>/v</w:delText>
              </w:r>
            </w:del>
            <w:ins w:id="623" w:author="Pedro Verdelho" w:date="2018-10-31T13:48:00Z">
              <w:r w:rsidR="00CD31EC">
                <w:rPr>
                  <w:b/>
                  <w:color w:val="000000" w:themeColor="text1"/>
                  <w:sz w:val="22"/>
                </w:rPr>
                <w:t>V</w:t>
              </w:r>
            </w:ins>
            <w:r>
              <w:rPr>
                <w:b/>
                <w:color w:val="000000" w:themeColor="text1"/>
                <w:sz w:val="22"/>
              </w:rPr>
              <w:t>erificación de conocimientos</w:t>
            </w:r>
          </w:p>
          <w:p w14:paraId="5D807319" w14:textId="17A22928" w:rsidR="007778C7" w:rsidRPr="00265936" w:rsidRDefault="007778C7" w:rsidP="00941C97">
            <w:pPr>
              <w:spacing w:before="120" w:after="120" w:line="280" w:lineRule="exact"/>
              <w:rPr>
                <w:color w:val="000000" w:themeColor="text1"/>
                <w:szCs w:val="18"/>
              </w:rPr>
            </w:pPr>
            <w:del w:id="624" w:author="Pedro Verdelho" w:date="2019-01-21T16:11:00Z">
              <w:r w:rsidDel="00676ACC">
                <w:delText xml:space="preserve">Actualmente, </w:delText>
              </w:r>
            </w:del>
            <w:ins w:id="625" w:author="Pedro Verdelho" w:date="2019-01-21T16:11:00Z">
              <w:r w:rsidR="00676ACC">
                <w:t>N</w:t>
              </w:r>
            </w:ins>
            <w:del w:id="626" w:author="Pedro Verdelho" w:date="2019-01-21T16:11:00Z">
              <w:r w:rsidDel="00676ACC">
                <w:delText>n</w:delText>
              </w:r>
            </w:del>
            <w:r>
              <w:t xml:space="preserve">o está prevista ninguna verificación de conocimiento específica además de la enumerada anteriormente para este curso. No se ha solicitado una </w:t>
            </w:r>
            <w:del w:id="627" w:author="Pedro Verdelho" w:date="2018-10-30T15:20:00Z">
              <w:r w:rsidDel="008416C0">
                <w:delText xml:space="preserve">evaluación </w:delText>
              </w:r>
            </w:del>
            <w:ins w:id="628" w:author="Pedro Verdelho" w:date="2018-10-30T15:20:00Z">
              <w:r w:rsidR="008416C0">
                <w:t xml:space="preserve">valoración </w:t>
              </w:r>
            </w:ins>
            <w:r>
              <w:t>oficial.</w:t>
            </w:r>
          </w:p>
        </w:tc>
      </w:tr>
    </w:tbl>
    <w:p w14:paraId="730DA121" w14:textId="77777777" w:rsidR="00584C88" w:rsidRDefault="00584C88" w:rsidP="00584C88">
      <w:pPr>
        <w:pStyle w:val="Heading2"/>
        <w:numPr>
          <w:ilvl w:val="0"/>
          <w:numId w:val="0"/>
        </w:numPr>
        <w:rPr>
          <w:rFonts w:eastAsia="Times New Roman" w:cs="Times New Roman"/>
          <w:sz w:val="22"/>
          <w:szCs w:val="22"/>
        </w:rPr>
      </w:pPr>
    </w:p>
    <w:p w14:paraId="24F333EE" w14:textId="3F27FF3B" w:rsidR="00F554D0" w:rsidRPr="00265936" w:rsidRDefault="007778C7" w:rsidP="00171763">
      <w:pPr>
        <w:pStyle w:val="Heading2"/>
        <w:ind w:left="851" w:hanging="851"/>
        <w:rPr>
          <w:rFonts w:eastAsia="Times New Roman" w:cs="Times New Roman"/>
          <w:sz w:val="22"/>
          <w:szCs w:val="22"/>
        </w:rPr>
      </w:pPr>
      <w:bookmarkStart w:id="629" w:name="_Toc486857177"/>
      <w:bookmarkStart w:id="630" w:name="_Toc524848198"/>
      <w:r>
        <w:rPr>
          <w:sz w:val="22"/>
        </w:rPr>
        <w:t>Lección 1.1.5 Habilidades de formación</w:t>
      </w:r>
      <w:bookmarkEnd w:id="629"/>
      <w:bookmarkEnd w:id="630"/>
    </w:p>
    <w:tbl>
      <w:tblPr>
        <w:tblStyle w:val="TableGrid"/>
        <w:tblW w:w="9039" w:type="dxa"/>
        <w:tblLook w:val="04A0" w:firstRow="1" w:lastRow="0" w:firstColumn="1" w:lastColumn="0" w:noHBand="0" w:noVBand="1"/>
      </w:tblPr>
      <w:tblGrid>
        <w:gridCol w:w="1615"/>
        <w:gridCol w:w="4508"/>
        <w:gridCol w:w="2916"/>
      </w:tblGrid>
      <w:tr w:rsidR="007778C7" w:rsidRPr="00265936" w14:paraId="50B4CE9C" w14:textId="77777777" w:rsidTr="005203A2">
        <w:trPr>
          <w:trHeight w:val="653"/>
        </w:trPr>
        <w:tc>
          <w:tcPr>
            <w:tcW w:w="6123" w:type="dxa"/>
            <w:gridSpan w:val="2"/>
            <w:shd w:val="clear" w:color="auto" w:fill="DBE5F1" w:themeFill="accent1" w:themeFillTint="33"/>
            <w:vAlign w:val="center"/>
          </w:tcPr>
          <w:p w14:paraId="0F905E18" w14:textId="7BD32C23" w:rsidR="007778C7" w:rsidRPr="00265936" w:rsidRDefault="007778C7" w:rsidP="00941C97">
            <w:pPr>
              <w:rPr>
                <w:sz w:val="22"/>
                <w:szCs w:val="22"/>
              </w:rPr>
            </w:pPr>
            <w:r>
              <w:rPr>
                <w:sz w:val="22"/>
              </w:rPr>
              <w:t xml:space="preserve">Lección 1.1.5 </w:t>
            </w:r>
            <w:ins w:id="631" w:author="Pedro Verdelho" w:date="2019-01-21T16:41:00Z">
              <w:r w:rsidR="002B59F9" w:rsidRPr="002B59F9">
                <w:rPr>
                  <w:sz w:val="22"/>
                </w:rPr>
                <w:t>Competencias de capacitación</w:t>
              </w:r>
            </w:ins>
            <w:del w:id="632" w:author="Pedro Verdelho" w:date="2019-01-21T16:41:00Z">
              <w:r w:rsidDel="002B59F9">
                <w:rPr>
                  <w:sz w:val="22"/>
                </w:rPr>
                <w:delText>Habilidades de formación</w:delText>
              </w:r>
            </w:del>
          </w:p>
          <w:p w14:paraId="3076866D" w14:textId="77777777" w:rsidR="007778C7" w:rsidRPr="00265936" w:rsidRDefault="007778C7" w:rsidP="005203A2">
            <w:pPr>
              <w:jc w:val="left"/>
              <w:rPr>
                <w:sz w:val="22"/>
                <w:szCs w:val="22"/>
              </w:rPr>
            </w:pPr>
            <w:r>
              <w:rPr>
                <w:sz w:val="22"/>
              </w:rPr>
              <w:t>Comentarios de buen ponente - mal ponente</w:t>
            </w:r>
          </w:p>
        </w:tc>
        <w:tc>
          <w:tcPr>
            <w:tcW w:w="2916" w:type="dxa"/>
            <w:shd w:val="clear" w:color="auto" w:fill="DBE5F1" w:themeFill="accent1" w:themeFillTint="33"/>
            <w:vAlign w:val="center"/>
          </w:tcPr>
          <w:p w14:paraId="4E0FD6EB" w14:textId="77777777" w:rsidR="007778C7" w:rsidRPr="00265936" w:rsidRDefault="007778C7" w:rsidP="00941C97">
            <w:pPr>
              <w:rPr>
                <w:sz w:val="22"/>
                <w:szCs w:val="22"/>
              </w:rPr>
            </w:pPr>
            <w:r>
              <w:rPr>
                <w:sz w:val="22"/>
              </w:rPr>
              <w:t>Duración: 60 minutos</w:t>
            </w:r>
          </w:p>
        </w:tc>
      </w:tr>
      <w:tr w:rsidR="007778C7" w:rsidRPr="00265936" w14:paraId="27A7D08A" w14:textId="77777777" w:rsidTr="005203A2">
        <w:trPr>
          <w:trHeight w:val="3023"/>
        </w:trPr>
        <w:tc>
          <w:tcPr>
            <w:tcW w:w="9039" w:type="dxa"/>
            <w:gridSpan w:val="3"/>
            <w:vAlign w:val="center"/>
          </w:tcPr>
          <w:p w14:paraId="43671D53" w14:textId="77777777" w:rsidR="007778C7" w:rsidRPr="00265936" w:rsidRDefault="007778C7" w:rsidP="00941C97">
            <w:pPr>
              <w:spacing w:before="120" w:after="120" w:line="280" w:lineRule="exact"/>
              <w:rPr>
                <w:b/>
                <w:sz w:val="22"/>
                <w:szCs w:val="22"/>
              </w:rPr>
            </w:pPr>
            <w:r>
              <w:rPr>
                <w:b/>
                <w:sz w:val="22"/>
              </w:rPr>
              <w:t xml:space="preserve">Recursos requeridos: </w:t>
            </w:r>
          </w:p>
          <w:p w14:paraId="65DCCD25"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PC/portátil cargado con versiones de software compatibles con los materiales preparados</w:t>
            </w:r>
          </w:p>
          <w:p w14:paraId="62B6F608" w14:textId="46DEFC3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 xml:space="preserve">Proyector y pantalla </w:t>
            </w:r>
            <w:del w:id="633" w:author="Pedro Verdelho" w:date="2019-01-21T16:42:00Z">
              <w:r w:rsidDel="00EB3504">
                <w:rPr>
                  <w:color w:val="000000" w:themeColor="text1"/>
                </w:rPr>
                <w:delText>de visualización</w:delText>
              </w:r>
            </w:del>
          </w:p>
          <w:p w14:paraId="200978D6"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 xml:space="preserve">Acceso a Internet (si está disponible) </w:t>
            </w:r>
          </w:p>
          <w:p w14:paraId="266D5ABF"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Pizarra blanca</w:t>
            </w:r>
          </w:p>
          <w:p w14:paraId="4C3F2348"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Bolígrafo de pizarra (al menos 2 entre azul, negro, rojo y verde)</w:t>
            </w:r>
          </w:p>
          <w:p w14:paraId="2D396F74"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2 rotafolios con papel adecuado</w:t>
            </w:r>
          </w:p>
          <w:p w14:paraId="0F757702" w14:textId="059085DB"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 xml:space="preserve">Papel y bolígrafos para </w:t>
            </w:r>
            <w:del w:id="634" w:author="Pedro Verdelho" w:date="2018-10-31T13:14:00Z">
              <w:r w:rsidDel="00A6359B">
                <w:rPr>
                  <w:color w:val="000000" w:themeColor="text1"/>
                </w:rPr>
                <w:delText>e</w:delText>
              </w:r>
            </w:del>
            <w:r>
              <w:rPr>
                <w:color w:val="000000" w:themeColor="text1"/>
              </w:rPr>
              <w:t>l</w:t>
            </w:r>
            <w:ins w:id="635" w:author="Pedro Verdelho" w:date="2018-10-31T13:14:00Z">
              <w:r w:rsidR="00A6359B">
                <w:rPr>
                  <w:color w:val="000000" w:themeColor="text1"/>
                </w:rPr>
                <w:t>os</w:t>
              </w:r>
            </w:ins>
            <w:r>
              <w:rPr>
                <w:color w:val="000000" w:themeColor="text1"/>
              </w:rPr>
              <w:t xml:space="preserve"> alumno</w:t>
            </w:r>
            <w:ins w:id="636" w:author="Pedro Verdelho" w:date="2018-10-31T13:14:00Z">
              <w:r w:rsidR="00A6359B">
                <w:rPr>
                  <w:color w:val="000000" w:themeColor="text1"/>
                </w:rPr>
                <w:t>s</w:t>
              </w:r>
            </w:ins>
          </w:p>
          <w:p w14:paraId="28632E3E"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7FF1C1EF" w14:textId="77777777"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lastRenderedPageBreak/>
              <w:t>Sesión 1.1.5 - Hoja de ejercicios - B</w:t>
            </w:r>
          </w:p>
          <w:p w14:paraId="78A9DD9D" w14:textId="0119EBC4" w:rsidR="007778C7" w:rsidRPr="00265936" w:rsidRDefault="007778C7" w:rsidP="00531BD9">
            <w:pPr>
              <w:pStyle w:val="bul1"/>
              <w:numPr>
                <w:ilvl w:val="0"/>
                <w:numId w:val="38"/>
              </w:numPr>
              <w:spacing w:after="120" w:line="280" w:lineRule="exact"/>
              <w:contextualSpacing/>
              <w:rPr>
                <w:color w:val="000000" w:themeColor="text1"/>
                <w:szCs w:val="18"/>
              </w:rPr>
            </w:pPr>
            <w:r>
              <w:rPr>
                <w:color w:val="000000" w:themeColor="text1"/>
              </w:rPr>
              <w:t xml:space="preserve">Sesión 1.1.5 - Notas del </w:t>
            </w:r>
            <w:del w:id="637" w:author="Pedro Verdelho" w:date="2018-10-31T13:23:00Z">
              <w:r w:rsidDel="006A3059">
                <w:rPr>
                  <w:color w:val="000000" w:themeColor="text1"/>
                </w:rPr>
                <w:delText>formador</w:delText>
              </w:r>
            </w:del>
            <w:ins w:id="638" w:author="Pedro Verdelho" w:date="2018-10-31T13:23:00Z">
              <w:r w:rsidR="006A3059">
                <w:rPr>
                  <w:color w:val="000000" w:themeColor="text1"/>
                </w:rPr>
                <w:t>capacitador</w:t>
              </w:r>
            </w:ins>
            <w:r>
              <w:rPr>
                <w:color w:val="000000" w:themeColor="text1"/>
              </w:rPr>
              <w:t xml:space="preserve"> - </w:t>
            </w:r>
            <w:ins w:id="639" w:author="Pedro Verdelho" w:date="2019-01-21T16:42:00Z">
              <w:r w:rsidR="00EB3504" w:rsidRPr="00EB3504">
                <w:rPr>
                  <w:color w:val="000000" w:themeColor="text1"/>
                </w:rPr>
                <w:t xml:space="preserve">- El aporte de opiniones </w:t>
              </w:r>
            </w:ins>
            <w:del w:id="640" w:author="Pedro Verdelho" w:date="2019-01-21T16:42:00Z">
              <w:r w:rsidR="00255F79" w:rsidDel="00EB3504">
                <w:rPr>
                  <w:color w:val="000000" w:themeColor="text1"/>
                </w:rPr>
                <w:delText>Proporcionar</w:delText>
              </w:r>
              <w:r w:rsidDel="00EB3504">
                <w:rPr>
                  <w:color w:val="000000" w:themeColor="text1"/>
                </w:rPr>
                <w:delText xml:space="preserve"> comentarios </w:delText>
              </w:r>
            </w:del>
            <w:r>
              <w:rPr>
                <w:color w:val="000000" w:themeColor="text1"/>
              </w:rPr>
              <w:t>constructivos</w:t>
            </w:r>
          </w:p>
        </w:tc>
      </w:tr>
      <w:tr w:rsidR="007778C7" w:rsidRPr="00265936" w14:paraId="011348EC" w14:textId="77777777" w:rsidTr="005203A2">
        <w:trPr>
          <w:trHeight w:val="2636"/>
        </w:trPr>
        <w:tc>
          <w:tcPr>
            <w:tcW w:w="9039" w:type="dxa"/>
            <w:gridSpan w:val="3"/>
            <w:vAlign w:val="center"/>
          </w:tcPr>
          <w:p w14:paraId="6BF80563" w14:textId="582F22A1" w:rsidR="007778C7" w:rsidRPr="00265936" w:rsidRDefault="007778C7" w:rsidP="00941C97">
            <w:pPr>
              <w:spacing w:before="120" w:after="120" w:line="280" w:lineRule="exact"/>
              <w:rPr>
                <w:b/>
                <w:sz w:val="22"/>
                <w:szCs w:val="22"/>
              </w:rPr>
            </w:pPr>
            <w:r>
              <w:rPr>
                <w:b/>
                <w:sz w:val="22"/>
              </w:rPr>
              <w:lastRenderedPageBreak/>
              <w:t>Objetivo de la sesión:</w:t>
            </w:r>
            <w:r w:rsidR="00152638">
              <w:rPr>
                <w:b/>
                <w:sz w:val="22"/>
              </w:rPr>
              <w:t xml:space="preserve"> </w:t>
            </w:r>
          </w:p>
          <w:p w14:paraId="24F39D34" w14:textId="13AB1BD2" w:rsidR="007778C7" w:rsidRPr="00265936" w:rsidRDefault="007778C7" w:rsidP="00941C97">
            <w:pPr>
              <w:spacing w:after="120" w:line="280" w:lineRule="exact"/>
              <w:rPr>
                <w:szCs w:val="18"/>
              </w:rPr>
            </w:pPr>
            <w:r w:rsidRPr="0028659F">
              <w:rPr>
                <w:highlight w:val="yellow"/>
                <w:rPrChange w:id="641" w:author="Pedro Verdelho" w:date="2018-10-30T15:22:00Z">
                  <w:rPr/>
                </w:rPrChange>
              </w:rPr>
              <w:t>El objetivo general de esta formación es brindar profesionalidad y consistencia a la formación impartida en el curso de formación sobre ciberdelincuencia estandarizada para jueces y fiscales</w:t>
            </w:r>
            <w:del w:id="642" w:author="Uwe Rasmussen (Attorney at law)" w:date="2019-01-25T00:13:00Z">
              <w:r w:rsidRPr="0028659F" w:rsidDel="009A4D1D">
                <w:rPr>
                  <w:highlight w:val="yellow"/>
                  <w:rPrChange w:id="643" w:author="Pedro Verdelho" w:date="2018-10-30T15:22:00Z">
                    <w:rPr/>
                  </w:rPrChange>
                </w:rPr>
                <w:delText xml:space="preserve"> en Turquía</w:delText>
              </w:r>
            </w:del>
            <w:r w:rsidRPr="0028659F">
              <w:rPr>
                <w:highlight w:val="yellow"/>
                <w:rPrChange w:id="644" w:author="Pedro Verdelho" w:date="2018-10-30T15:22:00Z">
                  <w:rPr/>
                </w:rPrChange>
              </w:rPr>
              <w:t>,</w:t>
            </w:r>
            <w:r>
              <w:t xml:space="preserve"> y proporcionar habilidades adicionales para que los </w:t>
            </w:r>
            <w:del w:id="645" w:author="Pedro Verdelho" w:date="2018-10-31T13:23:00Z">
              <w:r w:rsidDel="006A3059">
                <w:delText>formador</w:delText>
              </w:r>
            </w:del>
            <w:ins w:id="646" w:author="Pedro Verdelho" w:date="2018-10-31T13:23:00Z">
              <w:r w:rsidR="006A3059">
                <w:t>capacitador</w:t>
              </w:r>
            </w:ins>
            <w:r>
              <w:t>es puedan impartir el curso subyacente en sus propios países.</w:t>
            </w:r>
          </w:p>
          <w:p w14:paraId="30E29FA5" w14:textId="77777777" w:rsidR="007778C7" w:rsidRPr="00265936" w:rsidRDefault="007778C7" w:rsidP="00941C97">
            <w:pPr>
              <w:spacing w:before="120" w:after="120" w:line="280" w:lineRule="exact"/>
              <w:rPr>
                <w:i/>
                <w:color w:val="FF0000"/>
                <w:szCs w:val="18"/>
              </w:rPr>
            </w:pPr>
            <w:r>
              <w:t>El propósito de esta sesión es describir las cualidades de una buena presentación de formación y demostrar técnicas de entrega pulidas.</w:t>
            </w:r>
          </w:p>
        </w:tc>
      </w:tr>
      <w:tr w:rsidR="007778C7" w:rsidRPr="00265936" w14:paraId="79C0F42B" w14:textId="77777777" w:rsidTr="005203A2">
        <w:trPr>
          <w:trHeight w:val="2096"/>
        </w:trPr>
        <w:tc>
          <w:tcPr>
            <w:tcW w:w="9039" w:type="dxa"/>
            <w:gridSpan w:val="3"/>
            <w:vAlign w:val="center"/>
          </w:tcPr>
          <w:p w14:paraId="5BE14041" w14:textId="77777777" w:rsidR="007778C7" w:rsidRPr="00265936" w:rsidRDefault="007778C7" w:rsidP="00941C97">
            <w:pPr>
              <w:spacing w:before="120" w:line="280" w:lineRule="exact"/>
              <w:rPr>
                <w:b/>
                <w:sz w:val="22"/>
                <w:szCs w:val="22"/>
              </w:rPr>
            </w:pPr>
            <w:r>
              <w:rPr>
                <w:b/>
                <w:sz w:val="22"/>
              </w:rPr>
              <w:t>Objetivos:</w:t>
            </w:r>
          </w:p>
          <w:p w14:paraId="6B6AD222" w14:textId="4872A1AE" w:rsidR="007778C7" w:rsidRPr="00265936" w:rsidRDefault="007778C7" w:rsidP="00941C97">
            <w:pPr>
              <w:tabs>
                <w:tab w:val="left" w:pos="426"/>
                <w:tab w:val="left" w:pos="851"/>
              </w:tabs>
              <w:spacing w:before="120" w:after="120" w:line="280" w:lineRule="exact"/>
              <w:rPr>
                <w:szCs w:val="18"/>
              </w:rPr>
            </w:pPr>
            <w:r>
              <w:t xml:space="preserve">Al final de la </w:t>
            </w:r>
            <w:del w:id="647" w:author="Pedro Verdelho" w:date="2019-01-21T18:01:00Z">
              <w:r w:rsidDel="00245EC1">
                <w:delText>clase</w:delText>
              </w:r>
            </w:del>
            <w:ins w:id="648" w:author="Pedro Verdelho" w:date="2019-01-21T18:01:00Z">
              <w:r w:rsidR="00245EC1">
                <w:t>lecci</w:t>
              </w:r>
              <w:r w:rsidR="00C76BC3">
                <w:t>ó</w:t>
              </w:r>
              <w:r w:rsidR="00245EC1">
                <w:t>n</w:t>
              </w:r>
            </w:ins>
            <w:r>
              <w:t>, los delegados podrán:</w:t>
            </w:r>
          </w:p>
          <w:p w14:paraId="7C0C4375" w14:textId="0E11A775" w:rsidR="007778C7" w:rsidRPr="00265936" w:rsidRDefault="007778C7" w:rsidP="00941C97">
            <w:pPr>
              <w:pStyle w:val="bul1"/>
              <w:spacing w:line="280" w:lineRule="exact"/>
              <w:rPr>
                <w:szCs w:val="18"/>
              </w:rPr>
            </w:pPr>
            <w:r>
              <w:t xml:space="preserve">Identificar las características de una buena (y pobre) presentación de </w:t>
            </w:r>
            <w:del w:id="649" w:author="Pedro Verdelho" w:date="2019-01-21T18:01:00Z">
              <w:r w:rsidDel="00C76BC3">
                <w:delText>formación</w:delText>
              </w:r>
            </w:del>
            <w:ins w:id="650" w:author="Pedro Verdelho" w:date="2019-01-21T18:01:00Z">
              <w:r w:rsidR="00C76BC3">
                <w:t>capacitación</w:t>
              </w:r>
            </w:ins>
          </w:p>
          <w:p w14:paraId="7D84C8ED" w14:textId="77777777" w:rsidR="007778C7" w:rsidRPr="00265936" w:rsidRDefault="007778C7" w:rsidP="00941C97">
            <w:pPr>
              <w:pStyle w:val="bul1"/>
              <w:spacing w:line="280" w:lineRule="exact"/>
              <w:rPr>
                <w:szCs w:val="18"/>
              </w:rPr>
            </w:pPr>
            <w:r>
              <w:t>Explicar el propósito y el valor de la retroalimentación</w:t>
            </w:r>
          </w:p>
          <w:p w14:paraId="6A1D1BD0" w14:textId="77777777" w:rsidR="007778C7" w:rsidRPr="00265936" w:rsidRDefault="007778C7" w:rsidP="00941C97">
            <w:pPr>
              <w:pStyle w:val="bul1"/>
              <w:spacing w:line="280" w:lineRule="exact"/>
            </w:pPr>
            <w:r>
              <w:t>Aplicar métodos para controlar su nerviosismo</w:t>
            </w:r>
          </w:p>
        </w:tc>
      </w:tr>
      <w:tr w:rsidR="007778C7" w:rsidRPr="00265936" w14:paraId="5B8B8FF8" w14:textId="77777777" w:rsidTr="005203A2">
        <w:trPr>
          <w:trHeight w:val="809"/>
        </w:trPr>
        <w:tc>
          <w:tcPr>
            <w:tcW w:w="9039" w:type="dxa"/>
            <w:gridSpan w:val="3"/>
            <w:tcBorders>
              <w:bottom w:val="single" w:sz="4" w:space="0" w:color="auto"/>
            </w:tcBorders>
            <w:vAlign w:val="center"/>
          </w:tcPr>
          <w:p w14:paraId="7A640E41" w14:textId="44BE1030" w:rsidR="007778C7" w:rsidRPr="00265936" w:rsidRDefault="007778C7" w:rsidP="00941C97">
            <w:pPr>
              <w:spacing w:before="120" w:after="120" w:line="280" w:lineRule="exact"/>
              <w:rPr>
                <w:b/>
                <w:sz w:val="22"/>
                <w:szCs w:val="22"/>
              </w:rPr>
            </w:pPr>
            <w:r>
              <w:rPr>
                <w:b/>
                <w:sz w:val="22"/>
              </w:rPr>
              <w:t xml:space="preserve">Orientación del </w:t>
            </w:r>
            <w:del w:id="651" w:author="Pedro Verdelho" w:date="2018-10-31T13:23:00Z">
              <w:r w:rsidR="005203A2" w:rsidDel="006A3059">
                <w:rPr>
                  <w:b/>
                  <w:sz w:val="22"/>
                </w:rPr>
                <w:delText>formador</w:delText>
              </w:r>
            </w:del>
            <w:ins w:id="652" w:author="Pedro Verdelho" w:date="2018-10-31T13:23:00Z">
              <w:r w:rsidR="006A3059">
                <w:rPr>
                  <w:b/>
                  <w:sz w:val="22"/>
                </w:rPr>
                <w:t>capacitador</w:t>
              </w:r>
            </w:ins>
          </w:p>
          <w:p w14:paraId="6B83BE89" w14:textId="4A7FCDCA" w:rsidR="007778C7" w:rsidRPr="00265936" w:rsidRDefault="007778C7" w:rsidP="00941C97">
            <w:pPr>
              <w:spacing w:before="120" w:after="120" w:line="280" w:lineRule="exact"/>
              <w:rPr>
                <w:szCs w:val="18"/>
              </w:rPr>
            </w:pPr>
            <w:r>
              <w:t>Esta sesión ha sido preparada para permitir a los delegados discutir y enumerar las características que pueden hacer una presentación buena y mala; estos incluirían el estilo de entrega real del presentador/</w:t>
            </w:r>
            <w:del w:id="653" w:author="Pedro Verdelho" w:date="2018-10-31T13:23:00Z">
              <w:r w:rsidDel="006A3059">
                <w:delText>formador</w:delText>
              </w:r>
            </w:del>
            <w:ins w:id="654" w:author="Pedro Verdelho" w:date="2018-10-31T13:23:00Z">
              <w:r w:rsidR="006A3059">
                <w:t>capacitador</w:t>
              </w:r>
            </w:ins>
            <w:r>
              <w:t xml:space="preserve">, los materiales de formación utilizados y otros participantes en la presentación, incluidos los destinatarios. En segundo lugar, esta sesión analizará el propósito de los comentarios y cuándo y cómo se deben proporcionar. Finalmente, esta sesión discutirá formas de controlar el nerviosismo utilizando conocimiento, </w:t>
            </w:r>
            <w:r w:rsidR="00255F79">
              <w:t>repaso</w:t>
            </w:r>
            <w:r>
              <w:t xml:space="preserve"> y preparación.</w:t>
            </w:r>
          </w:p>
          <w:p w14:paraId="38316F67" w14:textId="2C91AE4D" w:rsidR="007778C7" w:rsidRPr="00265936" w:rsidRDefault="007778C7" w:rsidP="00941C97">
            <w:pPr>
              <w:spacing w:before="120" w:after="120" w:line="280" w:lineRule="exact"/>
              <w:rPr>
                <w:szCs w:val="18"/>
              </w:rPr>
            </w:pPr>
            <w:r>
              <w:t xml:space="preserve">Hay materiales de apoyo incluidos en el paquete. Se trata de una hoja de ejercicios que se debe utilizar para el ejercicio de buen ponente - mal ponente, y notas del </w:t>
            </w:r>
            <w:del w:id="655" w:author="Pedro Verdelho" w:date="2018-10-31T13:23:00Z">
              <w:r w:rsidDel="006A3059">
                <w:delText>formador</w:delText>
              </w:r>
            </w:del>
            <w:ins w:id="656" w:author="Pedro Verdelho" w:date="2018-10-31T13:23:00Z">
              <w:r w:rsidR="006A3059">
                <w:t>capacitador</w:t>
              </w:r>
            </w:ins>
            <w:r>
              <w:t xml:space="preserve"> que tratan los temas relevantes relacionados con la presentación y los comentarios.</w:t>
            </w:r>
            <w:r w:rsidR="00152638">
              <w:t xml:space="preserve"> </w:t>
            </w:r>
            <w:r>
              <w:t xml:space="preserve">También hay ejercicios de retroalimentación detallados en las diapositivas 12 a 14. El </w:t>
            </w:r>
            <w:del w:id="657" w:author="Pedro Verdelho" w:date="2018-10-31T13:23:00Z">
              <w:r w:rsidDel="006A3059">
                <w:delText>formador</w:delText>
              </w:r>
            </w:del>
            <w:ins w:id="658" w:author="Pedro Verdelho" w:date="2018-10-31T13:23:00Z">
              <w:r w:rsidR="006A3059">
                <w:t>capacitador</w:t>
              </w:r>
            </w:ins>
            <w:r>
              <w:t xml:space="preserve"> debe considerar el uso de estos en función del tiempo disponible y del conocimiento y la experiencia de los delegados. No son ejercicios esenciales.</w:t>
            </w:r>
            <w:r w:rsidR="00152638">
              <w:t xml:space="preserve"> </w:t>
            </w:r>
            <w:r>
              <w:t>Hay más información provista en la sección de notas de cada diapositiva.</w:t>
            </w:r>
          </w:p>
        </w:tc>
      </w:tr>
      <w:tr w:rsidR="007778C7" w:rsidRPr="00265936" w14:paraId="02F120A1" w14:textId="77777777" w:rsidTr="005203A2">
        <w:trPr>
          <w:trHeight w:val="701"/>
        </w:trPr>
        <w:tc>
          <w:tcPr>
            <w:tcW w:w="9039" w:type="dxa"/>
            <w:gridSpan w:val="3"/>
            <w:tcBorders>
              <w:bottom w:val="single" w:sz="4" w:space="0" w:color="auto"/>
            </w:tcBorders>
            <w:shd w:val="clear" w:color="auto" w:fill="DBE5F1" w:themeFill="accent1" w:themeFillTint="33"/>
            <w:vAlign w:val="center"/>
          </w:tcPr>
          <w:p w14:paraId="141EF6DC" w14:textId="77777777" w:rsidR="007778C7" w:rsidRPr="00265936" w:rsidRDefault="007778C7" w:rsidP="00941C97">
            <w:pPr>
              <w:rPr>
                <w:b/>
                <w:sz w:val="28"/>
                <w:szCs w:val="28"/>
              </w:rPr>
            </w:pPr>
            <w:r>
              <w:rPr>
                <w:b/>
                <w:sz w:val="28"/>
              </w:rPr>
              <w:t>Contenido de la lección</w:t>
            </w:r>
          </w:p>
        </w:tc>
      </w:tr>
      <w:tr w:rsidR="007778C7" w:rsidRPr="00265936" w14:paraId="39B55074" w14:textId="77777777" w:rsidTr="005203A2">
        <w:trPr>
          <w:trHeight w:val="629"/>
        </w:trPr>
        <w:tc>
          <w:tcPr>
            <w:tcW w:w="1615" w:type="dxa"/>
            <w:shd w:val="clear" w:color="auto" w:fill="DBE5F1" w:themeFill="accent1" w:themeFillTint="33"/>
            <w:vAlign w:val="center"/>
          </w:tcPr>
          <w:p w14:paraId="777D77A2" w14:textId="77777777" w:rsidR="007778C7" w:rsidRPr="00265936" w:rsidRDefault="007778C7" w:rsidP="00941C97">
            <w:pPr>
              <w:jc w:val="center"/>
              <w:rPr>
                <w:b/>
                <w:sz w:val="22"/>
                <w:szCs w:val="22"/>
              </w:rPr>
            </w:pPr>
            <w:r>
              <w:rPr>
                <w:b/>
                <w:sz w:val="22"/>
              </w:rPr>
              <w:t>Números de diapositiva</w:t>
            </w:r>
          </w:p>
        </w:tc>
        <w:tc>
          <w:tcPr>
            <w:tcW w:w="7424" w:type="dxa"/>
            <w:gridSpan w:val="2"/>
            <w:shd w:val="clear" w:color="auto" w:fill="DBE5F1" w:themeFill="accent1" w:themeFillTint="33"/>
            <w:vAlign w:val="center"/>
          </w:tcPr>
          <w:p w14:paraId="23637612" w14:textId="77777777" w:rsidR="007778C7" w:rsidRPr="00265936" w:rsidRDefault="007778C7" w:rsidP="00941C97">
            <w:pPr>
              <w:rPr>
                <w:b/>
                <w:sz w:val="22"/>
                <w:szCs w:val="22"/>
              </w:rPr>
            </w:pPr>
            <w:r>
              <w:rPr>
                <w:b/>
                <w:sz w:val="22"/>
              </w:rPr>
              <w:t>Contenido</w:t>
            </w:r>
          </w:p>
        </w:tc>
      </w:tr>
      <w:tr w:rsidR="007778C7" w:rsidRPr="00265936" w14:paraId="5A7CF916" w14:textId="77777777" w:rsidTr="005203A2">
        <w:trPr>
          <w:trHeight w:val="998"/>
        </w:trPr>
        <w:tc>
          <w:tcPr>
            <w:tcW w:w="1615" w:type="dxa"/>
            <w:vAlign w:val="center"/>
          </w:tcPr>
          <w:p w14:paraId="7BDC49A7" w14:textId="77777777" w:rsidR="007778C7" w:rsidRPr="00265936" w:rsidRDefault="007778C7" w:rsidP="00941C97">
            <w:pPr>
              <w:spacing w:before="120" w:after="120" w:line="280" w:lineRule="exact"/>
              <w:jc w:val="center"/>
              <w:rPr>
                <w:szCs w:val="18"/>
              </w:rPr>
            </w:pPr>
            <w:r>
              <w:lastRenderedPageBreak/>
              <w:t>1 a 2</w:t>
            </w:r>
          </w:p>
          <w:p w14:paraId="4D0291DD" w14:textId="77777777" w:rsidR="007778C7" w:rsidRPr="00265936" w:rsidRDefault="007778C7" w:rsidP="00941C97">
            <w:pPr>
              <w:spacing w:before="120" w:after="120" w:line="280" w:lineRule="exact"/>
              <w:jc w:val="center"/>
              <w:rPr>
                <w:szCs w:val="18"/>
              </w:rPr>
            </w:pPr>
            <w:r>
              <w:t>Obligatorio</w:t>
            </w:r>
          </w:p>
        </w:tc>
        <w:tc>
          <w:tcPr>
            <w:tcW w:w="7424" w:type="dxa"/>
            <w:gridSpan w:val="2"/>
            <w:vAlign w:val="center"/>
          </w:tcPr>
          <w:p w14:paraId="76A2B169" w14:textId="77777777" w:rsidR="007778C7" w:rsidRPr="00265936" w:rsidRDefault="007778C7" w:rsidP="00941C97">
            <w:pPr>
              <w:spacing w:before="120" w:after="120" w:line="280" w:lineRule="exact"/>
              <w:rPr>
                <w:color w:val="FF0000"/>
                <w:szCs w:val="18"/>
              </w:rPr>
            </w:pPr>
            <w:r>
              <w:rPr>
                <w:color w:val="000000" w:themeColor="text1"/>
              </w:rPr>
              <w:t>Estas diapositivas son la apertura de la sesión y proporcionan los objetivos de aprendizaje que se deben lograr.</w:t>
            </w:r>
          </w:p>
        </w:tc>
      </w:tr>
      <w:tr w:rsidR="007778C7" w:rsidRPr="00265936" w14:paraId="670DD0C4" w14:textId="77777777" w:rsidTr="005203A2">
        <w:trPr>
          <w:trHeight w:val="1808"/>
        </w:trPr>
        <w:tc>
          <w:tcPr>
            <w:tcW w:w="1615" w:type="dxa"/>
            <w:vAlign w:val="center"/>
          </w:tcPr>
          <w:p w14:paraId="076CA939" w14:textId="77777777" w:rsidR="007778C7" w:rsidRPr="00265936" w:rsidRDefault="007778C7" w:rsidP="00941C97">
            <w:pPr>
              <w:spacing w:before="120" w:after="120" w:line="280" w:lineRule="exact"/>
              <w:jc w:val="center"/>
              <w:rPr>
                <w:szCs w:val="18"/>
              </w:rPr>
            </w:pPr>
            <w:r>
              <w:t>3 a 6</w:t>
            </w:r>
          </w:p>
          <w:p w14:paraId="6EA49638" w14:textId="77777777" w:rsidR="007778C7" w:rsidRPr="00265936" w:rsidRDefault="007778C7" w:rsidP="00941C97">
            <w:pPr>
              <w:spacing w:before="120" w:after="120" w:line="280" w:lineRule="exact"/>
              <w:jc w:val="center"/>
              <w:rPr>
                <w:szCs w:val="18"/>
              </w:rPr>
            </w:pPr>
            <w:r>
              <w:t>Obligatorio</w:t>
            </w:r>
          </w:p>
        </w:tc>
        <w:tc>
          <w:tcPr>
            <w:tcW w:w="7424" w:type="dxa"/>
            <w:gridSpan w:val="2"/>
            <w:vAlign w:val="center"/>
          </w:tcPr>
          <w:p w14:paraId="3B23CA1F" w14:textId="6BD8977D" w:rsidR="007778C7" w:rsidRPr="00265936" w:rsidRDefault="007778C7" w:rsidP="00941C97">
            <w:pPr>
              <w:pStyle w:val="Subtitle"/>
              <w:rPr>
                <w:rFonts w:ascii="Verdana" w:eastAsia="Times New Roman" w:hAnsi="Verdana"/>
              </w:rPr>
            </w:pPr>
            <w:r>
              <w:rPr>
                <w:rFonts w:ascii="Verdana" w:hAnsi="Verdana"/>
              </w:rPr>
              <w:t>Esta sección trata de identificar las características de buenos ponentes y ponentes pobres. Está diseñado para permitir a los delegados comenzar a considerar sus propios estilos de presentación y reconocer cómo pueden mejorar.</w:t>
            </w:r>
            <w:r w:rsidR="00152638">
              <w:rPr>
                <w:rFonts w:ascii="Verdana" w:hAnsi="Verdana"/>
              </w:rPr>
              <w:t xml:space="preserve"> </w:t>
            </w:r>
            <w:r>
              <w:rPr>
                <w:rFonts w:ascii="Verdana" w:hAnsi="Verdana"/>
              </w:rPr>
              <w:t>El ejercicio es una parte importante de la actividad y ayuda a derribar las barreras que pueden existir entre los participantes.</w:t>
            </w:r>
            <w:r w:rsidR="00152638">
              <w:rPr>
                <w:rFonts w:ascii="Verdana" w:hAnsi="Verdana"/>
              </w:rPr>
              <w:t xml:space="preserve"> </w:t>
            </w:r>
            <w:r>
              <w:rPr>
                <w:rFonts w:ascii="Verdana" w:hAnsi="Verdana"/>
              </w:rPr>
              <w:t xml:space="preserve">Esta es una sesión interactiva y es responsabilidad del </w:t>
            </w:r>
            <w:del w:id="659" w:author="Pedro Verdelho" w:date="2018-10-31T13:23:00Z">
              <w:r w:rsidDel="006A3059">
                <w:rPr>
                  <w:rFonts w:ascii="Verdana" w:hAnsi="Verdana"/>
                </w:rPr>
                <w:delText>formador</w:delText>
              </w:r>
            </w:del>
            <w:ins w:id="660" w:author="Pedro Verdelho" w:date="2018-10-31T13:23:00Z">
              <w:r w:rsidR="006A3059">
                <w:rPr>
                  <w:rFonts w:ascii="Verdana" w:hAnsi="Verdana"/>
                </w:rPr>
                <w:t>capacitador</w:t>
              </w:r>
            </w:ins>
            <w:r>
              <w:rPr>
                <w:rFonts w:ascii="Verdana" w:hAnsi="Verdana"/>
              </w:rPr>
              <w:t xml:space="preserve"> alentar la participación de los delegados.</w:t>
            </w:r>
          </w:p>
        </w:tc>
      </w:tr>
      <w:tr w:rsidR="007778C7" w:rsidRPr="00265936" w14:paraId="5383247C" w14:textId="77777777" w:rsidTr="005203A2">
        <w:trPr>
          <w:trHeight w:val="1754"/>
        </w:trPr>
        <w:tc>
          <w:tcPr>
            <w:tcW w:w="1615" w:type="dxa"/>
            <w:vAlign w:val="center"/>
          </w:tcPr>
          <w:p w14:paraId="180ED050" w14:textId="77777777" w:rsidR="007778C7" w:rsidRPr="00265936" w:rsidRDefault="007778C7" w:rsidP="00941C97">
            <w:pPr>
              <w:spacing w:before="120" w:after="120" w:line="280" w:lineRule="exact"/>
              <w:jc w:val="center"/>
              <w:rPr>
                <w:szCs w:val="18"/>
              </w:rPr>
            </w:pPr>
            <w:r>
              <w:t>7 a 15</w:t>
            </w:r>
          </w:p>
          <w:p w14:paraId="0B5A5020" w14:textId="77777777" w:rsidR="007778C7" w:rsidRPr="00265936" w:rsidRDefault="007778C7" w:rsidP="00941C97">
            <w:pPr>
              <w:spacing w:before="120" w:after="120" w:line="280" w:lineRule="exact"/>
              <w:jc w:val="center"/>
              <w:rPr>
                <w:szCs w:val="18"/>
              </w:rPr>
            </w:pPr>
            <w:r>
              <w:t>Obligatorio (excepto las diapositivas 12 a 14, que no son esenciales)</w:t>
            </w:r>
          </w:p>
        </w:tc>
        <w:tc>
          <w:tcPr>
            <w:tcW w:w="7424" w:type="dxa"/>
            <w:gridSpan w:val="2"/>
            <w:vAlign w:val="center"/>
          </w:tcPr>
          <w:p w14:paraId="22C0A4E8" w14:textId="14DBC6D6" w:rsidR="007778C7" w:rsidRPr="00265936" w:rsidRDefault="007778C7" w:rsidP="00941C97">
            <w:pPr>
              <w:tabs>
                <w:tab w:val="left" w:pos="426"/>
                <w:tab w:val="left" w:pos="851"/>
              </w:tabs>
              <w:spacing w:before="120" w:after="120" w:line="280" w:lineRule="exact"/>
              <w:rPr>
                <w:szCs w:val="18"/>
              </w:rPr>
            </w:pPr>
            <w:r>
              <w:t xml:space="preserve">Esta parte de la lección está diseñada para presentar a los delegados la importancia de la retroalimentación y las formas en que debe ser presentada. Hay notas del </w:t>
            </w:r>
            <w:del w:id="661" w:author="Pedro Verdelho" w:date="2018-10-31T13:23:00Z">
              <w:r w:rsidDel="006A3059">
                <w:delText>formador</w:delText>
              </w:r>
            </w:del>
            <w:ins w:id="662" w:author="Pedro Verdelho" w:date="2018-10-31T13:23:00Z">
              <w:r w:rsidR="006A3059">
                <w:t>capacitador</w:t>
              </w:r>
            </w:ins>
            <w:r>
              <w:t xml:space="preserve"> para ayudar al </w:t>
            </w:r>
            <w:del w:id="663" w:author="Pedro Verdelho" w:date="2018-10-31T13:23:00Z">
              <w:r w:rsidDel="006A3059">
                <w:delText>formador</w:delText>
              </w:r>
            </w:del>
            <w:ins w:id="664" w:author="Pedro Verdelho" w:date="2018-10-31T13:23:00Z">
              <w:r w:rsidR="006A3059">
                <w:t>capacitador</w:t>
              </w:r>
            </w:ins>
            <w:r>
              <w:t xml:space="preserve">, así como información en la sección de notas de las diapositivas. El </w:t>
            </w:r>
            <w:del w:id="665" w:author="Pedro Verdelho" w:date="2018-10-31T13:23:00Z">
              <w:r w:rsidDel="006A3059">
                <w:delText>formador</w:delText>
              </w:r>
            </w:del>
            <w:ins w:id="666" w:author="Pedro Verdelho" w:date="2018-10-31T13:23:00Z">
              <w:r w:rsidR="006A3059">
                <w:t>capacitador</w:t>
              </w:r>
            </w:ins>
            <w:r>
              <w:t xml:space="preserve"> puede presentar el concepto de retroalimentación constructiva no como crítica sino como información para mejorar las acciones de uno. Las seis categorías de comentarios efectivos (diapositiva 11) deben discutirse dentro del aula, con el </w:t>
            </w:r>
            <w:del w:id="667" w:author="Pedro Verdelho" w:date="2018-10-31T13:23:00Z">
              <w:r w:rsidDel="006A3059">
                <w:delText>formador</w:delText>
              </w:r>
            </w:del>
            <w:ins w:id="668" w:author="Pedro Verdelho" w:date="2018-10-31T13:23:00Z">
              <w:r w:rsidR="006A3059">
                <w:t>capacitador</w:t>
              </w:r>
            </w:ins>
            <w:r>
              <w:t xml:space="preserve"> guiando a los delegados sobre cómo interpretar y poner en práctica cada una de las categorías. Los ejercicios de retroalimentación solo deberían realizarse si hay tiempo y la audiencia se beneficiaría de dicha actividad.</w:t>
            </w:r>
            <w:r w:rsidR="00152638">
              <w:t xml:space="preserve"> </w:t>
            </w:r>
          </w:p>
        </w:tc>
      </w:tr>
      <w:tr w:rsidR="007778C7" w:rsidRPr="00265936" w14:paraId="7DFE8EBA" w14:textId="77777777" w:rsidTr="005203A2">
        <w:trPr>
          <w:trHeight w:val="1808"/>
        </w:trPr>
        <w:tc>
          <w:tcPr>
            <w:tcW w:w="1615" w:type="dxa"/>
            <w:vAlign w:val="center"/>
          </w:tcPr>
          <w:p w14:paraId="691B7878" w14:textId="77777777" w:rsidR="007778C7" w:rsidRPr="00265936" w:rsidRDefault="007778C7" w:rsidP="00941C97">
            <w:pPr>
              <w:spacing w:before="120" w:after="120" w:line="280" w:lineRule="exact"/>
              <w:jc w:val="center"/>
              <w:rPr>
                <w:szCs w:val="18"/>
              </w:rPr>
            </w:pPr>
            <w:r>
              <w:t>16 a 18</w:t>
            </w:r>
          </w:p>
          <w:p w14:paraId="5DE9821D" w14:textId="77777777" w:rsidR="007778C7" w:rsidRPr="00265936" w:rsidRDefault="007778C7" w:rsidP="00941C97">
            <w:pPr>
              <w:spacing w:before="120" w:after="120" w:line="280" w:lineRule="exact"/>
              <w:jc w:val="center"/>
              <w:rPr>
                <w:szCs w:val="18"/>
              </w:rPr>
            </w:pPr>
            <w:r>
              <w:t>Obligatorio</w:t>
            </w:r>
          </w:p>
        </w:tc>
        <w:tc>
          <w:tcPr>
            <w:tcW w:w="7424" w:type="dxa"/>
            <w:gridSpan w:val="2"/>
            <w:vAlign w:val="center"/>
          </w:tcPr>
          <w:p w14:paraId="6231694D" w14:textId="7C6CF057" w:rsidR="007778C7" w:rsidRPr="00265936" w:rsidRDefault="007778C7" w:rsidP="00941C97">
            <w:pPr>
              <w:pStyle w:val="Subtitle"/>
              <w:rPr>
                <w:rFonts w:ascii="Verdana" w:eastAsia="Times New Roman" w:hAnsi="Verdana"/>
              </w:rPr>
            </w:pPr>
            <w:r>
              <w:rPr>
                <w:rFonts w:ascii="Verdana" w:hAnsi="Verdana"/>
              </w:rPr>
              <w:t xml:space="preserve">Esta sección presenta a los delegados algunas ideas sobre cómo controlar su nerviosismo como </w:t>
            </w:r>
            <w:del w:id="669" w:author="Pedro Verdelho" w:date="2018-10-31T13:23:00Z">
              <w:r w:rsidDel="006A3059">
                <w:rPr>
                  <w:rFonts w:ascii="Verdana" w:hAnsi="Verdana"/>
                </w:rPr>
                <w:delText>formador</w:delText>
              </w:r>
            </w:del>
            <w:ins w:id="670" w:author="Pedro Verdelho" w:date="2018-10-31T13:23:00Z">
              <w:r w:rsidR="006A3059">
                <w:rPr>
                  <w:rFonts w:ascii="Verdana" w:hAnsi="Verdana"/>
                </w:rPr>
                <w:t>capacitador</w:t>
              </w:r>
            </w:ins>
            <w:r>
              <w:rPr>
                <w:rFonts w:ascii="Verdana" w:hAnsi="Verdana"/>
              </w:rPr>
              <w:t xml:space="preserve">es, especialmente si no tienen experiencia. La mayoría de las sugerencias son de sentido común, sin embargo, es sorprendente la frecuencia con la que los nuevos </w:t>
            </w:r>
            <w:del w:id="671" w:author="Pedro Verdelho" w:date="2018-10-31T13:23:00Z">
              <w:r w:rsidDel="006A3059">
                <w:rPr>
                  <w:rFonts w:ascii="Verdana" w:hAnsi="Verdana"/>
                </w:rPr>
                <w:delText>formador</w:delText>
              </w:r>
            </w:del>
            <w:ins w:id="672" w:author="Pedro Verdelho" w:date="2018-10-31T13:23:00Z">
              <w:r w:rsidR="006A3059">
                <w:rPr>
                  <w:rFonts w:ascii="Verdana" w:hAnsi="Verdana"/>
                </w:rPr>
                <w:t>capacitador</w:t>
              </w:r>
            </w:ins>
            <w:r>
              <w:rPr>
                <w:rFonts w:ascii="Verdana" w:hAnsi="Verdana"/>
              </w:rPr>
              <w:t>es no siguen las pautas básicas.</w:t>
            </w:r>
            <w:r w:rsidR="00152638">
              <w:rPr>
                <w:rFonts w:ascii="Verdana" w:hAnsi="Verdana"/>
              </w:rPr>
              <w:t xml:space="preserve"> </w:t>
            </w:r>
            <w:r>
              <w:rPr>
                <w:rFonts w:ascii="Verdana" w:hAnsi="Verdana"/>
              </w:rPr>
              <w:t>Esta sesión es una oportunidad para abordar el problema y estar preparado.</w:t>
            </w:r>
          </w:p>
          <w:p w14:paraId="1CA195DA" w14:textId="28AE7987" w:rsidR="007778C7" w:rsidRPr="00265936" w:rsidRDefault="007778C7" w:rsidP="00941C97">
            <w:pPr>
              <w:spacing w:after="120" w:line="280" w:lineRule="exact"/>
              <w:rPr>
                <w:szCs w:val="18"/>
              </w:rPr>
            </w:pPr>
            <w:r>
              <w:t xml:space="preserve">El </w:t>
            </w:r>
            <w:del w:id="673" w:author="Pedro Verdelho" w:date="2018-10-31T13:23:00Z">
              <w:r w:rsidDel="006A3059">
                <w:delText>formador</w:delText>
              </w:r>
            </w:del>
            <w:ins w:id="674" w:author="Pedro Verdelho" w:date="2018-10-31T13:23:00Z">
              <w:r w:rsidR="006A3059">
                <w:t>capacitador</w:t>
              </w:r>
            </w:ins>
            <w:r>
              <w:t xml:space="preserve"> debe analizar esa preparación, tanto mediante un mayor conocimiento y comprensión de la materia, como probando cualquier ejercicio práctico, tanto con anticipación como en el ambiente real del salón de clase, para tranquilizar al </w:t>
            </w:r>
            <w:del w:id="675" w:author="Pedro Verdelho" w:date="2018-10-31T13:23:00Z">
              <w:r w:rsidDel="006A3059">
                <w:delText>formador</w:delText>
              </w:r>
            </w:del>
            <w:ins w:id="676" w:author="Pedro Verdelho" w:date="2018-10-31T13:23:00Z">
              <w:r w:rsidR="006A3059">
                <w:t>capacitador</w:t>
              </w:r>
            </w:ins>
            <w:r>
              <w:t xml:space="preserve">. Repasar la presentación para que comprenda el orden en que debe ejecutarse la presentación y las posibles áreas de preguntas y tangentes. Preparar la sala de clases con anticipación y volver a probar cualquier ejercicio prácticamente si involucra tecnología, debe proporcionar al </w:t>
            </w:r>
            <w:del w:id="677" w:author="Pedro Verdelho" w:date="2018-10-31T13:23:00Z">
              <w:r w:rsidDel="006A3059">
                <w:delText>formador</w:delText>
              </w:r>
            </w:del>
            <w:ins w:id="678" w:author="Pedro Verdelho" w:date="2018-10-31T13:23:00Z">
              <w:r w:rsidR="006A3059">
                <w:t>capacitador</w:t>
              </w:r>
            </w:ins>
            <w:r>
              <w:t xml:space="preserve"> la comprensión de posibles dificultades y, por lo tanto, se pueden considerar pasos para evitarlas.</w:t>
            </w:r>
            <w:r w:rsidR="00152638">
              <w:t xml:space="preserve"> </w:t>
            </w:r>
          </w:p>
        </w:tc>
      </w:tr>
      <w:tr w:rsidR="007778C7" w:rsidRPr="00265936" w14:paraId="0FFF1048" w14:textId="77777777" w:rsidTr="005203A2">
        <w:trPr>
          <w:trHeight w:val="1007"/>
        </w:trPr>
        <w:tc>
          <w:tcPr>
            <w:tcW w:w="1615" w:type="dxa"/>
            <w:vAlign w:val="center"/>
          </w:tcPr>
          <w:p w14:paraId="29B6812A" w14:textId="77777777" w:rsidR="007778C7" w:rsidRPr="00265936" w:rsidRDefault="007778C7" w:rsidP="00941C97">
            <w:pPr>
              <w:spacing w:before="120" w:after="120" w:line="280" w:lineRule="exact"/>
              <w:jc w:val="center"/>
              <w:rPr>
                <w:szCs w:val="18"/>
              </w:rPr>
            </w:pPr>
            <w:r>
              <w:t>19 a 20</w:t>
            </w:r>
          </w:p>
          <w:p w14:paraId="5985EB05" w14:textId="77777777" w:rsidR="007778C7" w:rsidRPr="00265936" w:rsidRDefault="007778C7" w:rsidP="00941C97">
            <w:pPr>
              <w:spacing w:before="120" w:after="120" w:line="280" w:lineRule="exact"/>
              <w:jc w:val="center"/>
              <w:rPr>
                <w:szCs w:val="18"/>
              </w:rPr>
            </w:pPr>
            <w:r>
              <w:t>Obligatorio</w:t>
            </w:r>
          </w:p>
        </w:tc>
        <w:tc>
          <w:tcPr>
            <w:tcW w:w="7424" w:type="dxa"/>
            <w:gridSpan w:val="2"/>
            <w:vAlign w:val="center"/>
          </w:tcPr>
          <w:p w14:paraId="0195F297" w14:textId="4878E684" w:rsidR="007778C7" w:rsidRPr="00265936" w:rsidRDefault="007778C7" w:rsidP="00941C97">
            <w:pPr>
              <w:tabs>
                <w:tab w:val="left" w:pos="426"/>
                <w:tab w:val="left" w:pos="851"/>
              </w:tabs>
              <w:spacing w:before="120" w:after="120" w:line="280" w:lineRule="exact"/>
              <w:rPr>
                <w:szCs w:val="18"/>
              </w:rPr>
            </w:pPr>
            <w:r>
              <w:t xml:space="preserve">El </w:t>
            </w:r>
            <w:del w:id="679" w:author="Pedro Verdelho" w:date="2018-10-31T13:23:00Z">
              <w:r w:rsidDel="006A3059">
                <w:delText>formador</w:delText>
              </w:r>
            </w:del>
            <w:ins w:id="680" w:author="Pedro Verdelho" w:date="2018-10-31T13:23:00Z">
              <w:r w:rsidR="006A3059">
                <w:t>capacitador</w:t>
              </w:r>
            </w:ins>
            <w:r>
              <w:t xml:space="preserve"> ahora debe recapitular los objetivos de la sesión y asegurarse de que los delegados puedan:</w:t>
            </w:r>
          </w:p>
          <w:p w14:paraId="7088412D" w14:textId="77777777" w:rsidR="007778C7" w:rsidRPr="00265936" w:rsidRDefault="007778C7" w:rsidP="00531BD9">
            <w:pPr>
              <w:pStyle w:val="ListParagraph"/>
              <w:numPr>
                <w:ilvl w:val="0"/>
                <w:numId w:val="39"/>
              </w:numPr>
              <w:spacing w:before="120" w:after="120" w:line="280" w:lineRule="exact"/>
              <w:ind w:left="333"/>
              <w:rPr>
                <w:szCs w:val="18"/>
              </w:rPr>
            </w:pPr>
            <w:r>
              <w:t>Identificar las características de una buena (y pobre) presentación de formación</w:t>
            </w:r>
          </w:p>
          <w:p w14:paraId="36394FA3" w14:textId="77777777" w:rsidR="007778C7" w:rsidRPr="00265936" w:rsidRDefault="007778C7" w:rsidP="00531BD9">
            <w:pPr>
              <w:pStyle w:val="ListParagraph"/>
              <w:numPr>
                <w:ilvl w:val="0"/>
                <w:numId w:val="39"/>
              </w:numPr>
              <w:spacing w:before="120" w:after="120" w:line="280" w:lineRule="exact"/>
              <w:ind w:left="333"/>
              <w:rPr>
                <w:szCs w:val="18"/>
              </w:rPr>
            </w:pPr>
            <w:r>
              <w:t>Explicar el propósito y el valor de la retroalimentación</w:t>
            </w:r>
          </w:p>
          <w:p w14:paraId="4FB101FF" w14:textId="77777777" w:rsidR="007778C7" w:rsidRPr="00265936" w:rsidRDefault="007778C7" w:rsidP="00531BD9">
            <w:pPr>
              <w:pStyle w:val="ListParagraph"/>
              <w:numPr>
                <w:ilvl w:val="0"/>
                <w:numId w:val="39"/>
              </w:numPr>
              <w:spacing w:before="120" w:after="120" w:line="280" w:lineRule="exact"/>
              <w:ind w:left="333"/>
              <w:rPr>
                <w:szCs w:val="18"/>
              </w:rPr>
            </w:pPr>
            <w:r>
              <w:t>Aplicar métodos para controlar su nerviosismo</w:t>
            </w:r>
          </w:p>
          <w:p w14:paraId="54A66F0C" w14:textId="10F3ECEE" w:rsidR="007778C7" w:rsidRPr="00265936" w:rsidRDefault="007778C7" w:rsidP="00941C97">
            <w:pPr>
              <w:spacing w:before="120" w:after="120" w:line="280" w:lineRule="exact"/>
            </w:pPr>
            <w:r>
              <w:t xml:space="preserve">Estas preguntas deben ser utilizadas por los </w:t>
            </w:r>
            <w:del w:id="681" w:author="Pedro Verdelho" w:date="2018-10-31T13:23:00Z">
              <w:r w:rsidDel="006A3059">
                <w:delText>formador</w:delText>
              </w:r>
            </w:del>
            <w:ins w:id="682" w:author="Pedro Verdelho" w:date="2018-10-31T13:23:00Z">
              <w:r w:rsidR="006A3059">
                <w:t>capacitador</w:t>
              </w:r>
            </w:ins>
            <w:r>
              <w:t xml:space="preserve">es para abordar cualquier problema final planteado por la clase y también para presentar </w:t>
            </w:r>
            <w:r>
              <w:lastRenderedPageBreak/>
              <w:t xml:space="preserve">cualquier área que el </w:t>
            </w:r>
            <w:del w:id="683" w:author="Pedro Verdelho" w:date="2018-10-31T13:23:00Z">
              <w:r w:rsidDel="006A3059">
                <w:delText>formador</w:delText>
              </w:r>
            </w:del>
            <w:ins w:id="684" w:author="Pedro Verdelho" w:date="2018-10-31T13:23:00Z">
              <w:r w:rsidR="006A3059">
                <w:t>capacitador</w:t>
              </w:r>
            </w:ins>
            <w:r>
              <w:t xml:space="preserve"> crea que debe enfatizarse antes de finalizar la sesión.</w:t>
            </w:r>
          </w:p>
        </w:tc>
      </w:tr>
      <w:tr w:rsidR="007778C7" w:rsidRPr="00265936" w14:paraId="19B1700D" w14:textId="77777777" w:rsidTr="005203A2">
        <w:trPr>
          <w:trHeight w:val="1880"/>
        </w:trPr>
        <w:tc>
          <w:tcPr>
            <w:tcW w:w="9039" w:type="dxa"/>
            <w:gridSpan w:val="3"/>
            <w:vAlign w:val="center"/>
          </w:tcPr>
          <w:p w14:paraId="4720435E" w14:textId="77777777" w:rsidR="007778C7" w:rsidRPr="00265936" w:rsidRDefault="007778C7" w:rsidP="00941C97">
            <w:pPr>
              <w:spacing w:before="120" w:after="120" w:line="280" w:lineRule="exact"/>
              <w:rPr>
                <w:b/>
                <w:sz w:val="22"/>
                <w:szCs w:val="22"/>
              </w:rPr>
            </w:pPr>
            <w:r>
              <w:rPr>
                <w:b/>
                <w:sz w:val="22"/>
              </w:rPr>
              <w:lastRenderedPageBreak/>
              <w:t>Ejercicios prácticos</w:t>
            </w:r>
          </w:p>
          <w:p w14:paraId="3BC5433E" w14:textId="78D51D4E" w:rsidR="007778C7" w:rsidRPr="00265936" w:rsidRDefault="007778C7" w:rsidP="00941C97">
            <w:pPr>
              <w:spacing w:before="120" w:after="120" w:line="280" w:lineRule="exact"/>
              <w:rPr>
                <w:szCs w:val="18"/>
              </w:rPr>
            </w:pPr>
            <w:r>
              <w:t xml:space="preserve">Hay dos ejercicios prácticos en esta sesión (diapositivas 4-5) diseñados para estimular puntos de vista individuales y luego colectivos sobre lo que hace a un ponente bueno (o malo). Las diapositivas 12-14 tratan de juegos de roles que proporcionan comentarios negativos pero constructivos a un miembro del equipo. Consulte la sección de orientación del </w:t>
            </w:r>
            <w:del w:id="685" w:author="Pedro Verdelho" w:date="2018-10-31T13:23:00Z">
              <w:r w:rsidDel="006A3059">
                <w:delText>formador</w:delText>
              </w:r>
            </w:del>
            <w:ins w:id="686" w:author="Pedro Verdelho" w:date="2018-10-31T13:23:00Z">
              <w:r w:rsidR="006A3059">
                <w:t>capacitador</w:t>
              </w:r>
            </w:ins>
            <w:r>
              <w:t xml:space="preserve"> anterior sobre los ejercicios de retroalimentación.</w:t>
            </w:r>
          </w:p>
        </w:tc>
      </w:tr>
      <w:tr w:rsidR="007778C7" w:rsidRPr="00265936" w14:paraId="16A8FDCD" w14:textId="77777777" w:rsidTr="005203A2">
        <w:tc>
          <w:tcPr>
            <w:tcW w:w="9039" w:type="dxa"/>
            <w:gridSpan w:val="3"/>
            <w:vAlign w:val="center"/>
          </w:tcPr>
          <w:p w14:paraId="472463FC" w14:textId="4E7CF19F" w:rsidR="007778C7" w:rsidRPr="00265936" w:rsidRDefault="007778C7" w:rsidP="00941C97">
            <w:pPr>
              <w:spacing w:before="120" w:after="120" w:line="280" w:lineRule="exact"/>
              <w:rPr>
                <w:b/>
                <w:sz w:val="22"/>
                <w:szCs w:val="22"/>
              </w:rPr>
            </w:pPr>
            <w:del w:id="687" w:author="Pedro Verdelho" w:date="2018-10-31T13:48:00Z">
              <w:r w:rsidDel="00CD31EC">
                <w:rPr>
                  <w:b/>
                  <w:sz w:val="22"/>
                </w:rPr>
                <w:delText>Evaluación/v</w:delText>
              </w:r>
            </w:del>
            <w:ins w:id="688" w:author="Pedro Verdelho" w:date="2018-10-31T13:48:00Z">
              <w:r w:rsidR="00CD31EC">
                <w:rPr>
                  <w:b/>
                  <w:sz w:val="22"/>
                </w:rPr>
                <w:t>V</w:t>
              </w:r>
            </w:ins>
            <w:r>
              <w:rPr>
                <w:b/>
                <w:sz w:val="22"/>
              </w:rPr>
              <w:t>erificación de conocimientos</w:t>
            </w:r>
          </w:p>
          <w:p w14:paraId="5A1C9C67" w14:textId="53647C0B" w:rsidR="007778C7" w:rsidRPr="00265936" w:rsidRDefault="007778C7" w:rsidP="00941C97">
            <w:pPr>
              <w:spacing w:before="120" w:after="120" w:line="280" w:lineRule="exact"/>
              <w:rPr>
                <w:szCs w:val="18"/>
              </w:rPr>
            </w:pPr>
            <w:r>
              <w:t xml:space="preserve">No hay una evaluación formal para esta lección. El </w:t>
            </w:r>
            <w:del w:id="689" w:author="Pedro Verdelho" w:date="2018-10-31T13:23:00Z">
              <w:r w:rsidDel="006A3059">
                <w:delText>formador</w:delText>
              </w:r>
            </w:del>
            <w:ins w:id="690" w:author="Pedro Verdelho" w:date="2018-10-31T13:23:00Z">
              <w:r w:rsidR="006A3059">
                <w:t>capacitador</w:t>
              </w:r>
            </w:ins>
            <w:r>
              <w:t xml:space="preserve"> debe verificar el conocimiento y la comprensión </w:t>
            </w:r>
            <w:del w:id="691" w:author="Pedro Verdelho" w:date="2019-01-21T18:11:00Z">
              <w:r w:rsidDel="00F95E7B">
                <w:delText xml:space="preserve">haciendo </w:delText>
              </w:r>
            </w:del>
            <w:ins w:id="692" w:author="Pedro Verdelho" w:date="2019-01-21T18:11:00Z">
              <w:r w:rsidR="00F95E7B">
                <w:t xml:space="preserve">formulando </w:t>
              </w:r>
            </w:ins>
            <w:r>
              <w:t xml:space="preserve">las preguntas </w:t>
            </w:r>
            <w:ins w:id="693" w:author="Pedro Verdelho" w:date="2019-01-21T18:11:00Z">
              <w:r w:rsidR="00F95E7B">
                <w:t>relevantes</w:t>
              </w:r>
            </w:ins>
            <w:del w:id="694" w:author="Pedro Verdelho" w:date="2019-01-21T18:11:00Z">
              <w:r w:rsidDel="00F95E7B">
                <w:delText>pertinentes</w:delText>
              </w:r>
            </w:del>
            <w:r>
              <w:t xml:space="preserve"> durante cada </w:t>
            </w:r>
            <w:del w:id="695" w:author="Pedro Verdelho" w:date="2019-01-21T18:11:00Z">
              <w:r w:rsidDel="00F95E7B">
                <w:delText xml:space="preserve">uno de los aspectos de la </w:delText>
              </w:r>
            </w:del>
            <w:r>
              <w:t>sesión.</w:t>
            </w:r>
          </w:p>
        </w:tc>
      </w:tr>
    </w:tbl>
    <w:p w14:paraId="211BF845" w14:textId="77777777" w:rsidR="00F554D0" w:rsidRPr="00265936" w:rsidRDefault="00F554D0" w:rsidP="00EF40D0">
      <w:pPr>
        <w:tabs>
          <w:tab w:val="left" w:pos="426"/>
          <w:tab w:val="left" w:pos="851"/>
        </w:tabs>
        <w:spacing w:after="120"/>
        <w:ind w:left="851" w:hanging="851"/>
        <w:rPr>
          <w:rFonts w:ascii="Courier New" w:eastAsia="Times New Roman" w:hAnsi="Courier New" w:cs="Courier New"/>
          <w:i/>
          <w:sz w:val="20"/>
          <w:szCs w:val="20"/>
        </w:rPr>
      </w:pPr>
    </w:p>
    <w:p w14:paraId="05D82137" w14:textId="2154A71D" w:rsidR="00F554D0" w:rsidRPr="005A729A" w:rsidRDefault="00941C97" w:rsidP="000860B4">
      <w:pPr>
        <w:pStyle w:val="Heading2"/>
        <w:rPr>
          <w:rFonts w:eastAsia="Times New Roman" w:cs="Times New Roman"/>
          <w:sz w:val="22"/>
          <w:szCs w:val="22"/>
        </w:rPr>
      </w:pPr>
      <w:bookmarkStart w:id="696" w:name="_Toc486857178"/>
      <w:bookmarkStart w:id="697" w:name="_Toc524848199"/>
      <w:r>
        <w:rPr>
          <w:noProof/>
          <w:sz w:val="22"/>
        </w:rPr>
        <w:t>Sesión 1.2.2 Legislación sobre ciberdelincuencia</w:t>
      </w:r>
      <w:ins w:id="698" w:author="Pedro Verdelho" w:date="2018-10-31T13:10:00Z">
        <w:r w:rsidR="006171B4">
          <w:rPr>
            <w:noProof/>
            <w:sz w:val="22"/>
          </w:rPr>
          <w:t xml:space="preserve">: </w:t>
        </w:r>
      </w:ins>
      <w:del w:id="699" w:author="Pedro Verdelho" w:date="2018-10-31T13:11:00Z">
        <w:r w:rsidDel="006171B4">
          <w:rPr>
            <w:noProof/>
            <w:sz w:val="22"/>
          </w:rPr>
          <w:delText xml:space="preserve"> "L</w:delText>
        </w:r>
      </w:del>
      <w:ins w:id="700" w:author="Pedro Verdelho" w:date="2018-10-31T13:11:00Z">
        <w:r w:rsidR="006171B4">
          <w:rPr>
            <w:noProof/>
            <w:sz w:val="22"/>
          </w:rPr>
          <w:t>l</w:t>
        </w:r>
      </w:ins>
      <w:r>
        <w:rPr>
          <w:noProof/>
          <w:sz w:val="22"/>
        </w:rPr>
        <w:t xml:space="preserve">egislación nacional sustantiva </w:t>
      </w:r>
      <w:del w:id="701" w:author="Pedro Verdelho" w:date="2018-10-31T13:11:00Z">
        <w:r w:rsidDel="006171B4">
          <w:rPr>
            <w:noProof/>
            <w:sz w:val="22"/>
          </w:rPr>
          <w:delText xml:space="preserve">sobre ciberdelincuencia" </w:delText>
        </w:r>
      </w:del>
      <w:r>
        <w:rPr>
          <w:noProof/>
          <w:color w:val="FF0000"/>
          <w:sz w:val="22"/>
        </w:rPr>
        <w:t>(</w:t>
      </w:r>
      <w:del w:id="702" w:author="Pedro Verdelho" w:date="2018-10-31T13:11:00Z">
        <w:r w:rsidDel="006171B4">
          <w:rPr>
            <w:noProof/>
            <w:color w:val="FF0000"/>
            <w:sz w:val="22"/>
          </w:rPr>
          <w:delText>A</w:delText>
        </w:r>
      </w:del>
      <w:ins w:id="703" w:author="Pedro Verdelho" w:date="2018-10-31T13:11:00Z">
        <w:r w:rsidR="006171B4">
          <w:rPr>
            <w:noProof/>
            <w:color w:val="FF0000"/>
            <w:sz w:val="22"/>
          </w:rPr>
          <w:t>a</w:t>
        </w:r>
      </w:ins>
      <w:r>
        <w:rPr>
          <w:noProof/>
          <w:color w:val="FF0000"/>
          <w:sz w:val="22"/>
        </w:rPr>
        <w:t>rtículos sustantivos)</w:t>
      </w:r>
      <w:bookmarkEnd w:id="696"/>
      <w:bookmarkEnd w:id="697"/>
    </w:p>
    <w:tbl>
      <w:tblPr>
        <w:tblStyle w:val="TableGrid"/>
        <w:tblW w:w="9039" w:type="dxa"/>
        <w:tblLook w:val="04A0" w:firstRow="1" w:lastRow="0" w:firstColumn="1" w:lastColumn="0" w:noHBand="0" w:noVBand="1"/>
      </w:tblPr>
      <w:tblGrid>
        <w:gridCol w:w="1611"/>
        <w:gridCol w:w="4348"/>
        <w:gridCol w:w="3080"/>
      </w:tblGrid>
      <w:tr w:rsidR="00941C97" w:rsidRPr="00265936" w14:paraId="3B00F67B" w14:textId="77777777" w:rsidTr="005203A2">
        <w:trPr>
          <w:trHeight w:val="615"/>
        </w:trPr>
        <w:tc>
          <w:tcPr>
            <w:tcW w:w="5959" w:type="dxa"/>
            <w:gridSpan w:val="2"/>
            <w:shd w:val="clear" w:color="auto" w:fill="C6D9F1" w:themeFill="text2" w:themeFillTint="33"/>
            <w:vAlign w:val="center"/>
          </w:tcPr>
          <w:p w14:paraId="0588DCDA" w14:textId="77777777" w:rsidR="00941C97" w:rsidRPr="00265936" w:rsidRDefault="00941C97" w:rsidP="00941C97">
            <w:pPr>
              <w:rPr>
                <w:sz w:val="22"/>
                <w:szCs w:val="22"/>
              </w:rPr>
            </w:pPr>
            <w:r>
              <w:rPr>
                <w:sz w:val="22"/>
              </w:rPr>
              <w:t xml:space="preserve">Lecciones 1.2.2 y </w:t>
            </w:r>
            <w:r>
              <w:rPr>
                <w:color w:val="FF0000"/>
                <w:sz w:val="22"/>
              </w:rPr>
              <w:t xml:space="preserve">1.2.3 </w:t>
            </w:r>
            <w:r>
              <w:rPr>
                <w:sz w:val="22"/>
              </w:rPr>
              <w:t>(Artículos sustantivos)</w:t>
            </w:r>
          </w:p>
        </w:tc>
        <w:tc>
          <w:tcPr>
            <w:tcW w:w="3080" w:type="dxa"/>
            <w:shd w:val="clear" w:color="auto" w:fill="C6D9F1" w:themeFill="text2" w:themeFillTint="33"/>
            <w:vAlign w:val="center"/>
          </w:tcPr>
          <w:p w14:paraId="6E8D3A42" w14:textId="77777777" w:rsidR="00941C97" w:rsidRPr="00265936" w:rsidRDefault="00941C97" w:rsidP="00941C97">
            <w:pPr>
              <w:rPr>
                <w:sz w:val="22"/>
                <w:szCs w:val="22"/>
              </w:rPr>
            </w:pPr>
            <w:r>
              <w:rPr>
                <w:sz w:val="22"/>
              </w:rPr>
              <w:t>Duración: 180 minutos</w:t>
            </w:r>
          </w:p>
        </w:tc>
      </w:tr>
      <w:tr w:rsidR="00941C97" w:rsidRPr="00265936" w14:paraId="798FB655" w14:textId="77777777" w:rsidTr="005203A2">
        <w:trPr>
          <w:trHeight w:val="1025"/>
        </w:trPr>
        <w:tc>
          <w:tcPr>
            <w:tcW w:w="9039" w:type="dxa"/>
            <w:gridSpan w:val="3"/>
            <w:vAlign w:val="center"/>
          </w:tcPr>
          <w:p w14:paraId="2EFC93F1" w14:textId="77777777" w:rsidR="00941C97" w:rsidRPr="00265936" w:rsidRDefault="00941C97" w:rsidP="00941C97">
            <w:pPr>
              <w:spacing w:before="120" w:after="120" w:line="280" w:lineRule="exact"/>
              <w:rPr>
                <w:b/>
                <w:sz w:val="22"/>
                <w:szCs w:val="22"/>
              </w:rPr>
            </w:pPr>
            <w:r>
              <w:rPr>
                <w:b/>
                <w:sz w:val="22"/>
              </w:rPr>
              <w:t>Recursos requeridos:</w:t>
            </w:r>
          </w:p>
          <w:p w14:paraId="2AC4546D" w14:textId="77777777" w:rsidR="00941C97" w:rsidRPr="00265936" w:rsidRDefault="00941C97" w:rsidP="00531BD9">
            <w:pPr>
              <w:pStyle w:val="bul1"/>
              <w:numPr>
                <w:ilvl w:val="0"/>
                <w:numId w:val="38"/>
              </w:numPr>
              <w:spacing w:before="120" w:after="120" w:line="280" w:lineRule="exact"/>
              <w:contextualSpacing/>
              <w:rPr>
                <w:szCs w:val="18"/>
              </w:rPr>
            </w:pPr>
            <w:r>
              <w:t>PC/portátil cargado con versiones de software compatibles con los materiales preparados</w:t>
            </w:r>
          </w:p>
          <w:p w14:paraId="48E7A533" w14:textId="77777777" w:rsidR="00941C97" w:rsidRPr="00265936" w:rsidRDefault="00941C97" w:rsidP="00531BD9">
            <w:pPr>
              <w:pStyle w:val="bul1"/>
              <w:numPr>
                <w:ilvl w:val="0"/>
                <w:numId w:val="38"/>
              </w:numPr>
              <w:spacing w:before="120" w:after="120" w:line="280" w:lineRule="exact"/>
              <w:contextualSpacing/>
              <w:rPr>
                <w:szCs w:val="18"/>
              </w:rPr>
            </w:pPr>
            <w:r>
              <w:t>Proyector y pantalla de visualización.</w:t>
            </w:r>
          </w:p>
          <w:p w14:paraId="79B979EE" w14:textId="77777777" w:rsidR="00941C97" w:rsidRPr="00265936" w:rsidRDefault="00941C97" w:rsidP="00531BD9">
            <w:pPr>
              <w:pStyle w:val="bul1"/>
              <w:numPr>
                <w:ilvl w:val="0"/>
                <w:numId w:val="38"/>
              </w:numPr>
              <w:spacing w:before="120" w:after="120" w:line="280" w:lineRule="exact"/>
              <w:contextualSpacing/>
              <w:rPr>
                <w:szCs w:val="18"/>
              </w:rPr>
            </w:pPr>
            <w:r>
              <w:t xml:space="preserve">Acceso a Internet (si está disponible). </w:t>
            </w:r>
          </w:p>
          <w:p w14:paraId="5B878895" w14:textId="47A35D6E" w:rsidR="00941C97" w:rsidRPr="00265936" w:rsidRDefault="00941C97" w:rsidP="00531BD9">
            <w:pPr>
              <w:pStyle w:val="bul1"/>
              <w:numPr>
                <w:ilvl w:val="0"/>
                <w:numId w:val="38"/>
              </w:numPr>
              <w:spacing w:before="120" w:after="120" w:line="280" w:lineRule="exact"/>
              <w:contextualSpacing/>
              <w:rPr>
                <w:i/>
                <w:szCs w:val="18"/>
              </w:rPr>
            </w:pPr>
            <w:r>
              <w:t xml:space="preserve">Papel y bolígrafos para </w:t>
            </w:r>
            <w:del w:id="704" w:author="Pedro Verdelho" w:date="2018-10-31T13:14:00Z">
              <w:r w:rsidDel="00A6359B">
                <w:delText>e</w:delText>
              </w:r>
            </w:del>
            <w:r>
              <w:t>l</w:t>
            </w:r>
            <w:ins w:id="705" w:author="Pedro Verdelho" w:date="2018-10-31T13:14:00Z">
              <w:r w:rsidR="00A6359B">
                <w:t>os</w:t>
              </w:r>
            </w:ins>
            <w:r>
              <w:t xml:space="preserve"> alumno</w:t>
            </w:r>
            <w:ins w:id="706" w:author="Pedro Verdelho" w:date="2018-10-31T13:14:00Z">
              <w:r w:rsidR="00A6359B">
                <w:t>s</w:t>
              </w:r>
            </w:ins>
            <w:r>
              <w:t>.</w:t>
            </w:r>
          </w:p>
        </w:tc>
      </w:tr>
      <w:tr w:rsidR="00941C97" w:rsidRPr="00265936" w14:paraId="2F5A00C8" w14:textId="77777777" w:rsidTr="005203A2">
        <w:trPr>
          <w:trHeight w:val="1241"/>
        </w:trPr>
        <w:tc>
          <w:tcPr>
            <w:tcW w:w="9039" w:type="dxa"/>
            <w:gridSpan w:val="3"/>
            <w:vAlign w:val="center"/>
          </w:tcPr>
          <w:p w14:paraId="1952E4E6" w14:textId="313779BF" w:rsidR="00941C97" w:rsidRPr="00265936" w:rsidRDefault="00941C97" w:rsidP="00941C97">
            <w:pPr>
              <w:spacing w:before="120" w:after="120" w:line="280" w:lineRule="exact"/>
              <w:rPr>
                <w:b/>
                <w:sz w:val="22"/>
                <w:szCs w:val="22"/>
              </w:rPr>
            </w:pPr>
            <w:r>
              <w:rPr>
                <w:b/>
                <w:sz w:val="22"/>
              </w:rPr>
              <w:t>Objetivo de la sesión:</w:t>
            </w:r>
            <w:r w:rsidR="00152638">
              <w:rPr>
                <w:b/>
                <w:sz w:val="22"/>
              </w:rPr>
              <w:t xml:space="preserve"> </w:t>
            </w:r>
          </w:p>
          <w:p w14:paraId="1C241583" w14:textId="6602E091" w:rsidR="00941C97" w:rsidRPr="00265936" w:rsidRDefault="00941C97" w:rsidP="00941C97">
            <w:pPr>
              <w:spacing w:before="120" w:after="120" w:line="280" w:lineRule="exact"/>
              <w:rPr>
                <w:szCs w:val="18"/>
              </w:rPr>
            </w:pPr>
            <w:r>
              <w:t>El objetivo general de esta sesión es proporcionar a los delegados una comprensión exhaustiva de las leyes sustantivas contra la ciberdelincuencia, incluidos delitos contra la confidencialidad, integridad y disponibilidad de datos y sistemas informáticos, delitos informáticos, delitos relacionados con el contenido y delitos relacionados con la infracción de</w:t>
            </w:r>
            <w:ins w:id="707" w:author="Pedro Verdelho" w:date="2018-10-30T15:26:00Z">
              <w:r w:rsidR="006B2D5A">
                <w:t>l</w:t>
              </w:r>
            </w:ins>
            <w:r>
              <w:t xml:space="preserve"> derecho</w:t>
            </w:r>
            <w:del w:id="708" w:author="Pedro Verdelho" w:date="2018-10-30T15:26:00Z">
              <w:r w:rsidDel="006B2D5A">
                <w:delText>s</w:delText>
              </w:r>
            </w:del>
            <w:r>
              <w:t xml:space="preserve"> de autor y derechos relacionados.</w:t>
            </w:r>
          </w:p>
        </w:tc>
      </w:tr>
      <w:tr w:rsidR="00941C97" w:rsidRPr="00265936" w14:paraId="753F7FC0" w14:textId="77777777" w:rsidTr="005203A2">
        <w:trPr>
          <w:trHeight w:val="2240"/>
        </w:trPr>
        <w:tc>
          <w:tcPr>
            <w:tcW w:w="9039" w:type="dxa"/>
            <w:gridSpan w:val="3"/>
            <w:vAlign w:val="center"/>
          </w:tcPr>
          <w:p w14:paraId="2ADCC95B" w14:textId="77777777" w:rsidR="00941C97" w:rsidRPr="00265936" w:rsidRDefault="00941C97" w:rsidP="00941C97">
            <w:pPr>
              <w:spacing w:before="120" w:after="120" w:line="280" w:lineRule="exact"/>
              <w:contextualSpacing/>
              <w:rPr>
                <w:b/>
                <w:sz w:val="22"/>
                <w:szCs w:val="22"/>
              </w:rPr>
            </w:pPr>
            <w:r>
              <w:rPr>
                <w:b/>
                <w:sz w:val="22"/>
              </w:rPr>
              <w:t>Objetivos:</w:t>
            </w:r>
          </w:p>
          <w:p w14:paraId="73257395" w14:textId="77777777" w:rsidR="00941C97" w:rsidRPr="00265936" w:rsidRDefault="00941C97" w:rsidP="00941C97">
            <w:pPr>
              <w:tabs>
                <w:tab w:val="left" w:pos="426"/>
                <w:tab w:val="left" w:pos="851"/>
              </w:tabs>
              <w:spacing w:before="120" w:after="120" w:line="280" w:lineRule="exact"/>
              <w:contextualSpacing/>
              <w:rPr>
                <w:szCs w:val="18"/>
              </w:rPr>
            </w:pPr>
            <w:r>
              <w:t>Al final de la clase, los alumnos podrán:</w:t>
            </w:r>
          </w:p>
          <w:p w14:paraId="7ED01EED" w14:textId="77777777" w:rsidR="00941C97" w:rsidRPr="00265936" w:rsidRDefault="00941C97" w:rsidP="00941C97">
            <w:pPr>
              <w:pStyle w:val="bul1"/>
              <w:spacing w:before="120" w:after="120" w:line="280" w:lineRule="exact"/>
              <w:contextualSpacing/>
              <w:rPr>
                <w:szCs w:val="18"/>
              </w:rPr>
            </w:pPr>
            <w:r>
              <w:t>Explicar las disposiciones sustantivas del derecho penal e identificar los factores clave utilizados para describir los delitos basados ​​en el Convenio de Budapest</w:t>
            </w:r>
          </w:p>
          <w:p w14:paraId="113F576C" w14:textId="77777777" w:rsidR="00941C97" w:rsidRPr="00265936" w:rsidRDefault="00941C97" w:rsidP="00941C97">
            <w:pPr>
              <w:pStyle w:val="bul1"/>
              <w:spacing w:before="120" w:after="120" w:line="280" w:lineRule="exact"/>
              <w:contextualSpacing/>
              <w:rPr>
                <w:szCs w:val="18"/>
              </w:rPr>
            </w:pPr>
            <w:r>
              <w:t>Explicar las disposiciones sustantivas del derecho penal e identificar los factores clave utilizados para describir los delitos basados ​​en la legislación nacional vigente</w:t>
            </w:r>
          </w:p>
          <w:p w14:paraId="46097E4F" w14:textId="77777777" w:rsidR="00941C97" w:rsidRPr="00265936" w:rsidRDefault="00941C97" w:rsidP="00941C97">
            <w:pPr>
              <w:pStyle w:val="bul1"/>
              <w:spacing w:before="120" w:after="120" w:line="280" w:lineRule="exact"/>
              <w:contextualSpacing/>
              <w:rPr>
                <w:i/>
                <w:szCs w:val="18"/>
              </w:rPr>
            </w:pPr>
            <w:r>
              <w:t>Analizar las necesidades y las ventajas de la armonización entre la legislación nacional y los instrumentos internacionales, en particular el Convenio de Budapest</w:t>
            </w:r>
          </w:p>
        </w:tc>
      </w:tr>
      <w:tr w:rsidR="00941C97" w:rsidRPr="00265936" w14:paraId="7671C51A" w14:textId="77777777" w:rsidTr="005203A2">
        <w:trPr>
          <w:trHeight w:val="1475"/>
        </w:trPr>
        <w:tc>
          <w:tcPr>
            <w:tcW w:w="9039" w:type="dxa"/>
            <w:gridSpan w:val="3"/>
            <w:tcBorders>
              <w:bottom w:val="single" w:sz="4" w:space="0" w:color="auto"/>
            </w:tcBorders>
            <w:vAlign w:val="center"/>
          </w:tcPr>
          <w:p w14:paraId="2014EDE6" w14:textId="75BCB777" w:rsidR="00941C97" w:rsidRPr="00265936" w:rsidRDefault="00941C97" w:rsidP="00941C97">
            <w:pPr>
              <w:spacing w:before="120" w:after="120" w:line="280" w:lineRule="exact"/>
              <w:rPr>
                <w:b/>
                <w:sz w:val="22"/>
                <w:szCs w:val="22"/>
              </w:rPr>
            </w:pPr>
            <w:r>
              <w:rPr>
                <w:b/>
                <w:sz w:val="22"/>
              </w:rPr>
              <w:lastRenderedPageBreak/>
              <w:t xml:space="preserve">Orientación del </w:t>
            </w:r>
            <w:del w:id="709" w:author="Pedro Verdelho" w:date="2018-10-31T13:23:00Z">
              <w:r w:rsidR="005203A2" w:rsidDel="006A3059">
                <w:rPr>
                  <w:b/>
                  <w:sz w:val="22"/>
                </w:rPr>
                <w:delText>formador</w:delText>
              </w:r>
            </w:del>
            <w:ins w:id="710" w:author="Pedro Verdelho" w:date="2018-10-31T13:23:00Z">
              <w:r w:rsidR="006A3059">
                <w:rPr>
                  <w:b/>
                  <w:sz w:val="22"/>
                </w:rPr>
                <w:t>capacitador</w:t>
              </w:r>
            </w:ins>
          </w:p>
          <w:p w14:paraId="5DF761DA" w14:textId="77777777" w:rsidR="00941C97" w:rsidRPr="00265936" w:rsidRDefault="00941C97" w:rsidP="00941C97">
            <w:pPr>
              <w:spacing w:before="120" w:after="120" w:line="280" w:lineRule="exact"/>
              <w:rPr>
                <w:szCs w:val="18"/>
              </w:rPr>
            </w:pPr>
            <w:r>
              <w:t>Esta sesión ha sido preparada para proporcionar a los delegados una comprensión exhaustiva de las disposiciones sustantivas sobre la ciberdelincuencia. La sesión se ha dividido en tres partes, además de una introducción y una conclusión. La primera parte de la sesión trata sobre delitos sustantivos en el Convenio de Budapest sobre ciberdelincuencia. Estas diapositivas proporcionan el texto de cada delito en el Capítulo 2, Sección 1 del Convenio de Budapest sobre ciberdelincuencia, así como diapositivas detalladas que explican cada elemento en cada artículo. La segunda parte de la sesión cubre los delitos sustantivos en la legislación interna. Finalmente, la tercera parte tiene estudios de casos relacionados con los materiales cubiertos en la sesión.</w:t>
            </w:r>
          </w:p>
        </w:tc>
      </w:tr>
      <w:tr w:rsidR="00941C97" w:rsidRPr="00265936" w14:paraId="6C648088" w14:textId="77777777" w:rsidTr="005203A2">
        <w:trPr>
          <w:trHeight w:val="701"/>
        </w:trPr>
        <w:tc>
          <w:tcPr>
            <w:tcW w:w="9039" w:type="dxa"/>
            <w:gridSpan w:val="3"/>
            <w:tcBorders>
              <w:bottom w:val="single" w:sz="4" w:space="0" w:color="auto"/>
            </w:tcBorders>
            <w:shd w:val="clear" w:color="auto" w:fill="DBE5F1" w:themeFill="accent1" w:themeFillTint="33"/>
            <w:vAlign w:val="center"/>
          </w:tcPr>
          <w:p w14:paraId="05A37FA5" w14:textId="77777777" w:rsidR="00941C97" w:rsidRPr="00265936" w:rsidRDefault="00941C97" w:rsidP="00941C97">
            <w:pPr>
              <w:rPr>
                <w:b/>
                <w:sz w:val="28"/>
                <w:szCs w:val="28"/>
              </w:rPr>
            </w:pPr>
            <w:r>
              <w:rPr>
                <w:b/>
                <w:sz w:val="28"/>
              </w:rPr>
              <w:t>Contenido de la lección</w:t>
            </w:r>
          </w:p>
        </w:tc>
      </w:tr>
      <w:tr w:rsidR="00941C97" w:rsidRPr="00265936" w14:paraId="55FBFA72" w14:textId="77777777" w:rsidTr="005203A2">
        <w:trPr>
          <w:trHeight w:val="629"/>
        </w:trPr>
        <w:tc>
          <w:tcPr>
            <w:tcW w:w="1611" w:type="dxa"/>
            <w:shd w:val="clear" w:color="auto" w:fill="DBE5F1" w:themeFill="accent1" w:themeFillTint="33"/>
            <w:vAlign w:val="center"/>
          </w:tcPr>
          <w:p w14:paraId="66A3C5F5" w14:textId="77777777" w:rsidR="00941C97" w:rsidRPr="00265936" w:rsidRDefault="00941C97" w:rsidP="00941C97">
            <w:pPr>
              <w:jc w:val="center"/>
              <w:rPr>
                <w:b/>
                <w:sz w:val="22"/>
                <w:szCs w:val="22"/>
              </w:rPr>
            </w:pPr>
            <w:r>
              <w:rPr>
                <w:b/>
                <w:sz w:val="22"/>
              </w:rPr>
              <w:t>Números de diapositiva</w:t>
            </w:r>
          </w:p>
        </w:tc>
        <w:tc>
          <w:tcPr>
            <w:tcW w:w="7428" w:type="dxa"/>
            <w:gridSpan w:val="2"/>
            <w:shd w:val="clear" w:color="auto" w:fill="DBE5F1" w:themeFill="accent1" w:themeFillTint="33"/>
            <w:vAlign w:val="center"/>
          </w:tcPr>
          <w:p w14:paraId="33EE3F37" w14:textId="77777777" w:rsidR="00941C97" w:rsidRPr="00265936" w:rsidRDefault="00941C97" w:rsidP="00941C97">
            <w:pPr>
              <w:rPr>
                <w:b/>
                <w:sz w:val="22"/>
                <w:szCs w:val="22"/>
              </w:rPr>
            </w:pPr>
            <w:r>
              <w:rPr>
                <w:b/>
                <w:sz w:val="22"/>
              </w:rPr>
              <w:t>Contenido</w:t>
            </w:r>
          </w:p>
        </w:tc>
      </w:tr>
      <w:tr w:rsidR="00941C97" w:rsidRPr="00265936" w14:paraId="62A5A0B0" w14:textId="77777777" w:rsidTr="005203A2">
        <w:tc>
          <w:tcPr>
            <w:tcW w:w="1611" w:type="dxa"/>
            <w:vAlign w:val="center"/>
          </w:tcPr>
          <w:p w14:paraId="3EC3BC9C" w14:textId="77777777" w:rsidR="00941C97" w:rsidRPr="00265936" w:rsidRDefault="00941C97" w:rsidP="00941C97">
            <w:pPr>
              <w:spacing w:before="120" w:after="120" w:line="280" w:lineRule="exact"/>
              <w:jc w:val="center"/>
              <w:rPr>
                <w:szCs w:val="18"/>
              </w:rPr>
            </w:pPr>
            <w:r>
              <w:t>1 a 3</w:t>
            </w:r>
          </w:p>
        </w:tc>
        <w:tc>
          <w:tcPr>
            <w:tcW w:w="7428" w:type="dxa"/>
            <w:gridSpan w:val="2"/>
            <w:vAlign w:val="center"/>
          </w:tcPr>
          <w:p w14:paraId="7627744D" w14:textId="77777777" w:rsidR="00941C97" w:rsidRPr="00265936" w:rsidRDefault="00941C97" w:rsidP="00941C97">
            <w:pPr>
              <w:tabs>
                <w:tab w:val="left" w:pos="426"/>
                <w:tab w:val="left" w:pos="851"/>
              </w:tabs>
              <w:spacing w:before="120" w:after="120" w:line="280" w:lineRule="exact"/>
              <w:rPr>
                <w:szCs w:val="18"/>
              </w:rPr>
            </w:pPr>
            <w:r>
              <w:t>Las primeras diapositivas establecen la estructura y los objetivos de esta sesión. Los delegados tendrán la oportunidad de hacer cualquier pregunta preliminar que puedan tener con respecto a la estructura y los objetivos de la sesión.</w:t>
            </w:r>
          </w:p>
        </w:tc>
      </w:tr>
      <w:tr w:rsidR="00941C97" w:rsidRPr="00265936" w14:paraId="0F71DA81" w14:textId="77777777" w:rsidTr="005203A2">
        <w:trPr>
          <w:trHeight w:val="3158"/>
        </w:trPr>
        <w:tc>
          <w:tcPr>
            <w:tcW w:w="1611" w:type="dxa"/>
            <w:vAlign w:val="center"/>
          </w:tcPr>
          <w:p w14:paraId="07125D60" w14:textId="77777777" w:rsidR="00941C97" w:rsidRPr="00265936" w:rsidRDefault="00941C97" w:rsidP="00941C97">
            <w:pPr>
              <w:jc w:val="center"/>
              <w:rPr>
                <w:szCs w:val="18"/>
              </w:rPr>
            </w:pPr>
            <w:r>
              <w:t>4 a 115</w:t>
            </w:r>
          </w:p>
        </w:tc>
        <w:tc>
          <w:tcPr>
            <w:tcW w:w="7428" w:type="dxa"/>
            <w:gridSpan w:val="2"/>
            <w:vAlign w:val="center"/>
          </w:tcPr>
          <w:p w14:paraId="6694F2C1" w14:textId="77777777" w:rsidR="00941C97" w:rsidRPr="00265936" w:rsidRDefault="00941C97" w:rsidP="00941C97">
            <w:pPr>
              <w:pStyle w:val="Subtitle"/>
              <w:spacing w:beforeLines="20" w:before="48" w:afterLines="120" w:after="288" w:line="280" w:lineRule="exact"/>
              <w:rPr>
                <w:rFonts w:ascii="Verdana" w:eastAsia="Times New Roman" w:hAnsi="Verdana"/>
                <w:color w:val="auto"/>
                <w:szCs w:val="18"/>
              </w:rPr>
            </w:pPr>
            <w:r>
              <w:rPr>
                <w:rFonts w:ascii="Verdana" w:hAnsi="Verdana"/>
                <w:color w:val="auto"/>
              </w:rPr>
              <w:t xml:space="preserve">Esta sección cubre las disposiciones sustantivas sobre delitos en virtud del Capítulo II, Sección 1 del Convenio de Budapest. Las diapositivas en esta sección están divididas en cuatro </w:t>
            </w:r>
            <w:proofErr w:type="spellStart"/>
            <w:r>
              <w:rPr>
                <w:rFonts w:ascii="Verdana" w:hAnsi="Verdana"/>
                <w:color w:val="auto"/>
              </w:rPr>
              <w:t>subpartes</w:t>
            </w:r>
            <w:proofErr w:type="spellEnd"/>
            <w:r>
              <w:rPr>
                <w:rFonts w:ascii="Verdana" w:hAnsi="Verdana"/>
                <w:color w:val="auto"/>
              </w:rPr>
              <w:t>:</w:t>
            </w:r>
          </w:p>
          <w:p w14:paraId="7B31CFDE" w14:textId="77777777" w:rsidR="00941C97" w:rsidRPr="00265936" w:rsidRDefault="00941C97" w:rsidP="00941C97">
            <w:pPr>
              <w:pStyle w:val="Subtitle"/>
              <w:spacing w:before="4" w:afterLines="24" w:after="57"/>
              <w:rPr>
                <w:rFonts w:ascii="Verdana" w:hAnsi="Verdana"/>
                <w:szCs w:val="18"/>
              </w:rPr>
            </w:pPr>
            <w:r>
              <w:rPr>
                <w:rFonts w:ascii="Verdana" w:hAnsi="Verdana"/>
              </w:rPr>
              <w:t>1. delitos contra la confidencialidad, integridad y disponibilidad de datos y sistemas informáticos</w:t>
            </w:r>
          </w:p>
          <w:p w14:paraId="41007E38" w14:textId="77777777" w:rsidR="00941C97" w:rsidRPr="00265936" w:rsidRDefault="00941C97" w:rsidP="00941C97">
            <w:pPr>
              <w:spacing w:before="4" w:afterLines="24" w:after="57"/>
              <w:rPr>
                <w:szCs w:val="18"/>
              </w:rPr>
            </w:pPr>
            <w:r>
              <w:t xml:space="preserve">a. Acceso ilícito (Art. 2) </w:t>
            </w:r>
          </w:p>
          <w:p w14:paraId="4AF70CE0" w14:textId="77777777" w:rsidR="00941C97" w:rsidRPr="00265936" w:rsidRDefault="00941C97" w:rsidP="00941C97">
            <w:pPr>
              <w:spacing w:before="4" w:afterLines="24" w:after="57"/>
              <w:rPr>
                <w:szCs w:val="18"/>
              </w:rPr>
            </w:pPr>
            <w:r>
              <w:t>b. Interceptación ilícita (Art. 3)</w:t>
            </w:r>
          </w:p>
          <w:p w14:paraId="02B5C1C0" w14:textId="77777777" w:rsidR="00941C97" w:rsidRPr="00265936" w:rsidRDefault="00941C97" w:rsidP="00941C97">
            <w:pPr>
              <w:spacing w:before="4" w:afterLines="24" w:after="57"/>
              <w:rPr>
                <w:szCs w:val="18"/>
              </w:rPr>
            </w:pPr>
            <w:r>
              <w:t>c. Ataques a la integridad de los datos (Art. 4)</w:t>
            </w:r>
          </w:p>
          <w:p w14:paraId="11D68419" w14:textId="77777777" w:rsidR="00941C97" w:rsidRPr="00265936" w:rsidRDefault="00941C97" w:rsidP="00941C97">
            <w:pPr>
              <w:spacing w:before="4" w:afterLines="24" w:after="57"/>
              <w:rPr>
                <w:szCs w:val="18"/>
              </w:rPr>
            </w:pPr>
            <w:r>
              <w:t>d. Ataques a la integridad del sistema (Art. 5)</w:t>
            </w:r>
          </w:p>
          <w:p w14:paraId="6D96600A" w14:textId="77777777" w:rsidR="00941C97" w:rsidRPr="00265936" w:rsidRDefault="00941C97" w:rsidP="00941C97">
            <w:pPr>
              <w:spacing w:before="4" w:afterLines="24" w:after="57"/>
              <w:rPr>
                <w:szCs w:val="18"/>
              </w:rPr>
            </w:pPr>
            <w:r>
              <w:t>e. Abuso de los dispositivos (Art. 6)</w:t>
            </w:r>
          </w:p>
          <w:p w14:paraId="3CEF4FE0" w14:textId="77777777" w:rsidR="00941C97" w:rsidRPr="00265936" w:rsidRDefault="00941C97" w:rsidP="00941C97">
            <w:pPr>
              <w:pStyle w:val="Subtitle"/>
              <w:spacing w:before="4" w:afterLines="24" w:after="57"/>
              <w:rPr>
                <w:rFonts w:ascii="Verdana" w:hAnsi="Verdana"/>
                <w:szCs w:val="18"/>
              </w:rPr>
            </w:pPr>
            <w:r>
              <w:rPr>
                <w:rFonts w:ascii="Verdana" w:hAnsi="Verdana"/>
              </w:rPr>
              <w:t>2. Delitos informáticos</w:t>
            </w:r>
          </w:p>
          <w:p w14:paraId="43D8221C" w14:textId="77777777" w:rsidR="00941C97" w:rsidRPr="00265936" w:rsidRDefault="00941C97" w:rsidP="00941C97">
            <w:pPr>
              <w:spacing w:before="4" w:afterLines="24" w:after="57"/>
              <w:rPr>
                <w:szCs w:val="18"/>
              </w:rPr>
            </w:pPr>
            <w:r>
              <w:t>a. Falsificación informática (Art. 7)</w:t>
            </w:r>
          </w:p>
          <w:p w14:paraId="55A16EED" w14:textId="77777777" w:rsidR="00941C97" w:rsidRPr="00265936" w:rsidRDefault="00941C97" w:rsidP="00941C97">
            <w:pPr>
              <w:spacing w:before="4" w:afterLines="24" w:after="57"/>
              <w:rPr>
                <w:szCs w:val="18"/>
              </w:rPr>
            </w:pPr>
            <w:r>
              <w:t>b. Fraude informático (Art. 8)</w:t>
            </w:r>
          </w:p>
          <w:p w14:paraId="2D296360" w14:textId="77777777" w:rsidR="00941C97" w:rsidRPr="00265936" w:rsidRDefault="00941C97" w:rsidP="00941C97">
            <w:pPr>
              <w:pStyle w:val="Subtitle"/>
              <w:spacing w:before="4" w:afterLines="24" w:after="57"/>
              <w:rPr>
                <w:rFonts w:ascii="Verdana" w:hAnsi="Verdana"/>
                <w:szCs w:val="18"/>
              </w:rPr>
            </w:pPr>
            <w:r>
              <w:rPr>
                <w:rFonts w:ascii="Verdana" w:hAnsi="Verdana"/>
              </w:rPr>
              <w:t>3. Delitos relacionados con el contenido</w:t>
            </w:r>
          </w:p>
          <w:p w14:paraId="27D61538" w14:textId="77777777" w:rsidR="00941C97" w:rsidRPr="00265936" w:rsidRDefault="00941C97" w:rsidP="00941C97">
            <w:pPr>
              <w:spacing w:before="4" w:afterLines="24" w:after="57"/>
              <w:rPr>
                <w:szCs w:val="18"/>
              </w:rPr>
            </w:pPr>
            <w:r>
              <w:t>a. Delitos relacionados con la pornografía infantil (Art. 9)</w:t>
            </w:r>
          </w:p>
          <w:p w14:paraId="5AF8D9C9" w14:textId="227A4029" w:rsidR="00941C97" w:rsidRPr="00265936" w:rsidRDefault="00941C97" w:rsidP="00941C97">
            <w:pPr>
              <w:spacing w:before="4" w:afterLines="24" w:after="57"/>
              <w:rPr>
                <w:szCs w:val="18"/>
              </w:rPr>
            </w:pPr>
            <w:r>
              <w:t>4. Delitos relacionados con infracciones de derecho</w:t>
            </w:r>
            <w:del w:id="711" w:author="Pedro Verdelho" w:date="2018-10-30T15:27:00Z">
              <w:r w:rsidDel="001F65E4">
                <w:delText>s</w:delText>
              </w:r>
            </w:del>
            <w:r>
              <w:t xml:space="preserve"> de autor y derechos conexos</w:t>
            </w:r>
          </w:p>
          <w:p w14:paraId="17C7E90F" w14:textId="46FC18BF" w:rsidR="00941C97" w:rsidRPr="00265936" w:rsidRDefault="00941C97" w:rsidP="00941C97">
            <w:pPr>
              <w:spacing w:beforeLines="20" w:before="48" w:after="24" w:line="280" w:lineRule="exact"/>
            </w:pPr>
            <w:r>
              <w:t>a. Delitos relacionados con infracciones de derecho</w:t>
            </w:r>
            <w:del w:id="712" w:author="Pedro Verdelho" w:date="2018-10-30T15:28:00Z">
              <w:r w:rsidDel="001F65E4">
                <w:delText>s</w:delText>
              </w:r>
            </w:del>
            <w:r>
              <w:t xml:space="preserve"> de autor y derechos relacionados (Art. 10)</w:t>
            </w:r>
          </w:p>
          <w:p w14:paraId="6B44B3A5" w14:textId="77777777" w:rsidR="00941C97" w:rsidRPr="00265936" w:rsidRDefault="00941C97" w:rsidP="00941C97">
            <w:pPr>
              <w:spacing w:beforeLines="20" w:before="48" w:after="24" w:line="280" w:lineRule="exact"/>
            </w:pPr>
          </w:p>
          <w:p w14:paraId="45ACC0EB" w14:textId="71A35BB6" w:rsidR="00941C97" w:rsidRPr="00265936" w:rsidRDefault="00941C97" w:rsidP="00941C97">
            <w:pPr>
              <w:spacing w:beforeLines="20" w:before="48" w:afterLines="120" w:after="288" w:line="280" w:lineRule="exact"/>
              <w:rPr>
                <w:szCs w:val="18"/>
              </w:rPr>
            </w:pPr>
            <w:r>
              <w:t xml:space="preserve">Los delegados deben analizar los elementos importantes de estas disposiciones sustantivas del Convenio de Budapest. Los elementos importantes de cada artículo se marcan individualmente en texto rojo, y cada elemento resaltado individual es seguido por diapositivas con explicaciones del elemento anterior. El </w:t>
            </w:r>
            <w:del w:id="713" w:author="Pedro Verdelho" w:date="2018-10-31T13:23:00Z">
              <w:r w:rsidDel="006A3059">
                <w:delText>formador</w:delText>
              </w:r>
            </w:del>
            <w:ins w:id="714" w:author="Pedro Verdelho" w:date="2018-10-31T13:23:00Z">
              <w:r w:rsidR="006A3059">
                <w:t>capacitador</w:t>
              </w:r>
            </w:ins>
            <w:r>
              <w:t xml:space="preserve"> puede optar por no utilizar estas diapositivas no </w:t>
            </w:r>
            <w:r>
              <w:lastRenderedPageBreak/>
              <w:t xml:space="preserve">esenciales </w:t>
            </w:r>
            <w:ins w:id="715" w:author="Pedro Verdelho" w:date="2019-01-21T18:15:00Z">
              <w:r w:rsidR="00731550">
                <w:t xml:space="preserve">ni </w:t>
              </w:r>
            </w:ins>
            <w:r>
              <w:t xml:space="preserve">detalladas; pero es importante que </w:t>
            </w:r>
            <w:del w:id="716" w:author="Pedro Verdelho" w:date="2019-01-21T18:15:00Z">
              <w:r w:rsidDel="00655D4C">
                <w:delText>cada ofensa sea explicada</w:delText>
              </w:r>
            </w:del>
            <w:ins w:id="717" w:author="Pedro Verdelho" w:date="2019-01-21T18:15:00Z">
              <w:r w:rsidR="00655D4C">
                <w:t>explique</w:t>
              </w:r>
            </w:ins>
            <w:r>
              <w:t xml:space="preserve"> </w:t>
            </w:r>
            <w:ins w:id="718" w:author="Pedro Verdelho" w:date="2019-01-21T18:16:00Z">
              <w:r w:rsidR="00655D4C">
                <w:t xml:space="preserve">cada delito </w:t>
              </w:r>
            </w:ins>
            <w:r>
              <w:t>con suficiente detalle.</w:t>
            </w:r>
          </w:p>
        </w:tc>
      </w:tr>
      <w:tr w:rsidR="00941C97" w:rsidRPr="00265936" w14:paraId="5DCD792E" w14:textId="77777777" w:rsidTr="005203A2">
        <w:trPr>
          <w:trHeight w:val="3158"/>
        </w:trPr>
        <w:tc>
          <w:tcPr>
            <w:tcW w:w="1611" w:type="dxa"/>
            <w:vAlign w:val="center"/>
          </w:tcPr>
          <w:p w14:paraId="1DD84641" w14:textId="77777777" w:rsidR="00941C97" w:rsidRPr="00265936" w:rsidRDefault="00941C97" w:rsidP="00941C97">
            <w:pPr>
              <w:jc w:val="center"/>
              <w:rPr>
                <w:szCs w:val="18"/>
              </w:rPr>
            </w:pPr>
            <w:r>
              <w:lastRenderedPageBreak/>
              <w:t>116 a 127</w:t>
            </w:r>
          </w:p>
        </w:tc>
        <w:tc>
          <w:tcPr>
            <w:tcW w:w="7428" w:type="dxa"/>
            <w:gridSpan w:val="2"/>
            <w:vAlign w:val="center"/>
          </w:tcPr>
          <w:p w14:paraId="0D0BF8B8" w14:textId="524A5148" w:rsidR="00941C97" w:rsidRPr="00265936" w:rsidRDefault="00941C97" w:rsidP="00941C97">
            <w:pPr>
              <w:spacing w:before="120" w:after="120" w:line="280" w:lineRule="exact"/>
              <w:rPr>
                <w:szCs w:val="18"/>
              </w:rPr>
            </w:pPr>
            <w:r>
              <w:t xml:space="preserve">El </w:t>
            </w:r>
            <w:del w:id="719" w:author="Pedro Verdelho" w:date="2018-10-31T13:23:00Z">
              <w:r w:rsidDel="006A3059">
                <w:delText>formador</w:delText>
              </w:r>
            </w:del>
            <w:ins w:id="720" w:author="Pedro Verdelho" w:date="2018-10-31T13:23:00Z">
              <w:r w:rsidR="006A3059">
                <w:t>capacitador</w:t>
              </w:r>
            </w:ins>
            <w:r>
              <w:t xml:space="preserve"> debe completar estas diapositivas. Se insertarán las disposiciones pertinentes de la legislación interna correspondientes a los siguientes delitos sustantivos en el Convenio de Budapest:</w:t>
            </w:r>
          </w:p>
          <w:p w14:paraId="1F515ACD" w14:textId="77777777" w:rsidR="00941C97" w:rsidRPr="00265936" w:rsidRDefault="00941C97" w:rsidP="00941C97">
            <w:pPr>
              <w:spacing w:before="4" w:afterLines="24" w:after="57"/>
              <w:rPr>
                <w:szCs w:val="18"/>
              </w:rPr>
            </w:pPr>
            <w:r>
              <w:t xml:space="preserve">1. Acceso ilícito (Art. 2) </w:t>
            </w:r>
          </w:p>
          <w:p w14:paraId="0F15278B" w14:textId="77777777" w:rsidR="00941C97" w:rsidRPr="00265936" w:rsidRDefault="00941C97" w:rsidP="00941C97">
            <w:pPr>
              <w:spacing w:before="4" w:afterLines="24" w:after="57"/>
              <w:rPr>
                <w:szCs w:val="18"/>
              </w:rPr>
            </w:pPr>
            <w:r>
              <w:t>2. Interceptación ilícita (Art. 3)</w:t>
            </w:r>
          </w:p>
          <w:p w14:paraId="399AB465" w14:textId="77777777" w:rsidR="00941C97" w:rsidRPr="00265936" w:rsidRDefault="00941C97" w:rsidP="00941C97">
            <w:pPr>
              <w:spacing w:before="4" w:afterLines="24" w:after="57"/>
              <w:rPr>
                <w:szCs w:val="18"/>
              </w:rPr>
            </w:pPr>
            <w:r>
              <w:t>3. Ataques a la integridad de los datos (Art. 4)</w:t>
            </w:r>
          </w:p>
          <w:p w14:paraId="7F0769AB" w14:textId="77777777" w:rsidR="00941C97" w:rsidRPr="00265936" w:rsidRDefault="00941C97" w:rsidP="00941C97">
            <w:pPr>
              <w:spacing w:before="4" w:afterLines="24" w:after="57"/>
              <w:rPr>
                <w:szCs w:val="18"/>
              </w:rPr>
            </w:pPr>
            <w:r>
              <w:t>4. Ataques a la integridad del sistema (Art. 5)</w:t>
            </w:r>
          </w:p>
          <w:p w14:paraId="5A6DC34D" w14:textId="77777777" w:rsidR="00941C97" w:rsidRPr="00265936" w:rsidRDefault="00941C97" w:rsidP="00941C97">
            <w:pPr>
              <w:spacing w:before="4" w:afterLines="24" w:after="57"/>
              <w:rPr>
                <w:szCs w:val="18"/>
              </w:rPr>
            </w:pPr>
            <w:r>
              <w:t>5. Abuso de los dispositivos (Art. 6)</w:t>
            </w:r>
          </w:p>
          <w:p w14:paraId="3FEA3651" w14:textId="77777777" w:rsidR="00941C97" w:rsidRPr="00265936" w:rsidRDefault="00941C97" w:rsidP="00941C97">
            <w:pPr>
              <w:spacing w:before="4" w:afterLines="24" w:after="57"/>
              <w:rPr>
                <w:szCs w:val="18"/>
              </w:rPr>
            </w:pPr>
            <w:r>
              <w:t>6. Falsificación informática (Art. 7)</w:t>
            </w:r>
          </w:p>
          <w:p w14:paraId="173296FF" w14:textId="77777777" w:rsidR="00941C97" w:rsidRPr="00265936" w:rsidRDefault="00941C97" w:rsidP="00941C97">
            <w:pPr>
              <w:spacing w:before="4" w:afterLines="24" w:after="57"/>
              <w:rPr>
                <w:szCs w:val="18"/>
              </w:rPr>
            </w:pPr>
            <w:r>
              <w:t>7. Fraude informático (Art. 8)</w:t>
            </w:r>
          </w:p>
          <w:p w14:paraId="0AD778C0" w14:textId="77777777" w:rsidR="00941C97" w:rsidRPr="00265936" w:rsidRDefault="00941C97" w:rsidP="00941C97">
            <w:pPr>
              <w:spacing w:before="4" w:afterLines="24" w:after="57"/>
              <w:rPr>
                <w:szCs w:val="18"/>
              </w:rPr>
            </w:pPr>
            <w:r>
              <w:t>8. Delitos relacionados con la pornografía infantil (Art. 9)</w:t>
            </w:r>
          </w:p>
          <w:p w14:paraId="07401580" w14:textId="77777777" w:rsidR="00941C97" w:rsidRPr="00265936" w:rsidRDefault="00941C97" w:rsidP="00941C97">
            <w:pPr>
              <w:spacing w:before="4" w:afterLines="24" w:after="57"/>
              <w:rPr>
                <w:szCs w:val="18"/>
              </w:rPr>
            </w:pPr>
            <w:r>
              <w:t>9. Delitos relacionados con infracciones de derecho</w:t>
            </w:r>
            <w:del w:id="721" w:author="Pedro Verdelho" w:date="2018-10-30T15:28:00Z">
              <w:r w:rsidDel="001F65E4">
                <w:delText>s</w:delText>
              </w:r>
            </w:del>
            <w:r>
              <w:t xml:space="preserve"> de autor y derechos relacionados (Art. 10)</w:t>
            </w:r>
          </w:p>
          <w:p w14:paraId="4085885F" w14:textId="081D0AEE" w:rsidR="00941C97" w:rsidRPr="00265936" w:rsidRDefault="00941C97" w:rsidP="00941C97">
            <w:pPr>
              <w:spacing w:before="120" w:after="120" w:line="280" w:lineRule="exact"/>
              <w:rPr>
                <w:szCs w:val="18"/>
              </w:rPr>
            </w:pPr>
            <w:r>
              <w:t xml:space="preserve">El </w:t>
            </w:r>
            <w:del w:id="722" w:author="Pedro Verdelho" w:date="2018-10-31T13:23:00Z">
              <w:r w:rsidDel="006A3059">
                <w:delText>formador</w:delText>
              </w:r>
            </w:del>
            <w:ins w:id="723" w:author="Pedro Verdelho" w:date="2018-10-31T13:23:00Z">
              <w:r w:rsidR="006A3059">
                <w:t>capacitador</w:t>
              </w:r>
            </w:ins>
            <w:r>
              <w:t xml:space="preserve"> puede considerar resaltar los elementos clave de las disposiciones de la legislación nacional para permitir una presentación más efectiva de estas diapositivas.</w:t>
            </w:r>
          </w:p>
        </w:tc>
      </w:tr>
      <w:tr w:rsidR="00941C97" w:rsidRPr="00265936" w14:paraId="2E83655E" w14:textId="77777777" w:rsidTr="005203A2">
        <w:trPr>
          <w:trHeight w:val="620"/>
        </w:trPr>
        <w:tc>
          <w:tcPr>
            <w:tcW w:w="1611" w:type="dxa"/>
            <w:vAlign w:val="center"/>
          </w:tcPr>
          <w:p w14:paraId="2EAEBD4B" w14:textId="77777777" w:rsidR="00941C97" w:rsidRPr="00265936" w:rsidRDefault="00941C97" w:rsidP="00941C97">
            <w:pPr>
              <w:jc w:val="center"/>
              <w:rPr>
                <w:szCs w:val="18"/>
              </w:rPr>
            </w:pPr>
            <w:r>
              <w:t>128 a 154</w:t>
            </w:r>
          </w:p>
        </w:tc>
        <w:tc>
          <w:tcPr>
            <w:tcW w:w="7428" w:type="dxa"/>
            <w:gridSpan w:val="2"/>
            <w:vAlign w:val="center"/>
          </w:tcPr>
          <w:p w14:paraId="00A0A916" w14:textId="6061A311" w:rsidR="00941C97" w:rsidRPr="00265936" w:rsidRDefault="00941C97" w:rsidP="00941C97">
            <w:pPr>
              <w:spacing w:before="120" w:after="120" w:line="280" w:lineRule="exact"/>
              <w:rPr>
                <w:szCs w:val="18"/>
              </w:rPr>
            </w:pPr>
            <w:r>
              <w:t xml:space="preserve">Estas diapositivas contienen estudios de casos individuales. Cada caso de estudio consiste en hechos breves relacionados con los materiales cubiertos en la sesión. El </w:t>
            </w:r>
            <w:del w:id="724" w:author="Pedro Verdelho" w:date="2018-10-31T13:23:00Z">
              <w:r w:rsidDel="006A3059">
                <w:delText>formador</w:delText>
              </w:r>
            </w:del>
            <w:ins w:id="725" w:author="Pedro Verdelho" w:date="2018-10-31T13:23:00Z">
              <w:r w:rsidR="006A3059">
                <w:t>capacitador</w:t>
              </w:r>
            </w:ins>
            <w:r>
              <w:t xml:space="preserve"> primero debe leer los hechos de un estudio de caso y, a continuación, debe dar a los delegados la oportunidad de proponer respuestas. El </w:t>
            </w:r>
            <w:del w:id="726" w:author="Pedro Verdelho" w:date="2018-10-31T13:23:00Z">
              <w:r w:rsidDel="006A3059">
                <w:delText>formador</w:delText>
              </w:r>
            </w:del>
            <w:ins w:id="727" w:author="Pedro Verdelho" w:date="2018-10-31T13:23:00Z">
              <w:r w:rsidR="006A3059">
                <w:t>capacitador</w:t>
              </w:r>
            </w:ins>
            <w:r>
              <w:t xml:space="preserve"> puede necesitar intervenir y guiar a los delegados con respecto a posibles respuestas. El </w:t>
            </w:r>
            <w:del w:id="728" w:author="Pedro Verdelho" w:date="2018-10-31T13:23:00Z">
              <w:r w:rsidDel="006A3059">
                <w:delText>formador</w:delText>
              </w:r>
            </w:del>
            <w:ins w:id="729" w:author="Pedro Verdelho" w:date="2018-10-31T13:23:00Z">
              <w:r w:rsidR="006A3059">
                <w:t>capacitador</w:t>
              </w:r>
            </w:ins>
            <w:r>
              <w:t xml:space="preserve"> debe asegurarse de que esta parte de la sesión sea interactiva, ya que brindará al </w:t>
            </w:r>
            <w:del w:id="730" w:author="Pedro Verdelho" w:date="2018-10-31T13:23:00Z">
              <w:r w:rsidDel="006A3059">
                <w:delText>formador</w:delText>
              </w:r>
            </w:del>
            <w:ins w:id="731" w:author="Pedro Verdelho" w:date="2018-10-31T13:23:00Z">
              <w:r w:rsidR="006A3059">
                <w:t>capacitador</w:t>
              </w:r>
            </w:ins>
            <w:r>
              <w:t xml:space="preserve"> la oportunidad de evaluar si la formación fue efectiva.</w:t>
            </w:r>
          </w:p>
        </w:tc>
      </w:tr>
      <w:tr w:rsidR="00941C97" w:rsidRPr="00265936" w14:paraId="7D70F086" w14:textId="77777777" w:rsidTr="005203A2">
        <w:trPr>
          <w:trHeight w:val="1340"/>
        </w:trPr>
        <w:tc>
          <w:tcPr>
            <w:tcW w:w="1611" w:type="dxa"/>
            <w:vAlign w:val="center"/>
          </w:tcPr>
          <w:p w14:paraId="01D49FB8" w14:textId="77777777" w:rsidR="00941C97" w:rsidRPr="00265936" w:rsidRDefault="00941C97" w:rsidP="00941C97">
            <w:pPr>
              <w:jc w:val="center"/>
              <w:rPr>
                <w:szCs w:val="18"/>
              </w:rPr>
            </w:pPr>
            <w:r>
              <w:t>155 a 157</w:t>
            </w:r>
          </w:p>
        </w:tc>
        <w:tc>
          <w:tcPr>
            <w:tcW w:w="7428" w:type="dxa"/>
            <w:gridSpan w:val="2"/>
            <w:vAlign w:val="center"/>
          </w:tcPr>
          <w:p w14:paraId="55000948" w14:textId="1CB9A988" w:rsidR="00941C97" w:rsidRPr="00265936" w:rsidRDefault="00941C97" w:rsidP="00941C97">
            <w:pPr>
              <w:spacing w:before="120" w:after="120" w:line="280" w:lineRule="exact"/>
              <w:rPr>
                <w:szCs w:val="18"/>
              </w:rPr>
            </w:pPr>
            <w:r>
              <w:t xml:space="preserve">El </w:t>
            </w:r>
            <w:del w:id="732" w:author="Pedro Verdelho" w:date="2018-10-31T13:23:00Z">
              <w:r w:rsidDel="006A3059">
                <w:delText>formador</w:delText>
              </w:r>
            </w:del>
            <w:ins w:id="733" w:author="Pedro Verdelho" w:date="2018-10-31T13:23:00Z">
              <w:r w:rsidR="006A3059">
                <w:t>capacitador</w:t>
              </w:r>
            </w:ins>
            <w:r>
              <w:t xml:space="preserve"> debe recapitular los objetivos de la sesión con los delegados y darles la oportunidad de formular cualquier pregunta relacionada con los materiales cubiertos en este módulo.</w:t>
            </w:r>
          </w:p>
        </w:tc>
      </w:tr>
      <w:tr w:rsidR="00941C97" w:rsidRPr="00265936" w14:paraId="105C2465" w14:textId="77777777" w:rsidTr="005203A2">
        <w:trPr>
          <w:trHeight w:val="1412"/>
        </w:trPr>
        <w:tc>
          <w:tcPr>
            <w:tcW w:w="9039" w:type="dxa"/>
            <w:gridSpan w:val="3"/>
            <w:vAlign w:val="center"/>
          </w:tcPr>
          <w:p w14:paraId="70C84A46" w14:textId="77777777" w:rsidR="00941C97" w:rsidRPr="00265936" w:rsidRDefault="00941C97" w:rsidP="00941C97">
            <w:pPr>
              <w:spacing w:before="120" w:after="120" w:line="280" w:lineRule="exact"/>
              <w:rPr>
                <w:b/>
                <w:sz w:val="22"/>
                <w:szCs w:val="22"/>
              </w:rPr>
            </w:pPr>
            <w:r>
              <w:rPr>
                <w:b/>
                <w:sz w:val="22"/>
              </w:rPr>
              <w:t>Ejercicios prácticos</w:t>
            </w:r>
          </w:p>
          <w:p w14:paraId="4ED65A89" w14:textId="77777777" w:rsidR="00941C97" w:rsidRPr="00265936" w:rsidRDefault="00941C97" w:rsidP="00941C97">
            <w:pPr>
              <w:spacing w:before="120" w:after="120" w:line="280" w:lineRule="exact"/>
              <w:rPr>
                <w:szCs w:val="18"/>
              </w:rPr>
            </w:pPr>
            <w:r>
              <w:t>No se prevén ejercicios prácticos en esta lección.</w:t>
            </w:r>
          </w:p>
        </w:tc>
      </w:tr>
      <w:tr w:rsidR="00941C97" w:rsidRPr="00265936" w14:paraId="73A5AB10" w14:textId="77777777" w:rsidTr="005203A2">
        <w:tc>
          <w:tcPr>
            <w:tcW w:w="9039" w:type="dxa"/>
            <w:gridSpan w:val="3"/>
            <w:vAlign w:val="center"/>
          </w:tcPr>
          <w:p w14:paraId="39ECFC60" w14:textId="1827C0BB" w:rsidR="00941C97" w:rsidRPr="00265936" w:rsidRDefault="00941C97" w:rsidP="00941C97">
            <w:pPr>
              <w:spacing w:before="120" w:after="120" w:line="280" w:lineRule="exact"/>
              <w:rPr>
                <w:b/>
                <w:sz w:val="22"/>
                <w:szCs w:val="22"/>
              </w:rPr>
            </w:pPr>
            <w:del w:id="734" w:author="Pedro Verdelho" w:date="2018-10-30T15:29:00Z">
              <w:r w:rsidDel="001F65E4">
                <w:rPr>
                  <w:b/>
                  <w:sz w:val="22"/>
                </w:rPr>
                <w:lastRenderedPageBreak/>
                <w:delText>Evaluación</w:delText>
              </w:r>
            </w:del>
            <w:del w:id="735" w:author="Pedro Verdelho" w:date="2018-10-31T13:49:00Z">
              <w:r w:rsidDel="00CD31EC">
                <w:rPr>
                  <w:b/>
                  <w:sz w:val="22"/>
                </w:rPr>
                <w:delText>/v</w:delText>
              </w:r>
            </w:del>
            <w:ins w:id="736" w:author="Pedro Verdelho" w:date="2018-10-31T13:49:00Z">
              <w:r w:rsidR="00CD31EC">
                <w:rPr>
                  <w:b/>
                  <w:sz w:val="22"/>
                </w:rPr>
                <w:t>V</w:t>
              </w:r>
            </w:ins>
            <w:r>
              <w:rPr>
                <w:b/>
                <w:sz w:val="22"/>
              </w:rPr>
              <w:t>erificación de conocimientos</w:t>
            </w:r>
          </w:p>
          <w:p w14:paraId="539AC5DE" w14:textId="4A52C43E" w:rsidR="00941C97" w:rsidRPr="00265936" w:rsidRDefault="00941C97" w:rsidP="00941C97">
            <w:pPr>
              <w:spacing w:before="120" w:after="120" w:line="280" w:lineRule="exact"/>
              <w:rPr>
                <w:szCs w:val="18"/>
              </w:rPr>
            </w:pPr>
            <w:r>
              <w:t xml:space="preserve">No se ha preparado ninguna </w:t>
            </w:r>
            <w:del w:id="737" w:author="Pedro Verdelho" w:date="2018-10-30T15:29:00Z">
              <w:r w:rsidDel="001F65E4">
                <w:delText xml:space="preserve">evaluación </w:delText>
              </w:r>
            </w:del>
            <w:ins w:id="738" w:author="Pedro Verdelho" w:date="2018-10-30T15:29:00Z">
              <w:r w:rsidR="001F65E4">
                <w:t xml:space="preserve">valoración </w:t>
              </w:r>
            </w:ins>
            <w:r>
              <w:t xml:space="preserve">formal para esta sesión. Se alienta al </w:t>
            </w:r>
            <w:del w:id="739" w:author="Pedro Verdelho" w:date="2018-10-31T13:23:00Z">
              <w:r w:rsidDel="006A3059">
                <w:delText>formador</w:delText>
              </w:r>
            </w:del>
            <w:ins w:id="740" w:author="Pedro Verdelho" w:date="2018-10-31T13:23:00Z">
              <w:r w:rsidR="006A3059">
                <w:t>capacitador</w:t>
              </w:r>
            </w:ins>
            <w:r>
              <w:t xml:space="preserve"> a verificar el conocimiento y la comprensión </w:t>
            </w:r>
            <w:del w:id="741" w:author="Pedro Verdelho" w:date="2019-01-21T18:19:00Z">
              <w:r w:rsidDel="00D2674B">
                <w:delText xml:space="preserve">haciendo </w:delText>
              </w:r>
            </w:del>
            <w:ins w:id="742" w:author="Pedro Verdelho" w:date="2019-01-21T18:19:00Z">
              <w:r w:rsidR="00D2674B">
                <w:t xml:space="preserve">formulando </w:t>
              </w:r>
            </w:ins>
            <w:r>
              <w:t xml:space="preserve">preguntas relevantes a lo largo de la sesión. El </w:t>
            </w:r>
            <w:del w:id="743" w:author="Pedro Verdelho" w:date="2018-10-31T13:23:00Z">
              <w:r w:rsidDel="006A3059">
                <w:delText>formador</w:delText>
              </w:r>
            </w:del>
            <w:ins w:id="744" w:author="Pedro Verdelho" w:date="2018-10-31T13:23:00Z">
              <w:r w:rsidR="006A3059">
                <w:t>capacitador</w:t>
              </w:r>
            </w:ins>
            <w:r>
              <w:t xml:space="preserve"> también debe usar los estudios de casos para evaluar si se cumplieron los objetivos de la sesión. </w:t>
            </w:r>
          </w:p>
        </w:tc>
      </w:tr>
    </w:tbl>
    <w:p w14:paraId="5DB54259" w14:textId="77777777" w:rsidR="00EF40D0" w:rsidRPr="00265936" w:rsidRDefault="00EF40D0" w:rsidP="000860B4">
      <w:pPr>
        <w:rPr>
          <w:rFonts w:ascii="Courier New" w:eastAsia="Times New Roman" w:hAnsi="Courier New" w:cs="Courier New"/>
          <w:i/>
          <w:sz w:val="20"/>
          <w:szCs w:val="20"/>
        </w:rPr>
      </w:pPr>
    </w:p>
    <w:p w14:paraId="60F27D9E" w14:textId="7F1CB56B" w:rsidR="007663E6" w:rsidRPr="005A729A" w:rsidRDefault="007663E6" w:rsidP="007663E6">
      <w:pPr>
        <w:pStyle w:val="Heading2"/>
        <w:rPr>
          <w:rFonts w:eastAsia="Times New Roman" w:cs="Times New Roman"/>
        </w:rPr>
      </w:pPr>
      <w:bookmarkStart w:id="745" w:name="_Toc524848200"/>
      <w:bookmarkStart w:id="746" w:name="_Toc486857179"/>
      <w:r>
        <w:t xml:space="preserve">Lección 1.2.3 </w:t>
      </w:r>
      <w:r>
        <w:rPr>
          <w:b w:val="0"/>
          <w:noProof/>
          <w:sz w:val="18"/>
        </w:rPr>
        <w:t>Legislación sobre ciberdelincuencia "Legislación nacional sustantiva sobre ciberdelincuencia"</w:t>
      </w:r>
      <w:bookmarkEnd w:id="745"/>
      <w:r>
        <w:rPr>
          <w:b w:val="0"/>
          <w:noProof/>
          <w:sz w:val="18"/>
        </w:rPr>
        <w:t xml:space="preserve"> </w:t>
      </w:r>
      <w:bookmarkEnd w:id="746"/>
    </w:p>
    <w:p w14:paraId="7A2AA690" w14:textId="298CBE8B" w:rsidR="007663E6" w:rsidRPr="00265936" w:rsidRDefault="007663E6">
      <w:pPr>
        <w:spacing w:after="200" w:line="276" w:lineRule="auto"/>
        <w:jc w:val="left"/>
        <w:rPr>
          <w:rFonts w:eastAsia="Times New Roman" w:cs="Times New Roman"/>
        </w:rPr>
      </w:pPr>
      <w:r>
        <w:rPr>
          <w:color w:val="FF0000"/>
        </w:rPr>
        <w:t xml:space="preserve">Sección que completarán los </w:t>
      </w:r>
      <w:del w:id="747" w:author="Pedro Verdelho" w:date="2018-10-31T13:23:00Z">
        <w:r w:rsidDel="006A3059">
          <w:rPr>
            <w:color w:val="FF0000"/>
          </w:rPr>
          <w:delText>formador</w:delText>
        </w:r>
      </w:del>
      <w:ins w:id="748" w:author="Pedro Verdelho" w:date="2018-10-31T13:23:00Z">
        <w:r w:rsidR="006A3059">
          <w:rPr>
            <w:color w:val="FF0000"/>
          </w:rPr>
          <w:t>capacitador</w:t>
        </w:r>
      </w:ins>
      <w:r>
        <w:rPr>
          <w:color w:val="FF0000"/>
        </w:rPr>
        <w:t>es nacionales a cargo de este módulo</w:t>
      </w:r>
      <w:r>
        <w:br w:type="page"/>
      </w:r>
    </w:p>
    <w:p w14:paraId="36CCA632" w14:textId="77777777" w:rsidR="00F554D0" w:rsidRPr="00265936" w:rsidRDefault="00F554D0" w:rsidP="000860B4">
      <w:pPr>
        <w:tabs>
          <w:tab w:val="left" w:pos="426"/>
          <w:tab w:val="left" w:pos="851"/>
        </w:tabs>
        <w:spacing w:after="120"/>
        <w:ind w:left="851" w:hanging="851"/>
        <w:rPr>
          <w:rFonts w:eastAsia="Times New Roman" w:cs="Times New Roman"/>
        </w:rPr>
      </w:pPr>
    </w:p>
    <w:p w14:paraId="14086C7A" w14:textId="09206B37" w:rsidR="007663E6" w:rsidRPr="00265936" w:rsidRDefault="007663E6" w:rsidP="007663E6">
      <w:pPr>
        <w:tabs>
          <w:tab w:val="left" w:pos="900"/>
          <w:tab w:val="right" w:leader="dot" w:pos="8488"/>
        </w:tabs>
        <w:jc w:val="left"/>
        <w:rPr>
          <w:rFonts w:eastAsia="Times New Roman" w:cs="Times New Roman"/>
          <w:b/>
          <w:iCs/>
          <w:noProof/>
          <w:szCs w:val="18"/>
        </w:rPr>
      </w:pPr>
      <w:r>
        <w:rPr>
          <w:b/>
          <w:noProof/>
        </w:rPr>
        <w:t xml:space="preserve"> </w:t>
      </w:r>
    </w:p>
    <w:p w14:paraId="5144CF08" w14:textId="1A84EA54" w:rsidR="00F554D0" w:rsidRPr="007A7D12" w:rsidRDefault="007663E6" w:rsidP="000860B4">
      <w:pPr>
        <w:pStyle w:val="Heading2"/>
        <w:rPr>
          <w:rFonts w:eastAsia="Times New Roman" w:cs="Times New Roman"/>
          <w:sz w:val="22"/>
          <w:szCs w:val="22"/>
        </w:rPr>
      </w:pPr>
      <w:bookmarkStart w:id="749" w:name="_Toc486857180"/>
      <w:bookmarkStart w:id="750" w:name="_Toc524848201"/>
      <w:r>
        <w:rPr>
          <w:sz w:val="22"/>
        </w:rPr>
        <w:t xml:space="preserve">Lecciones 1.2.4 y 1.3.1 Legislación sobre </w:t>
      </w:r>
      <w:ins w:id="751" w:author="Pedro Verdelho" w:date="2018-10-31T13:11:00Z">
        <w:r w:rsidR="006171B4">
          <w:rPr>
            <w:sz w:val="22"/>
          </w:rPr>
          <w:t>cib</w:t>
        </w:r>
      </w:ins>
      <w:ins w:id="752" w:author="Pedro Verdelho" w:date="2018-10-31T13:12:00Z">
        <w:r w:rsidR="006171B4">
          <w:rPr>
            <w:sz w:val="22"/>
          </w:rPr>
          <w:t xml:space="preserve">erdelincuencia: </w:t>
        </w:r>
      </w:ins>
      <w:del w:id="753" w:author="Pedro Verdelho" w:date="2018-10-31T13:12:00Z">
        <w:r w:rsidDel="006171B4">
          <w:rPr>
            <w:sz w:val="22"/>
          </w:rPr>
          <w:delText xml:space="preserve">delito cibernético </w:delText>
        </w:r>
        <w:r w:rsidDel="00A6359B">
          <w:rPr>
            <w:sz w:val="22"/>
          </w:rPr>
          <w:delText>"A</w:delText>
        </w:r>
      </w:del>
      <w:ins w:id="754" w:author="Pedro Verdelho" w:date="2018-10-31T13:12:00Z">
        <w:r w:rsidR="00A6359B">
          <w:rPr>
            <w:sz w:val="22"/>
          </w:rPr>
          <w:t>a</w:t>
        </w:r>
      </w:ins>
      <w:r>
        <w:rPr>
          <w:sz w:val="22"/>
        </w:rPr>
        <w:t>rtículos de procedimiento del Convenio de Budapest sobre ciberdelincuencia"</w:t>
      </w:r>
      <w:del w:id="755" w:author="Pedro Verdelho" w:date="2018-10-31T13:12:00Z">
        <w:r w:rsidDel="00A6359B">
          <w:rPr>
            <w:sz w:val="22"/>
          </w:rPr>
          <w:delText xml:space="preserve"> </w:delText>
        </w:r>
        <w:r w:rsidDel="00A6359B">
          <w:rPr>
            <w:noProof/>
            <w:color w:val="FF0000"/>
            <w:sz w:val="22"/>
          </w:rPr>
          <w:delText>(Artículos de procedimiento)</w:delText>
        </w:r>
      </w:del>
      <w:bookmarkEnd w:id="749"/>
      <w:bookmarkEnd w:id="750"/>
    </w:p>
    <w:tbl>
      <w:tblPr>
        <w:tblStyle w:val="TableGrid"/>
        <w:tblW w:w="0" w:type="auto"/>
        <w:tblLook w:val="04A0" w:firstRow="1" w:lastRow="0" w:firstColumn="1" w:lastColumn="0" w:noHBand="0" w:noVBand="1"/>
      </w:tblPr>
      <w:tblGrid>
        <w:gridCol w:w="1609"/>
        <w:gridCol w:w="4112"/>
        <w:gridCol w:w="2773"/>
      </w:tblGrid>
      <w:tr w:rsidR="00432618" w:rsidRPr="00265936" w14:paraId="06640C01" w14:textId="77777777" w:rsidTr="00432618">
        <w:trPr>
          <w:trHeight w:val="872"/>
        </w:trPr>
        <w:tc>
          <w:tcPr>
            <w:tcW w:w="5894" w:type="dxa"/>
            <w:gridSpan w:val="2"/>
            <w:shd w:val="clear" w:color="auto" w:fill="C6D9F1" w:themeFill="text2" w:themeFillTint="33"/>
            <w:vAlign w:val="center"/>
          </w:tcPr>
          <w:p w14:paraId="4C8A7D1A" w14:textId="77777777" w:rsidR="00432618" w:rsidRPr="00265936" w:rsidRDefault="00432618" w:rsidP="00C60669">
            <w:pPr>
              <w:rPr>
                <w:sz w:val="22"/>
                <w:szCs w:val="22"/>
              </w:rPr>
            </w:pPr>
            <w:r>
              <w:rPr>
                <w:sz w:val="22"/>
              </w:rPr>
              <w:t xml:space="preserve">Lecciones 1.2.4, 1.3.1 y </w:t>
            </w:r>
            <w:r>
              <w:rPr>
                <w:color w:val="FF0000"/>
                <w:sz w:val="22"/>
              </w:rPr>
              <w:t>1.3.2</w:t>
            </w:r>
            <w:r>
              <w:rPr>
                <w:sz w:val="22"/>
              </w:rPr>
              <w:t xml:space="preserve"> (Normas procesales)</w:t>
            </w:r>
          </w:p>
        </w:tc>
        <w:tc>
          <w:tcPr>
            <w:tcW w:w="2826" w:type="dxa"/>
            <w:shd w:val="clear" w:color="auto" w:fill="C6D9F1" w:themeFill="text2" w:themeFillTint="33"/>
            <w:vAlign w:val="center"/>
          </w:tcPr>
          <w:p w14:paraId="77EE273B" w14:textId="4DD7402A" w:rsidR="00432618" w:rsidRPr="00265936" w:rsidRDefault="00432618" w:rsidP="00C60669">
            <w:pPr>
              <w:rPr>
                <w:sz w:val="22"/>
                <w:szCs w:val="22"/>
              </w:rPr>
            </w:pPr>
            <w:r>
              <w:rPr>
                <w:sz w:val="22"/>
              </w:rPr>
              <w:t>Duración: 240 minutos</w:t>
            </w:r>
          </w:p>
        </w:tc>
      </w:tr>
      <w:tr w:rsidR="00432618" w:rsidRPr="00265936" w14:paraId="698C8D78" w14:textId="77777777" w:rsidTr="00432618">
        <w:trPr>
          <w:trHeight w:val="1025"/>
        </w:trPr>
        <w:tc>
          <w:tcPr>
            <w:tcW w:w="8720" w:type="dxa"/>
            <w:gridSpan w:val="3"/>
            <w:vAlign w:val="center"/>
          </w:tcPr>
          <w:p w14:paraId="472D48B9" w14:textId="77777777" w:rsidR="00432618" w:rsidRPr="00265936" w:rsidRDefault="00432618" w:rsidP="00C60669">
            <w:pPr>
              <w:spacing w:before="120" w:after="120" w:line="280" w:lineRule="exact"/>
              <w:rPr>
                <w:b/>
                <w:sz w:val="22"/>
                <w:szCs w:val="22"/>
              </w:rPr>
            </w:pPr>
            <w:r>
              <w:rPr>
                <w:b/>
                <w:sz w:val="22"/>
              </w:rPr>
              <w:t>Recursos requeridos:</w:t>
            </w:r>
          </w:p>
          <w:p w14:paraId="2F4BAA30" w14:textId="77777777" w:rsidR="00432618" w:rsidRPr="00265936" w:rsidRDefault="00432618" w:rsidP="00531BD9">
            <w:pPr>
              <w:pStyle w:val="bul1"/>
              <w:numPr>
                <w:ilvl w:val="0"/>
                <w:numId w:val="38"/>
              </w:numPr>
              <w:spacing w:before="120" w:after="120" w:line="280" w:lineRule="exact"/>
              <w:contextualSpacing/>
              <w:rPr>
                <w:szCs w:val="18"/>
              </w:rPr>
            </w:pPr>
            <w:r>
              <w:t>PC/portátil cargado con versiones de software compatibles con los materiales preparados</w:t>
            </w:r>
          </w:p>
          <w:p w14:paraId="04CCCA22" w14:textId="77777777" w:rsidR="00432618" w:rsidRPr="00265936" w:rsidRDefault="00432618" w:rsidP="00531BD9">
            <w:pPr>
              <w:pStyle w:val="bul1"/>
              <w:numPr>
                <w:ilvl w:val="0"/>
                <w:numId w:val="38"/>
              </w:numPr>
              <w:spacing w:before="120" w:after="120" w:line="280" w:lineRule="exact"/>
              <w:contextualSpacing/>
              <w:rPr>
                <w:szCs w:val="18"/>
              </w:rPr>
            </w:pPr>
            <w:r>
              <w:t>Proyector y pantalla de visualización.</w:t>
            </w:r>
          </w:p>
          <w:p w14:paraId="3F7333E6" w14:textId="77777777" w:rsidR="00432618" w:rsidRPr="00265936" w:rsidRDefault="00432618" w:rsidP="00531BD9">
            <w:pPr>
              <w:pStyle w:val="bul1"/>
              <w:numPr>
                <w:ilvl w:val="0"/>
                <w:numId w:val="38"/>
              </w:numPr>
              <w:spacing w:before="120" w:after="120" w:line="280" w:lineRule="exact"/>
              <w:contextualSpacing/>
              <w:rPr>
                <w:szCs w:val="18"/>
              </w:rPr>
            </w:pPr>
            <w:r>
              <w:t xml:space="preserve">Acceso a Internet (si está disponible). </w:t>
            </w:r>
          </w:p>
          <w:p w14:paraId="419AC536" w14:textId="78BCD971" w:rsidR="00432618" w:rsidRPr="00265936" w:rsidRDefault="00432618" w:rsidP="00531BD9">
            <w:pPr>
              <w:pStyle w:val="bul1"/>
              <w:numPr>
                <w:ilvl w:val="0"/>
                <w:numId w:val="38"/>
              </w:numPr>
              <w:spacing w:before="120" w:after="120" w:line="280" w:lineRule="exact"/>
              <w:contextualSpacing/>
              <w:rPr>
                <w:i/>
                <w:szCs w:val="18"/>
              </w:rPr>
            </w:pPr>
            <w:r>
              <w:t xml:space="preserve">Papel y bolígrafos para </w:t>
            </w:r>
            <w:del w:id="756" w:author="Pedro Verdelho" w:date="2018-10-31T13:15:00Z">
              <w:r w:rsidDel="00A6359B">
                <w:delText>e</w:delText>
              </w:r>
            </w:del>
            <w:r>
              <w:t>l</w:t>
            </w:r>
            <w:ins w:id="757" w:author="Pedro Verdelho" w:date="2018-10-31T13:15:00Z">
              <w:r w:rsidR="00A6359B">
                <w:t>os</w:t>
              </w:r>
            </w:ins>
            <w:r>
              <w:t xml:space="preserve"> alumno</w:t>
            </w:r>
            <w:ins w:id="758" w:author="Pedro Verdelho" w:date="2018-10-31T13:15:00Z">
              <w:r w:rsidR="00A6359B">
                <w:t>s</w:t>
              </w:r>
            </w:ins>
            <w:r>
              <w:t>.</w:t>
            </w:r>
          </w:p>
        </w:tc>
      </w:tr>
      <w:tr w:rsidR="00432618" w:rsidRPr="00265936" w14:paraId="13183DB2" w14:textId="77777777" w:rsidTr="00432618">
        <w:trPr>
          <w:trHeight w:val="1241"/>
        </w:trPr>
        <w:tc>
          <w:tcPr>
            <w:tcW w:w="8720" w:type="dxa"/>
            <w:gridSpan w:val="3"/>
            <w:vAlign w:val="center"/>
          </w:tcPr>
          <w:p w14:paraId="501C212A" w14:textId="7C596E48" w:rsidR="00432618" w:rsidRPr="00265936" w:rsidRDefault="00432618" w:rsidP="00C60669">
            <w:pPr>
              <w:spacing w:before="120" w:after="120" w:line="280" w:lineRule="exact"/>
              <w:rPr>
                <w:b/>
                <w:sz w:val="22"/>
                <w:szCs w:val="22"/>
              </w:rPr>
            </w:pPr>
            <w:r>
              <w:rPr>
                <w:b/>
                <w:sz w:val="22"/>
              </w:rPr>
              <w:t>Objetivo de la sesión:</w:t>
            </w:r>
            <w:r w:rsidR="00152638">
              <w:rPr>
                <w:b/>
                <w:sz w:val="22"/>
              </w:rPr>
              <w:t xml:space="preserve"> </w:t>
            </w:r>
          </w:p>
          <w:p w14:paraId="623129AA" w14:textId="77777777" w:rsidR="00432618" w:rsidRPr="00265936" w:rsidRDefault="00432618" w:rsidP="00C60669">
            <w:pPr>
              <w:spacing w:before="120" w:after="120" w:line="280" w:lineRule="exact"/>
              <w:rPr>
                <w:szCs w:val="18"/>
              </w:rPr>
            </w:pPr>
            <w:r>
              <w:t>El objetivo general de esta sesión es proporcionar a los delegados una comprensión exhaustiva de los poderes de procedimiento que están relacionados con la ciberdelincuencia y la prueba electrónica.</w:t>
            </w:r>
          </w:p>
        </w:tc>
      </w:tr>
      <w:tr w:rsidR="00432618" w:rsidRPr="00265936" w14:paraId="3C2CE9D7" w14:textId="77777777" w:rsidTr="00432618">
        <w:trPr>
          <w:trHeight w:val="2240"/>
        </w:trPr>
        <w:tc>
          <w:tcPr>
            <w:tcW w:w="8720" w:type="dxa"/>
            <w:gridSpan w:val="3"/>
            <w:vAlign w:val="center"/>
          </w:tcPr>
          <w:p w14:paraId="24038E76" w14:textId="77777777" w:rsidR="00432618" w:rsidRPr="00265936" w:rsidRDefault="00432618" w:rsidP="00C60669">
            <w:pPr>
              <w:spacing w:before="120" w:after="120" w:line="280" w:lineRule="exact"/>
              <w:contextualSpacing/>
              <w:rPr>
                <w:b/>
                <w:sz w:val="22"/>
                <w:szCs w:val="22"/>
              </w:rPr>
            </w:pPr>
            <w:r>
              <w:rPr>
                <w:b/>
                <w:sz w:val="22"/>
              </w:rPr>
              <w:t>Objetivos:</w:t>
            </w:r>
          </w:p>
          <w:p w14:paraId="377D1292" w14:textId="77777777" w:rsidR="00432618" w:rsidRPr="00265936" w:rsidRDefault="00432618" w:rsidP="00C60669">
            <w:pPr>
              <w:tabs>
                <w:tab w:val="left" w:pos="426"/>
                <w:tab w:val="left" w:pos="851"/>
              </w:tabs>
              <w:spacing w:before="120" w:after="120" w:line="280" w:lineRule="exact"/>
              <w:contextualSpacing/>
              <w:rPr>
                <w:szCs w:val="18"/>
              </w:rPr>
            </w:pPr>
            <w:r>
              <w:t>Al final de la clase, los alumnos podrán:</w:t>
            </w:r>
          </w:p>
          <w:p w14:paraId="543E2C60" w14:textId="5D2CC2E4" w:rsidR="00432618" w:rsidRPr="00265936" w:rsidRDefault="00432618" w:rsidP="00C60669">
            <w:pPr>
              <w:pStyle w:val="bul1"/>
              <w:spacing w:before="120" w:after="120" w:line="280" w:lineRule="exact"/>
              <w:contextualSpacing/>
              <w:rPr>
                <w:szCs w:val="18"/>
              </w:rPr>
            </w:pPr>
            <w:r>
              <w:t xml:space="preserve">Explicar las disposiciones </w:t>
            </w:r>
            <w:ins w:id="759" w:author="Pedro Verdelho" w:date="2019-01-21T18:41:00Z">
              <w:r w:rsidR="005C7526">
                <w:t>procesales</w:t>
              </w:r>
            </w:ins>
            <w:r>
              <w:t xml:space="preserve"> del Convenio de Budapest</w:t>
            </w:r>
          </w:p>
          <w:p w14:paraId="703947B2" w14:textId="73185EB3" w:rsidR="00432618" w:rsidRPr="00265936" w:rsidRDefault="00432618" w:rsidP="00C60669">
            <w:pPr>
              <w:pStyle w:val="bul1"/>
              <w:spacing w:before="120" w:after="120" w:line="280" w:lineRule="exact"/>
              <w:contextualSpacing/>
              <w:rPr>
                <w:szCs w:val="18"/>
              </w:rPr>
            </w:pPr>
            <w:r>
              <w:t xml:space="preserve">Explicar la importancia de las condiciones y </w:t>
            </w:r>
            <w:ins w:id="760" w:author="Pedro Verdelho" w:date="2018-10-30T15:31:00Z">
              <w:r w:rsidR="00635BF0">
                <w:t>garantías</w:t>
              </w:r>
            </w:ins>
            <w:del w:id="761" w:author="Pedro Verdelho" w:date="2018-10-30T15:31:00Z">
              <w:r w:rsidDel="00635BF0">
                <w:delText>salvaguardias</w:delText>
              </w:r>
            </w:del>
            <w:r>
              <w:t xml:space="preserve"> y la forma en que se pueden determinar</w:t>
            </w:r>
          </w:p>
          <w:p w14:paraId="60807C49" w14:textId="77777777" w:rsidR="00432618" w:rsidRPr="00265936" w:rsidRDefault="00432618" w:rsidP="00C60669">
            <w:pPr>
              <w:pStyle w:val="bul1"/>
              <w:spacing w:before="120" w:after="120" w:line="280" w:lineRule="exact"/>
              <w:contextualSpacing/>
              <w:rPr>
                <w:i/>
                <w:szCs w:val="18"/>
              </w:rPr>
            </w:pPr>
            <w:r>
              <w:t>Explique las normas de procedimiento existentes en virtud de la legislación nacional</w:t>
            </w:r>
          </w:p>
        </w:tc>
      </w:tr>
      <w:tr w:rsidR="00432618" w:rsidRPr="00265936" w14:paraId="61DAC01D" w14:textId="77777777" w:rsidTr="00432618">
        <w:trPr>
          <w:trHeight w:val="1475"/>
        </w:trPr>
        <w:tc>
          <w:tcPr>
            <w:tcW w:w="8720" w:type="dxa"/>
            <w:gridSpan w:val="3"/>
            <w:tcBorders>
              <w:bottom w:val="single" w:sz="4" w:space="0" w:color="auto"/>
            </w:tcBorders>
            <w:vAlign w:val="center"/>
          </w:tcPr>
          <w:p w14:paraId="2213B779" w14:textId="17769997" w:rsidR="00432618" w:rsidRPr="00265936" w:rsidRDefault="00432618" w:rsidP="00C60669">
            <w:pPr>
              <w:spacing w:before="120" w:after="120" w:line="280" w:lineRule="exact"/>
              <w:rPr>
                <w:b/>
                <w:sz w:val="22"/>
                <w:szCs w:val="22"/>
              </w:rPr>
            </w:pPr>
            <w:r>
              <w:rPr>
                <w:b/>
                <w:sz w:val="22"/>
              </w:rPr>
              <w:t xml:space="preserve">Orientación del </w:t>
            </w:r>
            <w:del w:id="762" w:author="Pedro Verdelho" w:date="2018-10-31T13:23:00Z">
              <w:r w:rsidR="005203A2" w:rsidDel="006A3059">
                <w:rPr>
                  <w:b/>
                  <w:sz w:val="22"/>
                </w:rPr>
                <w:delText>formador</w:delText>
              </w:r>
            </w:del>
            <w:ins w:id="763" w:author="Pedro Verdelho" w:date="2018-10-31T13:23:00Z">
              <w:r w:rsidR="006A3059">
                <w:rPr>
                  <w:b/>
                  <w:sz w:val="22"/>
                </w:rPr>
                <w:t>capacitador</w:t>
              </w:r>
            </w:ins>
          </w:p>
          <w:p w14:paraId="697252AE" w14:textId="1285780E" w:rsidR="00432618" w:rsidRPr="00265936" w:rsidRDefault="00432618" w:rsidP="00C60669">
            <w:pPr>
              <w:spacing w:before="120" w:after="120" w:line="280" w:lineRule="exact"/>
              <w:rPr>
                <w:szCs w:val="18"/>
              </w:rPr>
            </w:pPr>
            <w:r>
              <w:t>Esta sesión se ha preparado para proporcionar a los delegados un conocimiento exhaustivo de las facultades procesales relacionadas con la ciberdelincuencia</w:t>
            </w:r>
            <w:r w:rsidR="00152638">
              <w:t xml:space="preserve"> </w:t>
            </w:r>
            <w:r>
              <w:t xml:space="preserve">y la prueba electrónica. La sesión se ha dividido en tres partes, además de una introducción y una conclusión. La primera parte de la sesión trata de </w:t>
            </w:r>
            <w:r w:rsidR="00255F79">
              <w:t>las facultades procesales</w:t>
            </w:r>
            <w:r>
              <w:t xml:space="preserve"> en el Convenio de Budapest sobre ciberdelincuencia. Estas diapositivas proporcionan el texto de cada facultad procesal en el Capítulo 2, Sección 2 del Convenio de Budapest sobre ciberdelincuencia, así como diapositivas detalladas que explican cada elemento en cada artículo. La segunda parte de la sesión cubre las condiciones y salvaguardias asociadas con las facultades de procedimiento. Finalmente, la tercera parte de la sesión trata de los poderes de procedimiento de la legislación interna.</w:t>
            </w:r>
          </w:p>
        </w:tc>
      </w:tr>
      <w:tr w:rsidR="00432618" w:rsidRPr="00265936" w14:paraId="16ADEBDB" w14:textId="77777777" w:rsidTr="00432618">
        <w:trPr>
          <w:trHeight w:val="701"/>
        </w:trPr>
        <w:tc>
          <w:tcPr>
            <w:tcW w:w="8720" w:type="dxa"/>
            <w:gridSpan w:val="3"/>
            <w:tcBorders>
              <w:bottom w:val="single" w:sz="4" w:space="0" w:color="auto"/>
            </w:tcBorders>
            <w:shd w:val="clear" w:color="auto" w:fill="DBE5F1" w:themeFill="accent1" w:themeFillTint="33"/>
            <w:vAlign w:val="center"/>
          </w:tcPr>
          <w:p w14:paraId="20090FC0" w14:textId="77777777" w:rsidR="00432618" w:rsidRPr="00265936" w:rsidRDefault="00432618" w:rsidP="00C60669">
            <w:pPr>
              <w:rPr>
                <w:b/>
                <w:sz w:val="28"/>
                <w:szCs w:val="28"/>
              </w:rPr>
            </w:pPr>
            <w:r>
              <w:rPr>
                <w:b/>
                <w:sz w:val="28"/>
              </w:rPr>
              <w:t>Contenido de la lección</w:t>
            </w:r>
          </w:p>
        </w:tc>
      </w:tr>
      <w:tr w:rsidR="00432618" w:rsidRPr="00265936" w14:paraId="037097B9" w14:textId="77777777" w:rsidTr="00432618">
        <w:trPr>
          <w:trHeight w:val="629"/>
        </w:trPr>
        <w:tc>
          <w:tcPr>
            <w:tcW w:w="1609" w:type="dxa"/>
            <w:shd w:val="clear" w:color="auto" w:fill="DBE5F1" w:themeFill="accent1" w:themeFillTint="33"/>
            <w:vAlign w:val="center"/>
          </w:tcPr>
          <w:p w14:paraId="293DDF64" w14:textId="77777777" w:rsidR="00432618" w:rsidRPr="00265936" w:rsidRDefault="00432618" w:rsidP="00C60669">
            <w:pPr>
              <w:jc w:val="center"/>
              <w:rPr>
                <w:b/>
                <w:sz w:val="22"/>
                <w:szCs w:val="22"/>
              </w:rPr>
            </w:pPr>
            <w:r>
              <w:rPr>
                <w:b/>
                <w:sz w:val="22"/>
              </w:rPr>
              <w:t>Números de diapositiva</w:t>
            </w:r>
          </w:p>
        </w:tc>
        <w:tc>
          <w:tcPr>
            <w:tcW w:w="7111" w:type="dxa"/>
            <w:gridSpan w:val="2"/>
            <w:shd w:val="clear" w:color="auto" w:fill="DBE5F1" w:themeFill="accent1" w:themeFillTint="33"/>
            <w:vAlign w:val="center"/>
          </w:tcPr>
          <w:p w14:paraId="45AFC6F6" w14:textId="77777777" w:rsidR="00432618" w:rsidRPr="00265936" w:rsidRDefault="00432618" w:rsidP="00C60669">
            <w:pPr>
              <w:rPr>
                <w:b/>
                <w:sz w:val="22"/>
                <w:szCs w:val="22"/>
              </w:rPr>
            </w:pPr>
            <w:r>
              <w:rPr>
                <w:b/>
                <w:sz w:val="22"/>
              </w:rPr>
              <w:t>Contenido</w:t>
            </w:r>
          </w:p>
        </w:tc>
      </w:tr>
      <w:tr w:rsidR="00432618" w:rsidRPr="00265936" w14:paraId="3D787923" w14:textId="77777777" w:rsidTr="00432618">
        <w:tc>
          <w:tcPr>
            <w:tcW w:w="1609" w:type="dxa"/>
            <w:vAlign w:val="center"/>
          </w:tcPr>
          <w:p w14:paraId="11794B35" w14:textId="77777777" w:rsidR="00432618" w:rsidRPr="00265936" w:rsidRDefault="00432618" w:rsidP="00C60669">
            <w:pPr>
              <w:spacing w:before="120" w:after="120" w:line="280" w:lineRule="exact"/>
              <w:jc w:val="center"/>
              <w:rPr>
                <w:szCs w:val="18"/>
              </w:rPr>
            </w:pPr>
            <w:r>
              <w:lastRenderedPageBreak/>
              <w:t>1 a 4</w:t>
            </w:r>
          </w:p>
        </w:tc>
        <w:tc>
          <w:tcPr>
            <w:tcW w:w="7111" w:type="dxa"/>
            <w:gridSpan w:val="2"/>
            <w:vAlign w:val="center"/>
          </w:tcPr>
          <w:p w14:paraId="7546F02A" w14:textId="77777777" w:rsidR="00432618" w:rsidRPr="00265936" w:rsidRDefault="00432618" w:rsidP="00C60669">
            <w:pPr>
              <w:tabs>
                <w:tab w:val="left" w:pos="426"/>
                <w:tab w:val="left" w:pos="851"/>
              </w:tabs>
              <w:spacing w:before="120" w:after="120" w:line="280" w:lineRule="exact"/>
              <w:rPr>
                <w:szCs w:val="18"/>
              </w:rPr>
            </w:pPr>
            <w:r>
              <w:t>Las primeras diapositivas establecen la estructura y los objetivos de esta sesión. Los delegados tendrán la oportunidad de hacer cualquier pregunta preliminar que puedan tener con respecto a la estructura y los objetivos de la sesión.</w:t>
            </w:r>
          </w:p>
        </w:tc>
      </w:tr>
      <w:tr w:rsidR="00432618" w:rsidRPr="00265936" w14:paraId="688E8B92" w14:textId="77777777" w:rsidTr="00432618">
        <w:trPr>
          <w:trHeight w:val="3158"/>
        </w:trPr>
        <w:tc>
          <w:tcPr>
            <w:tcW w:w="1609" w:type="dxa"/>
            <w:vAlign w:val="center"/>
          </w:tcPr>
          <w:p w14:paraId="51CC138C" w14:textId="77777777" w:rsidR="00432618" w:rsidRPr="00265936" w:rsidRDefault="00432618" w:rsidP="00C60669">
            <w:pPr>
              <w:jc w:val="center"/>
              <w:rPr>
                <w:szCs w:val="18"/>
              </w:rPr>
            </w:pPr>
            <w:r>
              <w:t>5 a 124</w:t>
            </w:r>
          </w:p>
        </w:tc>
        <w:tc>
          <w:tcPr>
            <w:tcW w:w="7111" w:type="dxa"/>
            <w:gridSpan w:val="2"/>
            <w:vAlign w:val="center"/>
          </w:tcPr>
          <w:p w14:paraId="1D16C7EA" w14:textId="5723F76E" w:rsidR="00432618" w:rsidRPr="00265936" w:rsidRDefault="00432618" w:rsidP="00C60669">
            <w:pPr>
              <w:pStyle w:val="Subtitle"/>
              <w:spacing w:beforeLines="20" w:before="48" w:afterLines="120" w:after="288" w:line="280" w:lineRule="exact"/>
              <w:rPr>
                <w:rFonts w:ascii="Verdana" w:eastAsia="Times New Roman" w:hAnsi="Verdana"/>
                <w:color w:val="auto"/>
                <w:szCs w:val="18"/>
              </w:rPr>
            </w:pPr>
            <w:r>
              <w:rPr>
                <w:rFonts w:ascii="Verdana" w:hAnsi="Verdana"/>
                <w:color w:val="auto"/>
              </w:rPr>
              <w:t xml:space="preserve">Estas diapositivas cubren las disposiciones de derecho procesal bajo el Capítulo II, Sección 2 del Convenio de Budapest. El </w:t>
            </w:r>
            <w:del w:id="764" w:author="Pedro Verdelho" w:date="2018-10-31T13:23:00Z">
              <w:r w:rsidDel="006A3059">
                <w:rPr>
                  <w:rFonts w:ascii="Verdana" w:hAnsi="Verdana"/>
                  <w:color w:val="auto"/>
                </w:rPr>
                <w:delText>formador</w:delText>
              </w:r>
            </w:del>
            <w:ins w:id="765" w:author="Pedro Verdelho" w:date="2018-10-31T13:23:00Z">
              <w:r w:rsidR="006A3059">
                <w:rPr>
                  <w:rFonts w:ascii="Verdana" w:hAnsi="Verdana"/>
                  <w:color w:val="auto"/>
                </w:rPr>
                <w:t>capacitador</w:t>
              </w:r>
            </w:ins>
            <w:r>
              <w:rPr>
                <w:rFonts w:ascii="Verdana" w:hAnsi="Verdana"/>
                <w:color w:val="auto"/>
              </w:rPr>
              <w:t xml:space="preserve"> primero debe presentar a los delegados las definiciones básicas como "datos informáticos", "datos de contenido", "datos de tráfico" y "proveedor de servicios" tal como se utilizan en la Convención de Budapest. Después, el </w:t>
            </w:r>
            <w:del w:id="766" w:author="Pedro Verdelho" w:date="2018-10-31T13:23:00Z">
              <w:r w:rsidDel="006A3059">
                <w:rPr>
                  <w:rFonts w:ascii="Verdana" w:hAnsi="Verdana"/>
                  <w:color w:val="auto"/>
                </w:rPr>
                <w:delText>formador</w:delText>
              </w:r>
            </w:del>
            <w:ins w:id="767" w:author="Pedro Verdelho" w:date="2018-10-31T13:23:00Z">
              <w:r w:rsidR="006A3059">
                <w:rPr>
                  <w:rFonts w:ascii="Verdana" w:hAnsi="Verdana"/>
                  <w:color w:val="auto"/>
                </w:rPr>
                <w:t>capacitador</w:t>
              </w:r>
            </w:ins>
            <w:r>
              <w:rPr>
                <w:rFonts w:ascii="Verdana" w:hAnsi="Verdana"/>
                <w:color w:val="auto"/>
              </w:rPr>
              <w:t xml:space="preserve"> deberá tratar el texto y las explicaciones detalladas de las siguientes facultades procesales en el Convenio de Budapest:</w:t>
            </w:r>
          </w:p>
          <w:p w14:paraId="0E001E9F" w14:textId="053513A6" w:rsidR="00432618" w:rsidRPr="00265936" w:rsidRDefault="00432618" w:rsidP="00C60669">
            <w:pPr>
              <w:spacing w:beforeLines="20" w:before="48" w:after="20" w:line="280" w:lineRule="exact"/>
              <w:rPr>
                <w:szCs w:val="18"/>
              </w:rPr>
            </w:pPr>
            <w:r>
              <w:t xml:space="preserve">a. </w:t>
            </w:r>
            <w:ins w:id="768" w:author="Pedro Verdelho" w:date="2018-10-30T15:32:00Z">
              <w:r w:rsidR="00635BF0">
                <w:t>Preservación</w:t>
              </w:r>
            </w:ins>
            <w:del w:id="769" w:author="Pedro Verdelho" w:date="2018-10-30T15:32:00Z">
              <w:r w:rsidDel="00635BF0">
                <w:delText>C</w:delText>
              </w:r>
            </w:del>
            <w:del w:id="770" w:author="Pedro Verdelho" w:date="2018-10-30T15:33:00Z">
              <w:r w:rsidDel="00635BF0">
                <w:delText>onservación</w:delText>
              </w:r>
            </w:del>
            <w:r>
              <w:t xml:space="preserve"> rápida de datos informáticos almacenados (Artículo 16)</w:t>
            </w:r>
          </w:p>
          <w:p w14:paraId="35A37F99" w14:textId="3ACE460B" w:rsidR="00432618" w:rsidRPr="00265936" w:rsidRDefault="00432618" w:rsidP="00C60669">
            <w:pPr>
              <w:spacing w:beforeLines="20" w:before="48" w:after="20" w:line="280" w:lineRule="exact"/>
              <w:ind w:left="252" w:hanging="252"/>
              <w:rPr>
                <w:szCs w:val="18"/>
              </w:rPr>
            </w:pPr>
            <w:r>
              <w:t xml:space="preserve">b. </w:t>
            </w:r>
            <w:del w:id="771" w:author="Pedro Verdelho" w:date="2018-10-30T15:33:00Z">
              <w:r w:rsidDel="00BB6F33">
                <w:delText xml:space="preserve">Conservación </w:delText>
              </w:r>
            </w:del>
            <w:ins w:id="772" w:author="Pedro Verdelho" w:date="2018-10-30T15:33:00Z">
              <w:r w:rsidR="00BB6F33">
                <w:t xml:space="preserve">Preservación </w:t>
              </w:r>
            </w:ins>
            <w:r>
              <w:t>y revelación parcial rápidas de los datos relativos al tráfico (Artículo 17)</w:t>
            </w:r>
          </w:p>
          <w:p w14:paraId="5C62CF25" w14:textId="77777777" w:rsidR="00432618" w:rsidRPr="00265936" w:rsidRDefault="00432618" w:rsidP="00C60669">
            <w:pPr>
              <w:spacing w:beforeLines="20" w:before="48" w:after="20" w:line="280" w:lineRule="exact"/>
              <w:rPr>
                <w:szCs w:val="18"/>
              </w:rPr>
            </w:pPr>
            <w:r>
              <w:t>c. Orden de presentación (Artículo 18)</w:t>
            </w:r>
          </w:p>
          <w:p w14:paraId="55B1B1FB" w14:textId="77777777" w:rsidR="00432618" w:rsidRPr="00265936" w:rsidRDefault="00432618" w:rsidP="00C60669">
            <w:pPr>
              <w:spacing w:beforeLines="20" w:before="48" w:after="20" w:line="280" w:lineRule="exact"/>
              <w:rPr>
                <w:szCs w:val="18"/>
              </w:rPr>
            </w:pPr>
            <w:r>
              <w:t>d. Registro y confiscación de datos informáticos almacenados (Artículo 19)</w:t>
            </w:r>
          </w:p>
          <w:p w14:paraId="1D05C779" w14:textId="77777777" w:rsidR="00432618" w:rsidRPr="00265936" w:rsidRDefault="00432618" w:rsidP="00C60669">
            <w:pPr>
              <w:spacing w:beforeLines="20" w:before="48" w:after="20" w:line="280" w:lineRule="exact"/>
              <w:rPr>
                <w:szCs w:val="18"/>
              </w:rPr>
            </w:pPr>
            <w:r>
              <w:t>e. Obtención en tiempo real de datos relativos al tráfico (Artículo 20)</w:t>
            </w:r>
          </w:p>
          <w:p w14:paraId="01C225E8" w14:textId="77777777" w:rsidR="00432618" w:rsidRPr="00265936" w:rsidRDefault="00432618" w:rsidP="00C60669">
            <w:pPr>
              <w:spacing w:beforeLines="20" w:before="48" w:after="24" w:line="280" w:lineRule="exact"/>
              <w:rPr>
                <w:szCs w:val="18"/>
              </w:rPr>
            </w:pPr>
            <w:r>
              <w:t>F. Interceptación de datos relativos al contenido (Artículo 21)</w:t>
            </w:r>
          </w:p>
          <w:p w14:paraId="1034EA8F" w14:textId="77777777" w:rsidR="00432618" w:rsidRPr="00265936" w:rsidRDefault="00432618" w:rsidP="00C60669">
            <w:pPr>
              <w:spacing w:beforeLines="20" w:before="48" w:after="24" w:line="280" w:lineRule="exact"/>
            </w:pPr>
          </w:p>
          <w:p w14:paraId="5917290C" w14:textId="3B269155" w:rsidR="00432618" w:rsidRPr="00265936" w:rsidRDefault="00432618" w:rsidP="00C60669">
            <w:pPr>
              <w:spacing w:beforeLines="20" w:before="48" w:afterLines="120" w:after="288" w:line="280" w:lineRule="exact"/>
              <w:rPr>
                <w:szCs w:val="18"/>
              </w:rPr>
            </w:pPr>
            <w:r>
              <w:t xml:space="preserve">Los delegados deben analizar los elementos importantes de estos artículos de derecho procesal del Convenio de Budapest. Los elementos importantes de cada artículo se marcan individualmente en texto rojo, y cada elemento resaltado individual es seguido por diapositivas con explicaciones del elemento anterior. El </w:t>
            </w:r>
            <w:del w:id="773" w:author="Pedro Verdelho" w:date="2018-10-31T13:23:00Z">
              <w:r w:rsidDel="006A3059">
                <w:delText>formador</w:delText>
              </w:r>
            </w:del>
            <w:ins w:id="774" w:author="Pedro Verdelho" w:date="2018-10-31T13:23:00Z">
              <w:r w:rsidR="006A3059">
                <w:t>capacitador</w:t>
              </w:r>
            </w:ins>
            <w:r>
              <w:t xml:space="preserve"> puede optar por no utilizar estas diapositivas no esenciales </w:t>
            </w:r>
            <w:ins w:id="775" w:author="Pedro Verdelho" w:date="2019-01-21T18:45:00Z">
              <w:r w:rsidR="00DE09D2">
                <w:t xml:space="preserve">ni </w:t>
              </w:r>
            </w:ins>
            <w:r>
              <w:t>detalladas. Sin embargo, es importante que cada facultad procesal se explique con suficiente detalle.</w:t>
            </w:r>
          </w:p>
        </w:tc>
      </w:tr>
      <w:tr w:rsidR="00432618" w:rsidRPr="00265936" w14:paraId="3FB9AD2E" w14:textId="77777777" w:rsidTr="00432618">
        <w:trPr>
          <w:trHeight w:val="3158"/>
        </w:trPr>
        <w:tc>
          <w:tcPr>
            <w:tcW w:w="1609" w:type="dxa"/>
            <w:vAlign w:val="center"/>
          </w:tcPr>
          <w:p w14:paraId="3F8D548E" w14:textId="77777777" w:rsidR="00432618" w:rsidRPr="00265936" w:rsidRDefault="00432618" w:rsidP="00C60669">
            <w:pPr>
              <w:jc w:val="center"/>
              <w:rPr>
                <w:szCs w:val="18"/>
              </w:rPr>
            </w:pPr>
            <w:r>
              <w:t>125 a 138</w:t>
            </w:r>
          </w:p>
        </w:tc>
        <w:tc>
          <w:tcPr>
            <w:tcW w:w="7111" w:type="dxa"/>
            <w:gridSpan w:val="2"/>
            <w:vAlign w:val="center"/>
          </w:tcPr>
          <w:p w14:paraId="2BF1905F" w14:textId="2B5A7303" w:rsidR="00432618" w:rsidRPr="00265936" w:rsidRDefault="00432618" w:rsidP="00C60669">
            <w:pPr>
              <w:spacing w:before="120" w:after="120" w:line="280" w:lineRule="exact"/>
              <w:rPr>
                <w:szCs w:val="18"/>
              </w:rPr>
            </w:pPr>
            <w:r>
              <w:t xml:space="preserve">Esta sección analiza las condiciones y </w:t>
            </w:r>
            <w:del w:id="776" w:author="Pedro Verdelho" w:date="2018-10-30T15:33:00Z">
              <w:r w:rsidDel="00BB6F33">
                <w:delText xml:space="preserve">salvaguardias </w:delText>
              </w:r>
            </w:del>
            <w:ins w:id="777" w:author="Pedro Verdelho" w:date="2018-10-30T15:33:00Z">
              <w:r w:rsidR="00BB6F33">
                <w:t xml:space="preserve">garantías </w:t>
              </w:r>
            </w:ins>
            <w:r>
              <w:t>establecidas en el Convenio de Budapest y explica los elementos del Artículo 15. Esta sección también cubre los derechos que están garantizados por el Convenio Europeo de Derechos Humanos</w:t>
            </w:r>
            <w:ins w:id="778" w:author="Pedro Verdelho" w:date="2019-01-21T18:46:00Z">
              <w:r w:rsidR="002B3B97">
                <w:t>.</w:t>
              </w:r>
            </w:ins>
            <w:r>
              <w:t xml:space="preserve"> </w:t>
            </w:r>
            <w:del w:id="779" w:author="Pedro Verdelho" w:date="2019-01-21T18:46:00Z">
              <w:r w:rsidDel="002B3B97">
                <w:delText>y la Convención Internacional C</w:delText>
              </w:r>
            </w:del>
          </w:p>
          <w:p w14:paraId="6D3C5C9C" w14:textId="700E196D" w:rsidR="00432618" w:rsidRPr="00265936" w:rsidRDefault="00432618" w:rsidP="00C60669">
            <w:pPr>
              <w:spacing w:before="120" w:after="120" w:line="280" w:lineRule="exact"/>
              <w:rPr>
                <w:szCs w:val="18"/>
              </w:rPr>
            </w:pPr>
            <w:r>
              <w:t xml:space="preserve">Es importante que estas diapositivas se entreguen de </w:t>
            </w:r>
            <w:del w:id="780" w:author="Pedro Verdelho" w:date="2019-01-21T18:46:00Z">
              <w:r w:rsidDel="002B3B97">
                <w:delText>una manera</w:delText>
              </w:r>
            </w:del>
            <w:ins w:id="781" w:author="Pedro Verdelho" w:date="2019-01-21T18:46:00Z">
              <w:r w:rsidR="002B3B97">
                <w:t>forma</w:t>
              </w:r>
            </w:ins>
            <w:r>
              <w:t xml:space="preserve"> que destaque las consideraciones prácticas que los delegados necesitarían </w:t>
            </w:r>
            <w:del w:id="782" w:author="Pedro Verdelho" w:date="2019-01-21T18:46:00Z">
              <w:r w:rsidDel="002B3B97">
                <w:delText>considerar</w:delText>
              </w:r>
            </w:del>
            <w:ins w:id="783" w:author="Pedro Verdelho" w:date="2019-01-21T18:46:00Z">
              <w:r w:rsidR="002B3B97">
                <w:t>tener en cuenta</w:t>
              </w:r>
            </w:ins>
            <w:del w:id="784" w:author="Pedro Verdelho" w:date="2019-01-21T18:46:00Z">
              <w:r w:rsidDel="002B3B97">
                <w:delText xml:space="preserve"> </w:delText>
              </w:r>
            </w:del>
            <w:ins w:id="785" w:author="Pedro Verdelho" w:date="2019-01-21T18:46:00Z">
              <w:r w:rsidR="002B3B97">
                <w:t xml:space="preserve"> </w:t>
              </w:r>
            </w:ins>
            <w:r>
              <w:t xml:space="preserve">cuando ejerzan </w:t>
            </w:r>
            <w:del w:id="786" w:author="Pedro Verdelho" w:date="2019-01-21T18:46:00Z">
              <w:r w:rsidDel="002B3B97">
                <w:delText xml:space="preserve">poderes </w:delText>
              </w:r>
            </w:del>
            <w:ins w:id="787" w:author="Pedro Verdelho" w:date="2019-01-21T18:46:00Z">
              <w:r w:rsidR="002B3B97">
                <w:t>las facultades procesales</w:t>
              </w:r>
            </w:ins>
            <w:del w:id="788" w:author="Pedro Verdelho" w:date="2019-01-21T18:46:00Z">
              <w:r w:rsidDel="002B3B97">
                <w:delText>de procedimiento</w:delText>
              </w:r>
            </w:del>
            <w:del w:id="789" w:author="Pedro Verdelho" w:date="2019-01-21T18:47:00Z">
              <w:r w:rsidDel="002B3B97">
                <w:delText xml:space="preserve"> o se ocupen del ejercicio de las facultades de procedimiento</w:delText>
              </w:r>
            </w:del>
            <w:r>
              <w:t>. Por ejemplo, los participantes deben conocer los diferentes derechos que pueden verse afectados en cualquier proceso de ciberdelincuencia y cómo se puede</w:t>
            </w:r>
            <w:ins w:id="790" w:author="Pedro Verdelho" w:date="2018-10-30T15:40:00Z">
              <w:r w:rsidR="00493981">
                <w:t>n</w:t>
              </w:r>
            </w:ins>
            <w:r>
              <w:t xml:space="preserve"> </w:t>
            </w:r>
            <w:r w:rsidR="00255F79">
              <w:t>salvaguardar</w:t>
            </w:r>
            <w:r>
              <w:t>.</w:t>
            </w:r>
          </w:p>
        </w:tc>
      </w:tr>
      <w:tr w:rsidR="00432618" w:rsidRPr="00265936" w14:paraId="31A1A3EB" w14:textId="77777777" w:rsidTr="00F449CC">
        <w:trPr>
          <w:trHeight w:val="422"/>
        </w:trPr>
        <w:tc>
          <w:tcPr>
            <w:tcW w:w="1609" w:type="dxa"/>
            <w:vAlign w:val="center"/>
          </w:tcPr>
          <w:p w14:paraId="513595C0" w14:textId="77777777" w:rsidR="00432618" w:rsidRPr="00265936" w:rsidRDefault="00432618" w:rsidP="00C60669">
            <w:pPr>
              <w:jc w:val="center"/>
              <w:rPr>
                <w:szCs w:val="18"/>
              </w:rPr>
            </w:pPr>
            <w:r>
              <w:lastRenderedPageBreak/>
              <w:t>139 a 149</w:t>
            </w:r>
          </w:p>
        </w:tc>
        <w:tc>
          <w:tcPr>
            <w:tcW w:w="7111" w:type="dxa"/>
            <w:gridSpan w:val="2"/>
            <w:vAlign w:val="center"/>
          </w:tcPr>
          <w:p w14:paraId="0FBED100" w14:textId="123FCC2E" w:rsidR="00432618" w:rsidRPr="00265936" w:rsidRDefault="00432618" w:rsidP="00C60669">
            <w:pPr>
              <w:spacing w:before="120" w:after="120" w:line="280" w:lineRule="exact"/>
              <w:rPr>
                <w:szCs w:val="18"/>
              </w:rPr>
            </w:pPr>
            <w:r>
              <w:t xml:space="preserve">El </w:t>
            </w:r>
            <w:del w:id="791" w:author="Pedro Verdelho" w:date="2018-10-31T13:23:00Z">
              <w:r w:rsidDel="006A3059">
                <w:delText>formador</w:delText>
              </w:r>
            </w:del>
            <w:ins w:id="792" w:author="Pedro Verdelho" w:date="2018-10-31T13:23:00Z">
              <w:r w:rsidR="006A3059">
                <w:t>capacitador</w:t>
              </w:r>
            </w:ins>
            <w:r>
              <w:t xml:space="preserve"> debe completar estas diapositivas. Se insertan las disposiciones pertinentes en el derecho interno correspondientes a los siguientes poderes de procedimiento en el Convenio de Budapest:</w:t>
            </w:r>
          </w:p>
          <w:p w14:paraId="2664B635" w14:textId="0B08CD48" w:rsidR="00432618" w:rsidRPr="00265936" w:rsidRDefault="00432618" w:rsidP="00C60669">
            <w:pPr>
              <w:spacing w:before="120" w:after="120" w:line="280" w:lineRule="exact"/>
              <w:rPr>
                <w:szCs w:val="18"/>
              </w:rPr>
            </w:pPr>
            <w:r>
              <w:t xml:space="preserve">a. </w:t>
            </w:r>
            <w:del w:id="793" w:author="Pedro Verdelho" w:date="2018-10-30T15:41:00Z">
              <w:r w:rsidDel="006601A7">
                <w:delText xml:space="preserve">Conservación </w:delText>
              </w:r>
            </w:del>
            <w:ins w:id="794" w:author="Pedro Verdelho" w:date="2018-10-30T15:41:00Z">
              <w:r w:rsidR="006601A7">
                <w:t xml:space="preserve">Preservación </w:t>
              </w:r>
            </w:ins>
            <w:r>
              <w:t>rápida de datos informáticos almacenados</w:t>
            </w:r>
          </w:p>
          <w:p w14:paraId="00AED47E" w14:textId="58C32E5B" w:rsidR="00432618" w:rsidRPr="00265936" w:rsidRDefault="00432618" w:rsidP="00C60669">
            <w:pPr>
              <w:spacing w:before="120" w:after="120" w:line="280" w:lineRule="exact"/>
              <w:rPr>
                <w:szCs w:val="18"/>
              </w:rPr>
            </w:pPr>
            <w:r>
              <w:t xml:space="preserve">b. </w:t>
            </w:r>
            <w:del w:id="795" w:author="Pedro Verdelho" w:date="2018-10-30T15:41:00Z">
              <w:r w:rsidDel="006601A7">
                <w:delText xml:space="preserve">Conservación </w:delText>
              </w:r>
            </w:del>
            <w:ins w:id="796" w:author="Pedro Verdelho" w:date="2018-10-30T15:41:00Z">
              <w:r w:rsidR="006601A7">
                <w:t xml:space="preserve">Preservación </w:t>
              </w:r>
            </w:ins>
            <w:r>
              <w:t>rápida y divulgación parcial de datos de tráfico</w:t>
            </w:r>
          </w:p>
          <w:p w14:paraId="4E1A92F4" w14:textId="77777777" w:rsidR="00432618" w:rsidRPr="00265936" w:rsidRDefault="00432618" w:rsidP="00C60669">
            <w:pPr>
              <w:spacing w:before="120" w:after="120" w:line="280" w:lineRule="exact"/>
              <w:rPr>
                <w:szCs w:val="18"/>
              </w:rPr>
            </w:pPr>
            <w:r>
              <w:t>c. Orden de presentación</w:t>
            </w:r>
          </w:p>
          <w:p w14:paraId="6C8488C9" w14:textId="77777777" w:rsidR="00432618" w:rsidRPr="00265936" w:rsidRDefault="00432618" w:rsidP="00C60669">
            <w:pPr>
              <w:spacing w:before="120" w:after="120" w:line="280" w:lineRule="exact"/>
              <w:rPr>
                <w:szCs w:val="18"/>
              </w:rPr>
            </w:pPr>
            <w:r>
              <w:t>d. Registro y confiscación de datos informáticos almacenados</w:t>
            </w:r>
          </w:p>
          <w:p w14:paraId="33806CC6" w14:textId="77777777" w:rsidR="00432618" w:rsidRPr="00265936" w:rsidRDefault="00432618" w:rsidP="00C60669">
            <w:pPr>
              <w:spacing w:before="120" w:after="120" w:line="280" w:lineRule="exact"/>
              <w:rPr>
                <w:szCs w:val="18"/>
              </w:rPr>
            </w:pPr>
            <w:r>
              <w:t>d. Recopilación de datos de tráfico en tiempo real</w:t>
            </w:r>
          </w:p>
          <w:p w14:paraId="60D9B52E" w14:textId="77777777" w:rsidR="00432618" w:rsidRPr="00265936" w:rsidRDefault="00432618" w:rsidP="00C60669">
            <w:pPr>
              <w:spacing w:before="120" w:after="120" w:line="280" w:lineRule="exact"/>
              <w:rPr>
                <w:szCs w:val="18"/>
              </w:rPr>
            </w:pPr>
            <w:r>
              <w:t>f. Interceptación de datos de contenido</w:t>
            </w:r>
          </w:p>
          <w:p w14:paraId="1B0889F8" w14:textId="3488C306" w:rsidR="00432618" w:rsidRPr="00265936" w:rsidRDefault="00432618" w:rsidP="00C60669">
            <w:pPr>
              <w:spacing w:before="120" w:after="120" w:line="280" w:lineRule="exact"/>
              <w:rPr>
                <w:szCs w:val="18"/>
              </w:rPr>
            </w:pPr>
            <w:r>
              <w:t xml:space="preserve">El </w:t>
            </w:r>
            <w:del w:id="797" w:author="Pedro Verdelho" w:date="2018-10-31T13:23:00Z">
              <w:r w:rsidDel="006A3059">
                <w:delText>formador</w:delText>
              </w:r>
            </w:del>
            <w:ins w:id="798" w:author="Pedro Verdelho" w:date="2018-10-31T13:23:00Z">
              <w:r w:rsidR="006A3059">
                <w:t>capacitador</w:t>
              </w:r>
            </w:ins>
            <w:r>
              <w:t xml:space="preserve"> puede considerar resaltar los elementos clave de las disposiciones de la legislación nacional para permitir una presentación más efectiva de estas diapositivas.</w:t>
            </w:r>
          </w:p>
        </w:tc>
      </w:tr>
      <w:tr w:rsidR="00432618" w:rsidRPr="00265936" w14:paraId="270B1C1A" w14:textId="77777777" w:rsidTr="00432618">
        <w:trPr>
          <w:trHeight w:val="1340"/>
        </w:trPr>
        <w:tc>
          <w:tcPr>
            <w:tcW w:w="1609" w:type="dxa"/>
            <w:vAlign w:val="center"/>
          </w:tcPr>
          <w:p w14:paraId="211A4A63" w14:textId="77777777" w:rsidR="00432618" w:rsidRPr="00265936" w:rsidRDefault="00432618" w:rsidP="00C60669">
            <w:pPr>
              <w:jc w:val="center"/>
              <w:rPr>
                <w:szCs w:val="18"/>
              </w:rPr>
            </w:pPr>
            <w:r>
              <w:t>150 a 152</w:t>
            </w:r>
          </w:p>
        </w:tc>
        <w:tc>
          <w:tcPr>
            <w:tcW w:w="7111" w:type="dxa"/>
            <w:gridSpan w:val="2"/>
            <w:vAlign w:val="center"/>
          </w:tcPr>
          <w:p w14:paraId="08A46D8B" w14:textId="7DAE8D80" w:rsidR="00432618" w:rsidRPr="00265936" w:rsidRDefault="00432618" w:rsidP="00C60669">
            <w:pPr>
              <w:spacing w:before="120" w:after="120" w:line="280" w:lineRule="exact"/>
              <w:rPr>
                <w:i/>
                <w:szCs w:val="18"/>
              </w:rPr>
            </w:pPr>
            <w:r>
              <w:t xml:space="preserve">El </w:t>
            </w:r>
            <w:del w:id="799" w:author="Pedro Verdelho" w:date="2018-10-31T13:23:00Z">
              <w:r w:rsidDel="006A3059">
                <w:delText>formador</w:delText>
              </w:r>
            </w:del>
            <w:ins w:id="800" w:author="Pedro Verdelho" w:date="2018-10-31T13:23:00Z">
              <w:r w:rsidR="006A3059">
                <w:t>capacitador</w:t>
              </w:r>
            </w:ins>
            <w:r>
              <w:t xml:space="preserve"> debe recapitular los objetivos de la sesión con los delegados y darles la oportunidad de formular cualquier pregunta relacionada con los materiales cubiertos en este módulo.</w:t>
            </w:r>
          </w:p>
        </w:tc>
      </w:tr>
      <w:tr w:rsidR="00432618" w:rsidRPr="00265936" w14:paraId="4E020B48" w14:textId="77777777" w:rsidTr="00432618">
        <w:trPr>
          <w:trHeight w:val="1412"/>
        </w:trPr>
        <w:tc>
          <w:tcPr>
            <w:tcW w:w="8720" w:type="dxa"/>
            <w:gridSpan w:val="3"/>
            <w:vAlign w:val="center"/>
          </w:tcPr>
          <w:p w14:paraId="7041EA88" w14:textId="77777777" w:rsidR="00432618" w:rsidRPr="00265936" w:rsidRDefault="00432618" w:rsidP="00C60669">
            <w:pPr>
              <w:spacing w:before="120" w:after="120" w:line="280" w:lineRule="exact"/>
              <w:rPr>
                <w:b/>
                <w:sz w:val="22"/>
                <w:szCs w:val="22"/>
              </w:rPr>
            </w:pPr>
            <w:r>
              <w:rPr>
                <w:b/>
                <w:sz w:val="22"/>
              </w:rPr>
              <w:t>Ejercicios prácticos</w:t>
            </w:r>
          </w:p>
          <w:p w14:paraId="2BCF627C" w14:textId="77777777" w:rsidR="00432618" w:rsidRPr="00265936" w:rsidRDefault="00432618" w:rsidP="00C60669">
            <w:pPr>
              <w:spacing w:before="120" w:after="120" w:line="280" w:lineRule="exact"/>
              <w:rPr>
                <w:szCs w:val="18"/>
              </w:rPr>
            </w:pPr>
            <w:r>
              <w:t>No se prevén ejercicios prácticos en esta lección.</w:t>
            </w:r>
          </w:p>
        </w:tc>
      </w:tr>
      <w:tr w:rsidR="00432618" w:rsidRPr="00265936" w14:paraId="53CBC685" w14:textId="77777777" w:rsidTr="00432618">
        <w:tc>
          <w:tcPr>
            <w:tcW w:w="8720" w:type="dxa"/>
            <w:gridSpan w:val="3"/>
            <w:vAlign w:val="center"/>
          </w:tcPr>
          <w:p w14:paraId="3F77BA00" w14:textId="142E2480" w:rsidR="00432618" w:rsidRPr="00265936" w:rsidRDefault="00432618" w:rsidP="00C60669">
            <w:pPr>
              <w:spacing w:before="120" w:after="120" w:line="280" w:lineRule="exact"/>
              <w:rPr>
                <w:b/>
                <w:sz w:val="22"/>
                <w:szCs w:val="22"/>
              </w:rPr>
            </w:pPr>
            <w:del w:id="801" w:author="Pedro Verdelho" w:date="2018-10-30T15:41:00Z">
              <w:r w:rsidDel="006601A7">
                <w:rPr>
                  <w:b/>
                  <w:sz w:val="22"/>
                </w:rPr>
                <w:delText>Evaluación</w:delText>
              </w:r>
            </w:del>
            <w:del w:id="802" w:author="Pedro Verdelho" w:date="2018-10-31T13:49:00Z">
              <w:r w:rsidDel="00CD31EC">
                <w:rPr>
                  <w:b/>
                  <w:sz w:val="22"/>
                </w:rPr>
                <w:delText>/v</w:delText>
              </w:r>
            </w:del>
            <w:ins w:id="803" w:author="Pedro Verdelho" w:date="2018-10-31T13:49:00Z">
              <w:r w:rsidR="00CD31EC">
                <w:rPr>
                  <w:b/>
                  <w:sz w:val="22"/>
                </w:rPr>
                <w:t>V</w:t>
              </w:r>
            </w:ins>
            <w:r>
              <w:rPr>
                <w:b/>
                <w:sz w:val="22"/>
              </w:rPr>
              <w:t>erificación de conocimientos</w:t>
            </w:r>
          </w:p>
          <w:p w14:paraId="6F275A9A" w14:textId="2C775CEA" w:rsidR="00432618" w:rsidRPr="00265936" w:rsidRDefault="00432618" w:rsidP="00C60669">
            <w:pPr>
              <w:spacing w:before="120" w:after="120" w:line="280" w:lineRule="exact"/>
              <w:rPr>
                <w:szCs w:val="18"/>
              </w:rPr>
            </w:pPr>
            <w:r>
              <w:t xml:space="preserve">No se ha preparado ninguna </w:t>
            </w:r>
            <w:del w:id="804" w:author="Pedro Verdelho" w:date="2018-10-30T15:41:00Z">
              <w:r w:rsidDel="006601A7">
                <w:delText xml:space="preserve">evaluación </w:delText>
              </w:r>
            </w:del>
            <w:ins w:id="805" w:author="Pedro Verdelho" w:date="2018-10-30T15:41:00Z">
              <w:r w:rsidR="006601A7">
                <w:t xml:space="preserve">valoración </w:t>
              </w:r>
            </w:ins>
            <w:r>
              <w:t xml:space="preserve">formal para esta sesión. Se alienta al </w:t>
            </w:r>
            <w:del w:id="806" w:author="Pedro Verdelho" w:date="2018-10-31T13:23:00Z">
              <w:r w:rsidDel="006A3059">
                <w:delText>formador</w:delText>
              </w:r>
            </w:del>
            <w:ins w:id="807" w:author="Pedro Verdelho" w:date="2018-10-31T13:23:00Z">
              <w:r w:rsidR="006A3059">
                <w:t>capacitador</w:t>
              </w:r>
            </w:ins>
            <w:r>
              <w:t xml:space="preserve"> a verificar el conocimiento y la comprensión haciendo preguntas relevantes a lo largo de la sesión.</w:t>
            </w:r>
          </w:p>
        </w:tc>
      </w:tr>
    </w:tbl>
    <w:p w14:paraId="57C75553" w14:textId="77777777" w:rsidR="00F554D0" w:rsidRPr="00265936" w:rsidRDefault="00F554D0" w:rsidP="000860B4">
      <w:pPr>
        <w:tabs>
          <w:tab w:val="left" w:pos="426"/>
          <w:tab w:val="left" w:pos="851"/>
        </w:tabs>
        <w:spacing w:after="120"/>
        <w:ind w:left="851" w:hanging="851"/>
        <w:rPr>
          <w:rFonts w:eastAsia="Times New Roman" w:cs="Times New Roman"/>
        </w:rPr>
      </w:pPr>
    </w:p>
    <w:p w14:paraId="1975F6D3" w14:textId="2E7A11C3" w:rsidR="00F449CC" w:rsidRPr="00265936" w:rsidRDefault="00F449CC" w:rsidP="00F449CC">
      <w:pPr>
        <w:pStyle w:val="Heading2"/>
        <w:rPr>
          <w:rFonts w:eastAsia="Times New Roman" w:cs="Times New Roman"/>
        </w:rPr>
      </w:pPr>
      <w:bookmarkStart w:id="808" w:name="_Toc524848202"/>
      <w:bookmarkStart w:id="809" w:name="_Toc486857181"/>
      <w:r>
        <w:t xml:space="preserve">Lección 1.3.2 </w:t>
      </w:r>
      <w:r>
        <w:rPr>
          <w:b w:val="0"/>
          <w:noProof/>
          <w:sz w:val="18"/>
        </w:rPr>
        <w:t>Legislación sobre delito cibernético "Legislación nacional sobre ciberdelincuencia de procedimiento"</w:t>
      </w:r>
      <w:bookmarkEnd w:id="808"/>
      <w:r>
        <w:rPr>
          <w:b w:val="0"/>
          <w:noProof/>
          <w:sz w:val="18"/>
        </w:rPr>
        <w:t xml:space="preserve"> </w:t>
      </w:r>
      <w:bookmarkEnd w:id="809"/>
      <w:ins w:id="810" w:author="Pedro Verdelho" w:date="2018-10-30T13:30:00Z">
        <w:r w:rsidR="0027251F">
          <w:rPr>
            <w:b w:val="0"/>
            <w:noProof/>
            <w:sz w:val="18"/>
          </w:rPr>
          <w:t>(Artículos de procedimiento)</w:t>
        </w:r>
      </w:ins>
    </w:p>
    <w:p w14:paraId="56439CF2" w14:textId="7A3448C2" w:rsidR="00F449CC" w:rsidRPr="00265936" w:rsidRDefault="007A7D12" w:rsidP="00F449CC">
      <w:pPr>
        <w:tabs>
          <w:tab w:val="left" w:pos="426"/>
          <w:tab w:val="left" w:pos="851"/>
        </w:tabs>
        <w:spacing w:after="120"/>
        <w:ind w:left="851" w:hanging="851"/>
        <w:rPr>
          <w:rFonts w:eastAsia="Times New Roman" w:cs="Times New Roman"/>
          <w:color w:val="FF0000"/>
        </w:rPr>
      </w:pPr>
      <w:r>
        <w:rPr>
          <w:color w:val="FF0000"/>
        </w:rPr>
        <w:t xml:space="preserve">Sección que completarán los </w:t>
      </w:r>
      <w:del w:id="811" w:author="Pedro Verdelho" w:date="2018-10-31T13:23:00Z">
        <w:r w:rsidDel="006A3059">
          <w:rPr>
            <w:color w:val="FF0000"/>
          </w:rPr>
          <w:delText>formador</w:delText>
        </w:r>
      </w:del>
      <w:ins w:id="812" w:author="Pedro Verdelho" w:date="2018-10-31T13:23:00Z">
        <w:r w:rsidR="006A3059">
          <w:rPr>
            <w:color w:val="FF0000"/>
          </w:rPr>
          <w:t>capacitador</w:t>
        </w:r>
      </w:ins>
      <w:r>
        <w:rPr>
          <w:color w:val="FF0000"/>
        </w:rPr>
        <w:t>es nacionales a cargo de este módulo</w:t>
      </w:r>
    </w:p>
    <w:p w14:paraId="0BDA79A8" w14:textId="77777777" w:rsidR="00F449CC" w:rsidRPr="00265936" w:rsidRDefault="00F449CC">
      <w:pPr>
        <w:spacing w:after="200" w:line="276" w:lineRule="auto"/>
        <w:jc w:val="left"/>
        <w:rPr>
          <w:rFonts w:eastAsia="Times New Roman" w:cs="Times New Roman"/>
          <w:color w:val="FF0000"/>
        </w:rPr>
      </w:pPr>
      <w:r>
        <w:br w:type="page"/>
      </w:r>
    </w:p>
    <w:p w14:paraId="35E6EBF8" w14:textId="77777777" w:rsidR="00597DDC" w:rsidRPr="00265936" w:rsidRDefault="00597DDC" w:rsidP="00F449CC">
      <w:pPr>
        <w:tabs>
          <w:tab w:val="left" w:pos="426"/>
          <w:tab w:val="left" w:pos="851"/>
        </w:tabs>
        <w:spacing w:after="120"/>
        <w:ind w:left="851" w:hanging="851"/>
        <w:rPr>
          <w:rFonts w:eastAsia="Times New Roman" w:cs="Times New Roman"/>
        </w:rPr>
      </w:pPr>
    </w:p>
    <w:p w14:paraId="53005B36" w14:textId="24AD8135" w:rsidR="00F554D0" w:rsidRPr="00265936" w:rsidRDefault="00B2181B" w:rsidP="00B2181B">
      <w:pPr>
        <w:pStyle w:val="Heading2"/>
        <w:rPr>
          <w:rFonts w:eastAsia="Times New Roman" w:cs="Times New Roman"/>
          <w:sz w:val="22"/>
          <w:szCs w:val="22"/>
        </w:rPr>
      </w:pPr>
      <w:bookmarkStart w:id="813" w:name="_Toc486857182"/>
      <w:bookmarkStart w:id="814" w:name="_Toc524848203"/>
      <w:r>
        <w:rPr>
          <w:sz w:val="22"/>
        </w:rPr>
        <w:t xml:space="preserve">Lección 1.3.3 Práctica y procedimiento de </w:t>
      </w:r>
      <w:ins w:id="815" w:author="Pedro Verdelho" w:date="2019-01-21T19:18:00Z">
        <w:r w:rsidR="00CE34CD">
          <w:rPr>
            <w:sz w:val="22"/>
          </w:rPr>
          <w:t xml:space="preserve">la </w:t>
        </w:r>
      </w:ins>
      <w:r>
        <w:rPr>
          <w:sz w:val="22"/>
        </w:rPr>
        <w:t>prueba</w:t>
      </w:r>
      <w:del w:id="816" w:author="Pedro Verdelho" w:date="2019-01-21T19:18:00Z">
        <w:r w:rsidDel="00CE34CD">
          <w:rPr>
            <w:sz w:val="22"/>
          </w:rPr>
          <w:delText>s</w:delText>
        </w:r>
      </w:del>
      <w:r>
        <w:rPr>
          <w:sz w:val="22"/>
        </w:rPr>
        <w:t xml:space="preserve"> electrónica</w:t>
      </w:r>
      <w:del w:id="817" w:author="Pedro Verdelho" w:date="2019-01-21T19:18:00Z">
        <w:r w:rsidDel="00CE34CD">
          <w:rPr>
            <w:sz w:val="22"/>
          </w:rPr>
          <w:delText>s</w:delText>
        </w:r>
      </w:del>
      <w:bookmarkEnd w:id="813"/>
      <w:bookmarkEnd w:id="814"/>
    </w:p>
    <w:tbl>
      <w:tblPr>
        <w:tblStyle w:val="TableGrid"/>
        <w:tblW w:w="9010" w:type="dxa"/>
        <w:tblLayout w:type="fixed"/>
        <w:tblLook w:val="04A0" w:firstRow="1" w:lastRow="0" w:firstColumn="1" w:lastColumn="0" w:noHBand="0" w:noVBand="1"/>
      </w:tblPr>
      <w:tblGrid>
        <w:gridCol w:w="6229"/>
        <w:gridCol w:w="2781"/>
      </w:tblGrid>
      <w:tr w:rsidR="00794C07" w:rsidRPr="00265936" w14:paraId="0D480ED9" w14:textId="77777777" w:rsidTr="00794C07">
        <w:trPr>
          <w:trHeight w:val="872"/>
        </w:trPr>
        <w:tc>
          <w:tcPr>
            <w:tcW w:w="6229" w:type="dxa"/>
            <w:shd w:val="clear" w:color="auto" w:fill="C6D9F1" w:themeFill="text2" w:themeFillTint="33"/>
            <w:vAlign w:val="center"/>
          </w:tcPr>
          <w:p w14:paraId="5F8A043A" w14:textId="77777777" w:rsidR="00794C07" w:rsidRPr="00265936" w:rsidRDefault="00794C07" w:rsidP="00BD245E">
            <w:pPr>
              <w:rPr>
                <w:sz w:val="22"/>
                <w:szCs w:val="22"/>
              </w:rPr>
            </w:pPr>
            <w:r>
              <w:rPr>
                <w:sz w:val="22"/>
              </w:rPr>
              <w:t xml:space="preserve">Lección 1.3.3 </w:t>
            </w:r>
            <w:r>
              <w:rPr>
                <w:color w:val="000000" w:themeColor="text1"/>
                <w:sz w:val="22"/>
              </w:rPr>
              <w:t xml:space="preserve">Práctica y procedimiento de la prueba electrónica </w:t>
            </w:r>
          </w:p>
        </w:tc>
        <w:tc>
          <w:tcPr>
            <w:tcW w:w="2781" w:type="dxa"/>
            <w:shd w:val="clear" w:color="auto" w:fill="C6D9F1" w:themeFill="text2" w:themeFillTint="33"/>
            <w:vAlign w:val="center"/>
          </w:tcPr>
          <w:p w14:paraId="4CD11CBB" w14:textId="77777777" w:rsidR="00794C07" w:rsidRPr="00265936" w:rsidRDefault="00794C07" w:rsidP="00BD245E">
            <w:pPr>
              <w:rPr>
                <w:sz w:val="22"/>
                <w:szCs w:val="22"/>
              </w:rPr>
            </w:pPr>
            <w:r>
              <w:rPr>
                <w:sz w:val="22"/>
              </w:rPr>
              <w:t xml:space="preserve">Duración: </w:t>
            </w:r>
            <w:r>
              <w:rPr>
                <w:color w:val="000000" w:themeColor="text1"/>
                <w:sz w:val="22"/>
              </w:rPr>
              <w:t xml:space="preserve">120 minutos </w:t>
            </w:r>
          </w:p>
        </w:tc>
      </w:tr>
      <w:tr w:rsidR="00794C07" w:rsidRPr="00265936" w14:paraId="0B1379F3" w14:textId="77777777" w:rsidTr="00794C07">
        <w:trPr>
          <w:trHeight w:val="5507"/>
        </w:trPr>
        <w:tc>
          <w:tcPr>
            <w:tcW w:w="9010" w:type="dxa"/>
            <w:gridSpan w:val="2"/>
            <w:vAlign w:val="center"/>
          </w:tcPr>
          <w:p w14:paraId="206E574D" w14:textId="77777777" w:rsidR="00794C07" w:rsidRPr="00265936" w:rsidRDefault="00794C07" w:rsidP="00BD245E">
            <w:pPr>
              <w:spacing w:after="120" w:line="280" w:lineRule="exact"/>
              <w:rPr>
                <w:b/>
                <w:sz w:val="22"/>
                <w:szCs w:val="22"/>
              </w:rPr>
            </w:pPr>
            <w:r>
              <w:rPr>
                <w:b/>
                <w:sz w:val="22"/>
              </w:rPr>
              <w:t xml:space="preserve">Recursos requeridos: </w:t>
            </w:r>
          </w:p>
          <w:p w14:paraId="4417EEDA" w14:textId="77777777" w:rsidR="00794C07" w:rsidRPr="00265936" w:rsidRDefault="00794C07" w:rsidP="00531BD9">
            <w:pPr>
              <w:pStyle w:val="bul1"/>
              <w:numPr>
                <w:ilvl w:val="0"/>
                <w:numId w:val="38"/>
              </w:numPr>
              <w:spacing w:line="280" w:lineRule="exact"/>
              <w:rPr>
                <w:rFonts w:ascii="Symbol" w:hAnsi="Symbol"/>
              </w:rPr>
            </w:pPr>
            <w:r>
              <w:t xml:space="preserve">PC/portátil cargado con versiones de software compatibles con los materiales preparados </w:t>
            </w:r>
          </w:p>
          <w:p w14:paraId="6532FEC7" w14:textId="77777777" w:rsidR="00794C07" w:rsidRPr="00265936" w:rsidRDefault="00794C07" w:rsidP="00531BD9">
            <w:pPr>
              <w:pStyle w:val="bul1"/>
              <w:numPr>
                <w:ilvl w:val="0"/>
                <w:numId w:val="38"/>
              </w:numPr>
              <w:spacing w:line="280" w:lineRule="exact"/>
              <w:rPr>
                <w:rFonts w:ascii="Symbol" w:hAnsi="Symbol"/>
              </w:rPr>
            </w:pPr>
            <w:r>
              <w:t xml:space="preserve">Acceso a Internet (si está disponible) </w:t>
            </w:r>
          </w:p>
          <w:p w14:paraId="70651379" w14:textId="77777777" w:rsidR="00794C07" w:rsidRPr="00265936" w:rsidRDefault="00794C07" w:rsidP="00531BD9">
            <w:pPr>
              <w:pStyle w:val="bul1"/>
              <w:numPr>
                <w:ilvl w:val="0"/>
                <w:numId w:val="38"/>
              </w:numPr>
              <w:spacing w:line="280" w:lineRule="exact"/>
              <w:rPr>
                <w:rFonts w:ascii="Symbol" w:hAnsi="Symbol"/>
              </w:rPr>
            </w:pPr>
            <w:r>
              <w:t xml:space="preserve">PowerPoint u otra presentación </w:t>
            </w:r>
          </w:p>
          <w:p w14:paraId="70A8FA79" w14:textId="2F428208" w:rsidR="00794C07" w:rsidRPr="00265936" w:rsidRDefault="00794C07" w:rsidP="00531BD9">
            <w:pPr>
              <w:pStyle w:val="bul1"/>
              <w:numPr>
                <w:ilvl w:val="0"/>
                <w:numId w:val="38"/>
              </w:numPr>
              <w:spacing w:line="280" w:lineRule="exact"/>
              <w:rPr>
                <w:rFonts w:ascii="Symbol" w:hAnsi="Symbol"/>
              </w:rPr>
            </w:pPr>
            <w:r>
              <w:t>Ejemplos de equipo informático (si está</w:t>
            </w:r>
            <w:ins w:id="818" w:author="Pedro Verdelho" w:date="2019-01-21T19:18:00Z">
              <w:r w:rsidR="00CE34CD">
                <w:t>n</w:t>
              </w:r>
            </w:ins>
            <w:r>
              <w:t xml:space="preserve"> </w:t>
            </w:r>
            <w:r w:rsidR="00255F79">
              <w:t>disponible) *</w:t>
            </w:r>
          </w:p>
          <w:p w14:paraId="1D9DD4FE" w14:textId="77777777" w:rsidR="00794C07" w:rsidRPr="00265936" w:rsidRDefault="00794C07" w:rsidP="00531BD9">
            <w:pPr>
              <w:pStyle w:val="bul1"/>
              <w:numPr>
                <w:ilvl w:val="0"/>
                <w:numId w:val="38"/>
              </w:numPr>
              <w:spacing w:line="280" w:lineRule="exact"/>
              <w:rPr>
                <w:rFonts w:ascii="Symbol" w:hAnsi="Symbol"/>
              </w:rPr>
            </w:pPr>
            <w:r>
              <w:t>Copia de la guía de Prueba electrónica del Consejo de Europa</w:t>
            </w:r>
          </w:p>
          <w:p w14:paraId="4B00D071" w14:textId="77777777" w:rsidR="00794C07" w:rsidRPr="00265936" w:rsidRDefault="00794C07" w:rsidP="00531BD9">
            <w:pPr>
              <w:pStyle w:val="bul1"/>
              <w:numPr>
                <w:ilvl w:val="0"/>
                <w:numId w:val="38"/>
              </w:numPr>
              <w:spacing w:line="280" w:lineRule="exact"/>
              <w:rPr>
                <w:rFonts w:ascii="Symbol" w:hAnsi="Symbol"/>
              </w:rPr>
            </w:pPr>
            <w:r>
              <w:t>Copia de la lectura previa de la prueba electrónica para este curso</w:t>
            </w:r>
          </w:p>
          <w:p w14:paraId="7949536B" w14:textId="77777777" w:rsidR="00794C07" w:rsidRPr="00265936" w:rsidRDefault="00794C07" w:rsidP="00531BD9">
            <w:pPr>
              <w:pStyle w:val="bul1"/>
              <w:numPr>
                <w:ilvl w:val="0"/>
                <w:numId w:val="38"/>
              </w:numPr>
              <w:spacing w:after="120" w:line="280" w:lineRule="exact"/>
              <w:rPr>
                <w:rFonts w:ascii="Symbol" w:hAnsi="Symbol"/>
              </w:rPr>
            </w:pPr>
            <w:r>
              <w:t>Copias impresas de los apéndices de la guía utilizada en esta sesión</w:t>
            </w:r>
          </w:p>
          <w:p w14:paraId="0D121DF2" w14:textId="71E24F75" w:rsidR="00794C07" w:rsidRPr="00265936" w:rsidRDefault="00794C07" w:rsidP="00BD245E">
            <w:pPr>
              <w:pStyle w:val="bul1"/>
              <w:numPr>
                <w:ilvl w:val="0"/>
                <w:numId w:val="0"/>
              </w:numPr>
              <w:spacing w:before="120" w:line="280" w:lineRule="exact"/>
            </w:pPr>
            <w:r>
              <w:t xml:space="preserve">* Se recomienda que el </w:t>
            </w:r>
            <w:del w:id="819" w:author="Pedro Verdelho" w:date="2018-10-31T13:23:00Z">
              <w:r w:rsidDel="006A3059">
                <w:delText>formador</w:delText>
              </w:r>
            </w:del>
            <w:ins w:id="820" w:author="Pedro Verdelho" w:date="2018-10-31T13:23:00Z">
              <w:r w:rsidR="006A3059">
                <w:t>capacitador</w:t>
              </w:r>
            </w:ins>
            <w:r>
              <w:t xml:space="preserve"> obtenga varias piezas del equipo informático para usar en la siguiente sección. Estas deben incluir elementos que contendrán pruebas y otros que no, tales como cargadores, cables, etc. Estos pueden ser entregados a los delegados y cada uno le preguntará si la pieza de equipo que contienen puede o no contener una prueba electrónica. Es importante destacar durante la sesión que, además de la prueba electrónica, los elementos pueden contener prueba tradicional, como huellas dactilares o ADN. Las diapositivas, numeradas del 18 al 42, que representan y describen dispositivos están presentes para ayudar a un </w:t>
            </w:r>
            <w:del w:id="821" w:author="Pedro Verdelho" w:date="2018-10-31T13:23:00Z">
              <w:r w:rsidDel="006A3059">
                <w:delText>formador</w:delText>
              </w:r>
            </w:del>
            <w:ins w:id="822" w:author="Pedro Verdelho" w:date="2018-10-31T13:23:00Z">
              <w:r w:rsidR="006A3059">
                <w:t>capacitador</w:t>
              </w:r>
            </w:ins>
            <w:r>
              <w:t xml:space="preserve"> donde no ha sido posible adquirir dispositivos físicos para el curso. El </w:t>
            </w:r>
            <w:del w:id="823" w:author="Pedro Verdelho" w:date="2018-10-31T13:23:00Z">
              <w:r w:rsidDel="006A3059">
                <w:delText>formador</w:delText>
              </w:r>
            </w:del>
            <w:ins w:id="824" w:author="Pedro Verdelho" w:date="2018-10-31T13:23:00Z">
              <w:r w:rsidR="006A3059">
                <w:t>capacitador</w:t>
              </w:r>
            </w:ins>
            <w:r>
              <w:t xml:space="preserve"> puede simplemente esconder estas diapositivas donde se usan los dispositivos o utilizarlos como material de soporte.</w:t>
            </w:r>
          </w:p>
        </w:tc>
      </w:tr>
      <w:tr w:rsidR="00794C07" w:rsidRPr="00265936" w14:paraId="30A5EC1E" w14:textId="77777777" w:rsidTr="00794C07">
        <w:trPr>
          <w:cantSplit/>
          <w:trHeight w:val="3941"/>
        </w:trPr>
        <w:tc>
          <w:tcPr>
            <w:tcW w:w="9010" w:type="dxa"/>
            <w:gridSpan w:val="2"/>
            <w:vAlign w:val="center"/>
          </w:tcPr>
          <w:p w14:paraId="053A1920" w14:textId="2DD4CF53" w:rsidR="00794C07" w:rsidRPr="00265936" w:rsidRDefault="00794C07" w:rsidP="00BD245E">
            <w:pPr>
              <w:spacing w:before="120" w:after="120" w:line="280" w:lineRule="exact"/>
              <w:rPr>
                <w:b/>
                <w:sz w:val="22"/>
                <w:szCs w:val="22"/>
              </w:rPr>
            </w:pPr>
            <w:r>
              <w:rPr>
                <w:b/>
                <w:sz w:val="22"/>
              </w:rPr>
              <w:t>Objetivo de la sesión:</w:t>
            </w:r>
            <w:r w:rsidR="00152638">
              <w:rPr>
                <w:b/>
                <w:sz w:val="22"/>
              </w:rPr>
              <w:t xml:space="preserve"> </w:t>
            </w:r>
          </w:p>
          <w:p w14:paraId="20E29CCB" w14:textId="3E024F5E" w:rsidR="00794C07" w:rsidRPr="00265936" w:rsidRDefault="00794C07" w:rsidP="00BD245E">
            <w:pPr>
              <w:spacing w:before="120" w:after="120" w:line="280" w:lineRule="exact"/>
              <w:rPr>
                <w:i/>
                <w:color w:val="FF0000"/>
                <w:szCs w:val="18"/>
              </w:rPr>
            </w:pPr>
            <w:r>
              <w:t>El objetivo de esta sesión es proporcionar a los jueces y fiscales el conocimiento de cuestiones relacionadas con las pruebas electrónicas, como los diversos tipos que pueden encontrar, cómo se recuperan y se manejan durante las investigaciones y cómo se producen para los procesos penales.</w:t>
            </w:r>
            <w:r w:rsidR="00152638">
              <w:t xml:space="preserve"> </w:t>
            </w:r>
            <w:r>
              <w:t xml:space="preserve"> También se proporciona más conocimiento sobre los desafíos de recuperar dicha prueba de otras jurisdicciones. Además, la transición de la prueba electrónica de la confiscación al examen y la producción se aborda en la breve sesión que describe la ciencia de la ciencia forense digital. El nivel de conocimiento detallado requerido por los delegados puede variar, dependiendo del sistema legal en el país y el grado de participación de los delegados en la fase de investigación. La sesión se basa en el conocimiento que los delegados deberían haber adquirido durante la lectura previa del curso que se ha preparado, para permitir la reducción en el tiempo asignado para esta sesión de los 180 minutos originales a los 120 minutos actuales.</w:t>
            </w:r>
          </w:p>
        </w:tc>
      </w:tr>
      <w:tr w:rsidR="00794C07" w:rsidRPr="00265936" w14:paraId="48C2ECAF" w14:textId="77777777" w:rsidTr="00794C07">
        <w:trPr>
          <w:cantSplit/>
          <w:trHeight w:val="5768"/>
        </w:trPr>
        <w:tc>
          <w:tcPr>
            <w:tcW w:w="9010" w:type="dxa"/>
            <w:gridSpan w:val="2"/>
            <w:vAlign w:val="center"/>
          </w:tcPr>
          <w:p w14:paraId="6860029A" w14:textId="77777777" w:rsidR="00794C07" w:rsidRPr="00265936" w:rsidRDefault="00794C07" w:rsidP="00BD245E">
            <w:pPr>
              <w:spacing w:before="120" w:after="120" w:line="280" w:lineRule="exact"/>
              <w:contextualSpacing/>
              <w:rPr>
                <w:b/>
                <w:sz w:val="22"/>
                <w:szCs w:val="22"/>
              </w:rPr>
            </w:pPr>
            <w:r>
              <w:rPr>
                <w:b/>
                <w:sz w:val="22"/>
              </w:rPr>
              <w:lastRenderedPageBreak/>
              <w:t>Objetivos:</w:t>
            </w:r>
          </w:p>
          <w:p w14:paraId="4650C7A1" w14:textId="47003FE9" w:rsidR="00794C07" w:rsidRPr="00265936" w:rsidRDefault="00794C07" w:rsidP="00BD245E">
            <w:pPr>
              <w:tabs>
                <w:tab w:val="left" w:pos="426"/>
                <w:tab w:val="left" w:pos="851"/>
              </w:tabs>
            </w:pPr>
            <w:r>
              <w:t xml:space="preserve">Al final de esta sesión, los </w:t>
            </w:r>
            <w:del w:id="825" w:author="Pedro Verdelho" w:date="2019-01-21T19:19:00Z">
              <w:r w:rsidDel="00352CE5">
                <w:delText xml:space="preserve">delegados </w:delText>
              </w:r>
            </w:del>
            <w:ins w:id="826" w:author="Pedro Verdelho" w:date="2019-01-21T19:19:00Z">
              <w:r w:rsidR="00352CE5">
                <w:t xml:space="preserve">alumnos </w:t>
              </w:r>
            </w:ins>
            <w:r>
              <w:t>podrán:</w:t>
            </w:r>
          </w:p>
          <w:p w14:paraId="240744BB" w14:textId="5FB7F8C2" w:rsidR="00794C07" w:rsidRPr="00265936" w:rsidRDefault="00794C07" w:rsidP="00BD245E">
            <w:pPr>
              <w:pStyle w:val="bul1"/>
            </w:pPr>
            <w:r>
              <w:t>Discut</w:t>
            </w:r>
            <w:ins w:id="827" w:author="Pedro Verdelho" w:date="2018-10-30T15:45:00Z">
              <w:r w:rsidR="00FB5370">
                <w:t>ir</w:t>
              </w:r>
            </w:ins>
            <w:del w:id="828" w:author="Pedro Verdelho" w:date="2018-10-30T15:45:00Z">
              <w:r w:rsidDel="00FB5370">
                <w:delText>a</w:delText>
              </w:r>
            </w:del>
            <w:r>
              <w:t xml:space="preserve"> los contenidos de la Guía electrónica de prueba COE</w:t>
            </w:r>
          </w:p>
          <w:p w14:paraId="45E47A39" w14:textId="3750B40D" w:rsidR="00794C07" w:rsidRPr="00265936" w:rsidRDefault="00794C07" w:rsidP="00BD245E">
            <w:pPr>
              <w:pStyle w:val="bul1"/>
            </w:pPr>
            <w:r>
              <w:t>Discut</w:t>
            </w:r>
            <w:ins w:id="829" w:author="Pedro Verdelho" w:date="2018-10-30T15:45:00Z">
              <w:r w:rsidR="00FB5370">
                <w:t>ir</w:t>
              </w:r>
            </w:ins>
            <w:del w:id="830" w:author="Pedro Verdelho" w:date="2018-10-30T15:45:00Z">
              <w:r w:rsidDel="00FB5370">
                <w:delText>a</w:delText>
              </w:r>
            </w:del>
            <w:r>
              <w:t xml:space="preserve"> varios tipos de prueba electrónica </w:t>
            </w:r>
          </w:p>
          <w:p w14:paraId="6931B0B3" w14:textId="25448A1F" w:rsidR="00794C07" w:rsidRPr="00265936" w:rsidRDefault="00794C07" w:rsidP="00BD245E">
            <w:pPr>
              <w:pStyle w:val="bul1"/>
            </w:pPr>
            <w:r>
              <w:t>Explicar los principios de las mejores prácticas relacionadas con la confiscación y el manejo de pruebas electrónicas</w:t>
            </w:r>
          </w:p>
          <w:p w14:paraId="3254B49F" w14:textId="5973D54D" w:rsidR="00794C07" w:rsidRPr="00265936" w:rsidRDefault="00794C07" w:rsidP="00BD245E">
            <w:pPr>
              <w:pStyle w:val="bul1"/>
            </w:pPr>
            <w:r>
              <w:t>Identifi</w:t>
            </w:r>
            <w:ins w:id="831" w:author="Pedro Verdelho" w:date="2018-10-30T15:45:00Z">
              <w:r w:rsidR="00FB5370">
                <w:t>car</w:t>
              </w:r>
            </w:ins>
            <w:del w:id="832" w:author="Pedro Verdelho" w:date="2018-10-30T15:45:00Z">
              <w:r w:rsidDel="00FB5370">
                <w:delText>que</w:delText>
              </w:r>
            </w:del>
            <w:r>
              <w:t xml:space="preserve"> los desafíos ofrecidos por "</w:t>
            </w:r>
            <w:proofErr w:type="spellStart"/>
            <w:r>
              <w:t>dead</w:t>
            </w:r>
            <w:proofErr w:type="spellEnd"/>
            <w:r>
              <w:t xml:space="preserve"> box", "datos en vivo" y fuentes de Internet de pruebas electrónicas, incluida la prueba en la "nube". </w:t>
            </w:r>
          </w:p>
          <w:p w14:paraId="76A1F952" w14:textId="645A53E9" w:rsidR="00794C07" w:rsidRPr="00265936" w:rsidRDefault="00794C07" w:rsidP="00BD245E">
            <w:pPr>
              <w:pStyle w:val="bul1"/>
            </w:pPr>
            <w:r>
              <w:t>Discut</w:t>
            </w:r>
            <w:ins w:id="833" w:author="Pedro Verdelho" w:date="2018-10-30T15:45:00Z">
              <w:r w:rsidR="00FB5370">
                <w:t>ir</w:t>
              </w:r>
            </w:ins>
            <w:del w:id="834" w:author="Pedro Verdelho" w:date="2018-10-30T15:45:00Z">
              <w:r w:rsidDel="00FB5370">
                <w:delText>a</w:delText>
              </w:r>
            </w:del>
            <w:r>
              <w:t xml:space="preserve"> la admisibilidad de pruebas electrónicas en procedimientos judiciales</w:t>
            </w:r>
          </w:p>
          <w:p w14:paraId="3EE6BC85" w14:textId="4A276592" w:rsidR="00794C07" w:rsidRPr="00265936" w:rsidRDefault="00794C07" w:rsidP="00BD245E">
            <w:pPr>
              <w:pStyle w:val="bul1"/>
            </w:pPr>
            <w:r>
              <w:t>Expli</w:t>
            </w:r>
            <w:ins w:id="835" w:author="Pedro Verdelho" w:date="2018-10-30T15:45:00Z">
              <w:r w:rsidR="00FB5370">
                <w:t>car</w:t>
              </w:r>
            </w:ins>
            <w:del w:id="836" w:author="Pedro Verdelho" w:date="2018-10-30T15:45:00Z">
              <w:r w:rsidDel="00FB5370">
                <w:delText>que</w:delText>
              </w:r>
            </w:del>
            <w:r>
              <w:t xml:space="preserve"> la planificación adecuada y la preparación de una redada de registro donde se pueda encontrar prueba digital.</w:t>
            </w:r>
          </w:p>
          <w:p w14:paraId="34DB0C5D" w14:textId="5734C7C4" w:rsidR="00794C07" w:rsidRPr="00265936" w:rsidRDefault="00794C07" w:rsidP="00BD245E">
            <w:pPr>
              <w:pStyle w:val="bul1"/>
            </w:pPr>
            <w:r>
              <w:t>Expli</w:t>
            </w:r>
            <w:ins w:id="837" w:author="Pedro Verdelho" w:date="2018-10-30T15:46:00Z">
              <w:r w:rsidR="00FB5370">
                <w:t>car</w:t>
              </w:r>
            </w:ins>
            <w:del w:id="838" w:author="Pedro Verdelho" w:date="2018-10-30T15:46:00Z">
              <w:r w:rsidDel="00FB5370">
                <w:delText>que</w:delText>
              </w:r>
            </w:del>
            <w:r>
              <w:t xml:space="preserve"> cómo se aseguraría y documentaría una escena del crimen, donde se produce</w:t>
            </w:r>
            <w:del w:id="839" w:author="Pedro Verdelho" w:date="2018-10-30T15:46:00Z">
              <w:r w:rsidDel="00FB5370">
                <w:delText>n</w:delText>
              </w:r>
            </w:del>
            <w:r>
              <w:t xml:space="preserve"> </w:t>
            </w:r>
            <w:del w:id="840" w:author="Pedro Verdelho" w:date="2018-10-30T15:46:00Z">
              <w:r w:rsidDel="00FB5370">
                <w:delText>las</w:delText>
              </w:r>
            </w:del>
            <w:r>
              <w:t xml:space="preserve"> prueba</w:t>
            </w:r>
            <w:del w:id="841" w:author="Pedro Verdelho" w:date="2018-10-30T15:46:00Z">
              <w:r w:rsidDel="00FB5370">
                <w:delText>s</w:delText>
              </w:r>
            </w:del>
            <w:r>
              <w:t xml:space="preserve"> digital</w:t>
            </w:r>
            <w:del w:id="842" w:author="Pedro Verdelho" w:date="2018-10-30T15:46:00Z">
              <w:r w:rsidDel="00FB5370">
                <w:delText>es</w:delText>
              </w:r>
            </w:del>
            <w:r>
              <w:t xml:space="preserve">. </w:t>
            </w:r>
          </w:p>
          <w:p w14:paraId="527621A7" w14:textId="77FA716D" w:rsidR="00794C07" w:rsidRPr="00265936" w:rsidRDefault="00794C07" w:rsidP="00BD245E">
            <w:pPr>
              <w:pStyle w:val="bul1"/>
            </w:pPr>
            <w:r>
              <w:t>Expli</w:t>
            </w:r>
            <w:ins w:id="843" w:author="Pedro Verdelho" w:date="2018-10-30T15:46:00Z">
              <w:r w:rsidR="00FB5370">
                <w:t>car</w:t>
              </w:r>
            </w:ins>
            <w:del w:id="844" w:author="Pedro Verdelho" w:date="2018-10-30T15:46:00Z">
              <w:r w:rsidDel="00FB5370">
                <w:delText>que</w:delText>
              </w:r>
            </w:del>
            <w:r>
              <w:t xml:space="preserve"> el término </w:t>
            </w:r>
            <w:ins w:id="845" w:author="Pedro Verdelho" w:date="2018-10-30T15:46:00Z">
              <w:r w:rsidR="00FB5370">
                <w:t xml:space="preserve">Digital </w:t>
              </w:r>
            </w:ins>
            <w:r>
              <w:t>Forens</w:t>
            </w:r>
            <w:ins w:id="846" w:author="Pedro Verdelho" w:date="2018-10-30T15:46:00Z">
              <w:r w:rsidR="00FB5370">
                <w:t>ics</w:t>
              </w:r>
            </w:ins>
            <w:del w:id="847" w:author="Pedro Verdelho" w:date="2018-10-30T15:46:00Z">
              <w:r w:rsidDel="00FB5370">
                <w:delText>e digital</w:delText>
              </w:r>
            </w:del>
          </w:p>
          <w:p w14:paraId="18F5E3A7" w14:textId="157E77FD" w:rsidR="00794C07" w:rsidRPr="00265936" w:rsidRDefault="00794C07" w:rsidP="00BD245E">
            <w:pPr>
              <w:pStyle w:val="bul1"/>
            </w:pPr>
            <w:r>
              <w:t>Compar</w:t>
            </w:r>
            <w:ins w:id="848" w:author="Pedro Verdelho" w:date="2018-10-30T15:47:00Z">
              <w:r w:rsidR="00FB5370">
                <w:t>ar</w:t>
              </w:r>
            </w:ins>
            <w:del w:id="849" w:author="Pedro Verdelho" w:date="2018-10-30T15:47:00Z">
              <w:r w:rsidDel="00FB5370">
                <w:delText>e</w:delText>
              </w:r>
            </w:del>
            <w:r>
              <w:t xml:space="preserve"> el análisis forense digital con las ciencias forenses tradicionales</w:t>
            </w:r>
          </w:p>
          <w:p w14:paraId="2C2B4B4C" w14:textId="37694A2D" w:rsidR="00794C07" w:rsidRPr="00265936" w:rsidRDefault="00794C07" w:rsidP="00BD245E">
            <w:pPr>
              <w:pStyle w:val="bul1"/>
            </w:pPr>
            <w:r>
              <w:t>Defin</w:t>
            </w:r>
            <w:ins w:id="850" w:author="Pedro Verdelho" w:date="2018-10-30T15:47:00Z">
              <w:r w:rsidR="00C07212">
                <w:t>ir</w:t>
              </w:r>
            </w:ins>
            <w:del w:id="851" w:author="Pedro Verdelho" w:date="2018-10-30T15:47:00Z">
              <w:r w:rsidDel="00C07212">
                <w:delText>a</w:delText>
              </w:r>
            </w:del>
            <w:r>
              <w:t xml:space="preserve"> al menos tres </w:t>
            </w:r>
            <w:r w:rsidR="00255F79">
              <w:t>subramas</w:t>
            </w:r>
            <w:r>
              <w:t xml:space="preserve"> de la ciencia forense digital</w:t>
            </w:r>
          </w:p>
          <w:p w14:paraId="13F45CFB" w14:textId="1773B010" w:rsidR="00794C07" w:rsidRPr="00265936" w:rsidRDefault="00794C07" w:rsidP="00BD245E">
            <w:pPr>
              <w:pStyle w:val="bul1"/>
            </w:pPr>
            <w:r>
              <w:t>Identifi</w:t>
            </w:r>
            <w:ins w:id="852" w:author="Pedro Verdelho" w:date="2018-10-30T15:47:00Z">
              <w:r w:rsidR="00C07212">
                <w:t>car</w:t>
              </w:r>
            </w:ins>
            <w:del w:id="853" w:author="Pedro Verdelho" w:date="2018-10-30T15:47:00Z">
              <w:r w:rsidDel="00C07212">
                <w:delText>que</w:delText>
              </w:r>
            </w:del>
            <w:r>
              <w:t xml:space="preserve"> los cuatro pasos en los exámenes de la ciencia forense digital</w:t>
            </w:r>
          </w:p>
          <w:p w14:paraId="209FCFC5" w14:textId="4D82F66F" w:rsidR="00794C07" w:rsidRPr="00265936" w:rsidRDefault="00794C07" w:rsidP="00BD245E">
            <w:pPr>
              <w:pStyle w:val="bul1"/>
            </w:pPr>
            <w:r>
              <w:t>Diferenci</w:t>
            </w:r>
            <w:ins w:id="854" w:author="Pedro Verdelho" w:date="2018-10-30T15:47:00Z">
              <w:r w:rsidR="00C07212">
                <w:t>ar</w:t>
              </w:r>
            </w:ins>
            <w:del w:id="855" w:author="Pedro Verdelho" w:date="2018-10-30T15:47:00Z">
              <w:r w:rsidDel="00C07212">
                <w:delText>e</w:delText>
              </w:r>
            </w:del>
            <w:r>
              <w:t xml:space="preserve"> las dos categorías de rastros digitales</w:t>
            </w:r>
          </w:p>
          <w:p w14:paraId="2DF27017" w14:textId="6B326314" w:rsidR="00794C07" w:rsidRPr="00265936" w:rsidRDefault="00794C07" w:rsidP="00BD245E">
            <w:pPr>
              <w:pStyle w:val="bul1"/>
            </w:pPr>
            <w:r>
              <w:t>Describ</w:t>
            </w:r>
            <w:ins w:id="856" w:author="Pedro Verdelho" w:date="2018-10-30T15:47:00Z">
              <w:r w:rsidR="00C07212">
                <w:t>ir</w:t>
              </w:r>
            </w:ins>
            <w:del w:id="857" w:author="Pedro Verdelho" w:date="2018-10-30T15:47:00Z">
              <w:r w:rsidDel="00C07212">
                <w:delText>a</w:delText>
              </w:r>
            </w:del>
            <w:r>
              <w:t xml:space="preserve"> cómo la ciencia forense digital puede ayudar en las investigaciones</w:t>
            </w:r>
          </w:p>
        </w:tc>
      </w:tr>
      <w:tr w:rsidR="00794C07" w:rsidRPr="00265936" w14:paraId="58ECE171" w14:textId="77777777" w:rsidTr="00794C07">
        <w:trPr>
          <w:trHeight w:val="7469"/>
        </w:trPr>
        <w:tc>
          <w:tcPr>
            <w:tcW w:w="9010" w:type="dxa"/>
            <w:gridSpan w:val="2"/>
            <w:tcBorders>
              <w:bottom w:val="single" w:sz="4" w:space="0" w:color="auto"/>
            </w:tcBorders>
            <w:vAlign w:val="center"/>
          </w:tcPr>
          <w:p w14:paraId="78FED69A" w14:textId="120F2F6C" w:rsidR="00794C07" w:rsidRPr="00265936" w:rsidRDefault="00794C07" w:rsidP="00BD245E">
            <w:pPr>
              <w:spacing w:before="120" w:after="120" w:line="280" w:lineRule="exact"/>
              <w:rPr>
                <w:b/>
                <w:color w:val="000000" w:themeColor="text1"/>
                <w:sz w:val="22"/>
                <w:szCs w:val="22"/>
              </w:rPr>
            </w:pPr>
            <w:r>
              <w:rPr>
                <w:b/>
                <w:color w:val="000000" w:themeColor="text1"/>
                <w:sz w:val="22"/>
              </w:rPr>
              <w:t xml:space="preserve">Orientación del </w:t>
            </w:r>
            <w:del w:id="858" w:author="Pedro Verdelho" w:date="2018-10-31T13:23:00Z">
              <w:r w:rsidR="005203A2" w:rsidDel="006A3059">
                <w:rPr>
                  <w:b/>
                  <w:color w:val="000000" w:themeColor="text1"/>
                  <w:sz w:val="22"/>
                </w:rPr>
                <w:delText>formador</w:delText>
              </w:r>
            </w:del>
            <w:ins w:id="859" w:author="Pedro Verdelho" w:date="2018-10-31T13:23:00Z">
              <w:r w:rsidR="006A3059">
                <w:rPr>
                  <w:b/>
                  <w:color w:val="000000" w:themeColor="text1"/>
                  <w:sz w:val="22"/>
                </w:rPr>
                <w:t>capacitador</w:t>
              </w:r>
            </w:ins>
          </w:p>
          <w:p w14:paraId="637BDAC3" w14:textId="1AB0D6ED" w:rsidR="00794C07" w:rsidRPr="00265936" w:rsidRDefault="00794C07" w:rsidP="00BD245E">
            <w:pPr>
              <w:spacing w:before="120" w:after="120" w:line="280" w:lineRule="exact"/>
              <w:rPr>
                <w:color w:val="000000" w:themeColor="text1"/>
                <w:szCs w:val="18"/>
              </w:rPr>
            </w:pPr>
            <w:r>
              <w:rPr>
                <w:color w:val="000000" w:themeColor="text1"/>
              </w:rPr>
              <w:t xml:space="preserve">La sesión sobre pruebas electrónicas se ha reducido en esta versión del curso y se preparó una lectura previa para que los delegados la consideren antes del curso. El </w:t>
            </w:r>
            <w:del w:id="860" w:author="Pedro Verdelho" w:date="2018-10-31T13:23:00Z">
              <w:r w:rsidDel="006A3059">
                <w:rPr>
                  <w:color w:val="000000" w:themeColor="text1"/>
                </w:rPr>
                <w:delText>formador</w:delText>
              </w:r>
            </w:del>
            <w:ins w:id="861" w:author="Pedro Verdelho" w:date="2018-10-31T13:23:00Z">
              <w:r w:rsidR="006A3059">
                <w:rPr>
                  <w:color w:val="000000" w:themeColor="text1"/>
                </w:rPr>
                <w:t>capacitador</w:t>
              </w:r>
            </w:ins>
            <w:r>
              <w:rPr>
                <w:color w:val="000000" w:themeColor="text1"/>
              </w:rPr>
              <w:t xml:space="preserve"> puede considerar una breve verificación de conocimiento al comienzo de la sesión para comprobar que se haya utilizado la lectura previa.</w:t>
            </w:r>
            <w:r w:rsidR="00152638">
              <w:rPr>
                <w:color w:val="000000" w:themeColor="text1"/>
              </w:rPr>
              <w:t xml:space="preserve"> </w:t>
            </w:r>
            <w:r>
              <w:rPr>
                <w:color w:val="000000" w:themeColor="text1"/>
              </w:rPr>
              <w:t>Esto podría tomar la forma de un cuestionario. El contenido de la lectura previa introdujo a los delegados a diferentes formas de dispositivos que pueden contener prueba</w:t>
            </w:r>
            <w:del w:id="862" w:author="Pedro Verdelho" w:date="2018-10-30T22:10:00Z">
              <w:r w:rsidDel="00D57A1C">
                <w:rPr>
                  <w:color w:val="000000" w:themeColor="text1"/>
                </w:rPr>
                <w:delText>s</w:delText>
              </w:r>
            </w:del>
            <w:r>
              <w:rPr>
                <w:color w:val="000000" w:themeColor="text1"/>
              </w:rPr>
              <w:t xml:space="preserve"> electrónica</w:t>
            </w:r>
            <w:del w:id="863" w:author="Pedro Verdelho" w:date="2018-10-30T22:10:00Z">
              <w:r w:rsidDel="00D57A1C">
                <w:rPr>
                  <w:color w:val="000000" w:themeColor="text1"/>
                </w:rPr>
                <w:delText>s</w:delText>
              </w:r>
            </w:del>
            <w:r>
              <w:rPr>
                <w:color w:val="000000" w:themeColor="text1"/>
              </w:rPr>
              <w:t xml:space="preserve">. El </w:t>
            </w:r>
            <w:del w:id="864" w:author="Pedro Verdelho" w:date="2018-10-31T13:23:00Z">
              <w:r w:rsidDel="006A3059">
                <w:rPr>
                  <w:color w:val="000000" w:themeColor="text1"/>
                </w:rPr>
                <w:delText>formador</w:delText>
              </w:r>
            </w:del>
            <w:ins w:id="865" w:author="Pedro Verdelho" w:date="2018-10-31T13:23:00Z">
              <w:r w:rsidR="006A3059">
                <w:rPr>
                  <w:color w:val="000000" w:themeColor="text1"/>
                </w:rPr>
                <w:t>capacitador</w:t>
              </w:r>
            </w:ins>
            <w:r>
              <w:rPr>
                <w:color w:val="000000" w:themeColor="text1"/>
              </w:rPr>
              <w:t xml:space="preserve"> también puede considerar obtener una variedad de dispositivos electrónicos, algunos de los cuales pueden contener prueba</w:t>
            </w:r>
            <w:del w:id="866" w:author="Pedro Verdelho" w:date="2018-10-30T22:10:00Z">
              <w:r w:rsidDel="00EE398C">
                <w:rPr>
                  <w:color w:val="000000" w:themeColor="text1"/>
                </w:rPr>
                <w:delText>s</w:delText>
              </w:r>
            </w:del>
            <w:r>
              <w:rPr>
                <w:color w:val="000000" w:themeColor="text1"/>
              </w:rPr>
              <w:t xml:space="preserve"> electrónica</w:t>
            </w:r>
            <w:del w:id="867" w:author="Pedro Verdelho" w:date="2018-10-30T22:10:00Z">
              <w:r w:rsidDel="00EE398C">
                <w:rPr>
                  <w:color w:val="000000" w:themeColor="text1"/>
                </w:rPr>
                <w:delText>s</w:delText>
              </w:r>
            </w:del>
            <w:r>
              <w:rPr>
                <w:color w:val="000000" w:themeColor="text1"/>
              </w:rPr>
              <w:t xml:space="preserve">. Pasar esta ronda al comienzo de la sesión es otra forma de evaluar hasta qué punto los delegados han asimilado la información en la lectura previa. Al igual que con las otras sesiones, esta proporciona información adicional en las notas de diapositiva para ayudar al </w:t>
            </w:r>
            <w:del w:id="868" w:author="Pedro Verdelho" w:date="2018-10-31T13:23:00Z">
              <w:r w:rsidDel="006A3059">
                <w:rPr>
                  <w:color w:val="000000" w:themeColor="text1"/>
                </w:rPr>
                <w:delText>formador</w:delText>
              </w:r>
            </w:del>
            <w:ins w:id="869" w:author="Pedro Verdelho" w:date="2018-10-31T13:23:00Z">
              <w:r w:rsidR="006A3059">
                <w:rPr>
                  <w:color w:val="000000" w:themeColor="text1"/>
                </w:rPr>
                <w:t>capacitador</w:t>
              </w:r>
            </w:ins>
            <w:r>
              <w:rPr>
                <w:color w:val="000000" w:themeColor="text1"/>
              </w:rPr>
              <w:t>.</w:t>
            </w:r>
          </w:p>
          <w:p w14:paraId="21845EC2" w14:textId="0D31F7E6" w:rsidR="00794C07" w:rsidRPr="00265936" w:rsidRDefault="00794C07" w:rsidP="00BD245E">
            <w:pPr>
              <w:spacing w:before="120" w:after="120" w:line="280" w:lineRule="exact"/>
              <w:rPr>
                <w:color w:val="000000" w:themeColor="text1"/>
                <w:szCs w:val="18"/>
              </w:rPr>
            </w:pPr>
            <w:r>
              <w:rPr>
                <w:color w:val="000000" w:themeColor="text1"/>
              </w:rPr>
              <w:t xml:space="preserve">Las diapositivas que forman la lectura previa se han dejado en la plataforma para el </w:t>
            </w:r>
            <w:del w:id="870" w:author="Pedro Verdelho" w:date="2018-10-31T13:23:00Z">
              <w:r w:rsidDel="006A3059">
                <w:rPr>
                  <w:color w:val="000000" w:themeColor="text1"/>
                </w:rPr>
                <w:delText>formador</w:delText>
              </w:r>
            </w:del>
            <w:ins w:id="871" w:author="Pedro Verdelho" w:date="2018-10-31T13:23:00Z">
              <w:r w:rsidR="006A3059">
                <w:rPr>
                  <w:color w:val="000000" w:themeColor="text1"/>
                </w:rPr>
                <w:t>capacitador</w:t>
              </w:r>
            </w:ins>
            <w:r>
              <w:rPr>
                <w:color w:val="000000" w:themeColor="text1"/>
              </w:rPr>
              <w:t>, en caso de que quiera usarlas para reforzar la información o para mostrarlas mientras responde las preguntas.</w:t>
            </w:r>
            <w:r w:rsidR="00152638">
              <w:rPr>
                <w:color w:val="000000" w:themeColor="text1"/>
              </w:rPr>
              <w:t xml:space="preserve"> </w:t>
            </w:r>
            <w:r>
              <w:rPr>
                <w:color w:val="000000" w:themeColor="text1"/>
              </w:rPr>
              <w:t xml:space="preserve">No están destinadas a ser utilizados como un método de </w:t>
            </w:r>
            <w:del w:id="872" w:author="Pedro Verdelho" w:date="2018-10-30T22:11:00Z">
              <w:r w:rsidDel="00EE398C">
                <w:rPr>
                  <w:color w:val="000000" w:themeColor="text1"/>
                </w:rPr>
                <w:delText xml:space="preserve">entrega </w:delText>
              </w:r>
            </w:del>
            <w:ins w:id="873" w:author="Pedro Verdelho" w:date="2018-10-30T22:11:00Z">
              <w:r w:rsidR="00EE398C">
                <w:rPr>
                  <w:color w:val="000000" w:themeColor="text1"/>
                </w:rPr>
                <w:t xml:space="preserve">impartición </w:t>
              </w:r>
            </w:ins>
            <w:r>
              <w:rPr>
                <w:color w:val="000000" w:themeColor="text1"/>
              </w:rPr>
              <w:t>durante la lección.</w:t>
            </w:r>
          </w:p>
          <w:p w14:paraId="6E33EBE0" w14:textId="068FB6E8" w:rsidR="00794C07" w:rsidRPr="00265936" w:rsidRDefault="00794C07" w:rsidP="00BD245E">
            <w:pPr>
              <w:spacing w:before="120" w:after="120" w:line="280" w:lineRule="exact"/>
              <w:rPr>
                <w:szCs w:val="18"/>
              </w:rPr>
            </w:pPr>
            <w:r>
              <w:rPr>
                <w:color w:val="000000" w:themeColor="text1"/>
              </w:rPr>
              <w:t>Hay información en la lección sobre la búsqueda y captura de prueba</w:t>
            </w:r>
            <w:del w:id="874" w:author="Pedro Verdelho" w:date="2018-10-30T22:11:00Z">
              <w:r w:rsidDel="00EE398C">
                <w:rPr>
                  <w:color w:val="000000" w:themeColor="text1"/>
                </w:rPr>
                <w:delText>s</w:delText>
              </w:r>
            </w:del>
            <w:r>
              <w:rPr>
                <w:color w:val="000000" w:themeColor="text1"/>
              </w:rPr>
              <w:t xml:space="preserve"> electrónica</w:t>
            </w:r>
            <w:del w:id="875" w:author="Pedro Verdelho" w:date="2018-10-30T22:11:00Z">
              <w:r w:rsidDel="00EE398C">
                <w:rPr>
                  <w:color w:val="000000" w:themeColor="text1"/>
                </w:rPr>
                <w:delText>s</w:delText>
              </w:r>
            </w:del>
            <w:r>
              <w:rPr>
                <w:color w:val="000000" w:themeColor="text1"/>
              </w:rPr>
              <w:t>. Esto abarca desde la preparación y planificación hasta el equipo a tomar y confiscar y las consideraciones asociadas.</w:t>
            </w:r>
            <w:r w:rsidR="00152638">
              <w:rPr>
                <w:color w:val="000000" w:themeColor="text1"/>
              </w:rPr>
              <w:t xml:space="preserve"> </w:t>
            </w:r>
            <w:r>
              <w:rPr>
                <w:color w:val="000000" w:themeColor="text1"/>
              </w:rPr>
              <w:t xml:space="preserve"> Dependiendo del sistema legal de los países de los delegados, esto será de mayor o menor interés. En las jurisdicciones de derecho común, los jueces no tienen ningún papel en la investigación ni en ninguna actividad asociada, como el registro y la confiscación. Sin embargo, deberán comprender las pruebas cuando se presenten ante ellos, por lo que una descripción general de los problemas puede ser apropiada.</w:t>
            </w:r>
            <w:r w:rsidR="00152638">
              <w:rPr>
                <w:color w:val="000000" w:themeColor="text1"/>
              </w:rPr>
              <w:t xml:space="preserve"> </w:t>
            </w:r>
            <w:r>
              <w:rPr>
                <w:color w:val="000000" w:themeColor="text1"/>
              </w:rPr>
              <w:t xml:space="preserve">En otras jurisdicciones, el juez puede tener un papel en la investigación y los fiscales pueden ser legalmente responsables de la investigación. En estos casos, el problema del registro y la confiscación. Cada </w:t>
            </w:r>
            <w:del w:id="876" w:author="Pedro Verdelho" w:date="2018-10-31T13:23:00Z">
              <w:r w:rsidDel="006A3059">
                <w:rPr>
                  <w:color w:val="000000" w:themeColor="text1"/>
                </w:rPr>
                <w:delText>formador</w:delText>
              </w:r>
            </w:del>
            <w:ins w:id="877" w:author="Pedro Verdelho" w:date="2018-10-31T13:23:00Z">
              <w:r w:rsidR="006A3059">
                <w:rPr>
                  <w:color w:val="000000" w:themeColor="text1"/>
                </w:rPr>
                <w:t>capacitador</w:t>
              </w:r>
            </w:ins>
            <w:r>
              <w:rPr>
                <w:color w:val="000000" w:themeColor="text1"/>
              </w:rPr>
              <w:t xml:space="preserve"> es responsable de determinar el papel de los delegados y adaptar los materiales de formación en consecuencia.</w:t>
            </w:r>
            <w:r w:rsidR="00152638">
              <w:rPr>
                <w:color w:val="000000" w:themeColor="text1"/>
              </w:rPr>
              <w:t xml:space="preserve"> </w:t>
            </w:r>
            <w:r>
              <w:rPr>
                <w:color w:val="000000" w:themeColor="text1"/>
              </w:rPr>
              <w:t xml:space="preserve">El </w:t>
            </w:r>
            <w:del w:id="878" w:author="Pedro Verdelho" w:date="2018-10-31T13:23:00Z">
              <w:r w:rsidDel="006A3059">
                <w:rPr>
                  <w:color w:val="000000" w:themeColor="text1"/>
                </w:rPr>
                <w:delText>formador</w:delText>
              </w:r>
            </w:del>
            <w:ins w:id="879" w:author="Pedro Verdelho" w:date="2018-10-31T13:23:00Z">
              <w:r w:rsidR="006A3059">
                <w:rPr>
                  <w:color w:val="000000" w:themeColor="text1"/>
                </w:rPr>
                <w:t>capacitador</w:t>
              </w:r>
            </w:ins>
            <w:r>
              <w:rPr>
                <w:color w:val="000000" w:themeColor="text1"/>
              </w:rPr>
              <w:t xml:space="preserve"> debe considerar el tiempo total disponible para decidir el </w:t>
            </w:r>
            <w:r>
              <w:rPr>
                <w:color w:val="000000" w:themeColor="text1"/>
              </w:rPr>
              <w:lastRenderedPageBreak/>
              <w:t>énfasis que se debe poner en los materiales, recordando el contexto general de los objetivos de la enseñanza, que son la base de la lección.</w:t>
            </w:r>
          </w:p>
        </w:tc>
      </w:tr>
    </w:tbl>
    <w:p w14:paraId="44F089BB" w14:textId="78EA530F" w:rsidR="00794C07" w:rsidRPr="00265936" w:rsidRDefault="00794C07">
      <w:pPr>
        <w:jc w:val="left"/>
      </w:pPr>
    </w:p>
    <w:tbl>
      <w:tblPr>
        <w:tblStyle w:val="TableGrid"/>
        <w:tblW w:w="9356" w:type="dxa"/>
        <w:tblInd w:w="-176" w:type="dxa"/>
        <w:tblLayout w:type="fixed"/>
        <w:tblLook w:val="04A0" w:firstRow="1" w:lastRow="0" w:firstColumn="1" w:lastColumn="0" w:noHBand="0" w:noVBand="1"/>
      </w:tblPr>
      <w:tblGrid>
        <w:gridCol w:w="1702"/>
        <w:gridCol w:w="7654"/>
      </w:tblGrid>
      <w:tr w:rsidR="00794C07" w:rsidRPr="00265936" w14:paraId="745A0708" w14:textId="77777777" w:rsidTr="000E189C">
        <w:trPr>
          <w:trHeight w:val="566"/>
        </w:trPr>
        <w:tc>
          <w:tcPr>
            <w:tcW w:w="9356" w:type="dxa"/>
            <w:gridSpan w:val="2"/>
            <w:tcBorders>
              <w:bottom w:val="single" w:sz="4" w:space="0" w:color="auto"/>
            </w:tcBorders>
            <w:shd w:val="clear" w:color="auto" w:fill="DBE5F1" w:themeFill="accent1" w:themeFillTint="33"/>
            <w:vAlign w:val="center"/>
          </w:tcPr>
          <w:p w14:paraId="129189A4" w14:textId="735953CB" w:rsidR="00794C07" w:rsidRPr="00265936" w:rsidRDefault="00794C07" w:rsidP="00BD245E">
            <w:pPr>
              <w:rPr>
                <w:b/>
                <w:sz w:val="28"/>
                <w:szCs w:val="28"/>
              </w:rPr>
            </w:pPr>
            <w:r>
              <w:rPr>
                <w:b/>
                <w:sz w:val="28"/>
              </w:rPr>
              <w:t>Contenido de la lección</w:t>
            </w:r>
          </w:p>
        </w:tc>
      </w:tr>
      <w:tr w:rsidR="00794C07" w:rsidRPr="00265936" w14:paraId="2FEE4A29" w14:textId="77777777" w:rsidTr="000E189C">
        <w:trPr>
          <w:trHeight w:val="629"/>
        </w:trPr>
        <w:tc>
          <w:tcPr>
            <w:tcW w:w="1702" w:type="dxa"/>
            <w:shd w:val="clear" w:color="auto" w:fill="DBE5F1" w:themeFill="accent1" w:themeFillTint="33"/>
            <w:vAlign w:val="center"/>
          </w:tcPr>
          <w:p w14:paraId="3CCCAF6C" w14:textId="77777777" w:rsidR="00794C07" w:rsidRPr="00265936" w:rsidRDefault="00794C07" w:rsidP="000E189C">
            <w:pPr>
              <w:ind w:left="-104"/>
              <w:jc w:val="center"/>
              <w:rPr>
                <w:b/>
                <w:sz w:val="22"/>
                <w:szCs w:val="22"/>
              </w:rPr>
            </w:pPr>
            <w:r>
              <w:rPr>
                <w:b/>
                <w:sz w:val="22"/>
              </w:rPr>
              <w:t>Números de diapositiva</w:t>
            </w:r>
          </w:p>
        </w:tc>
        <w:tc>
          <w:tcPr>
            <w:tcW w:w="7654" w:type="dxa"/>
            <w:shd w:val="clear" w:color="auto" w:fill="DBE5F1" w:themeFill="accent1" w:themeFillTint="33"/>
            <w:vAlign w:val="center"/>
          </w:tcPr>
          <w:p w14:paraId="1372A345" w14:textId="77777777" w:rsidR="00794C07" w:rsidRPr="00265936" w:rsidRDefault="00794C07" w:rsidP="00BD245E">
            <w:pPr>
              <w:rPr>
                <w:b/>
                <w:sz w:val="22"/>
                <w:szCs w:val="22"/>
              </w:rPr>
            </w:pPr>
            <w:r>
              <w:rPr>
                <w:b/>
                <w:sz w:val="22"/>
              </w:rPr>
              <w:t>Contenido</w:t>
            </w:r>
          </w:p>
        </w:tc>
      </w:tr>
      <w:tr w:rsidR="00794C07" w:rsidRPr="00265936" w14:paraId="127AC515" w14:textId="77777777" w:rsidTr="000E189C">
        <w:trPr>
          <w:trHeight w:val="3455"/>
        </w:trPr>
        <w:tc>
          <w:tcPr>
            <w:tcW w:w="1702" w:type="dxa"/>
            <w:vAlign w:val="center"/>
          </w:tcPr>
          <w:p w14:paraId="639FD44B" w14:textId="77777777" w:rsidR="00794C07" w:rsidRPr="00265936" w:rsidRDefault="00794C07" w:rsidP="00BD245E">
            <w:pPr>
              <w:spacing w:before="120" w:after="120" w:line="280" w:lineRule="exact"/>
              <w:jc w:val="center"/>
              <w:rPr>
                <w:szCs w:val="18"/>
              </w:rPr>
            </w:pPr>
            <w:r>
              <w:t>1 a 6</w:t>
            </w:r>
          </w:p>
          <w:p w14:paraId="05A03371" w14:textId="77777777" w:rsidR="00794C07" w:rsidRPr="00265936" w:rsidRDefault="00794C07" w:rsidP="00BD245E">
            <w:pPr>
              <w:spacing w:before="120" w:after="120" w:line="280" w:lineRule="exact"/>
              <w:jc w:val="center"/>
              <w:rPr>
                <w:szCs w:val="18"/>
              </w:rPr>
            </w:pPr>
            <w:r>
              <w:t>Diapositivas obligatorias</w:t>
            </w:r>
          </w:p>
        </w:tc>
        <w:tc>
          <w:tcPr>
            <w:tcW w:w="7654" w:type="dxa"/>
            <w:vAlign w:val="center"/>
          </w:tcPr>
          <w:p w14:paraId="6DE222A1" w14:textId="526895C2" w:rsidR="00794C07" w:rsidRPr="00265936" w:rsidRDefault="00794C07" w:rsidP="00BD245E">
            <w:pPr>
              <w:spacing w:before="120" w:after="120" w:line="280" w:lineRule="exact"/>
              <w:rPr>
                <w:color w:val="000000" w:themeColor="text1"/>
                <w:szCs w:val="18"/>
              </w:rPr>
            </w:pPr>
            <w:r>
              <w:rPr>
                <w:color w:val="000000" w:themeColor="text1"/>
              </w:rPr>
              <w:t>Las diapositivas de apertura son la introducción a la sesión e incluyen la Agenda y los objetivos de la sesión.</w:t>
            </w:r>
            <w:r w:rsidR="00152638">
              <w:rPr>
                <w:color w:val="000000" w:themeColor="text1"/>
              </w:rPr>
              <w:t xml:space="preserve"> </w:t>
            </w:r>
            <w:r>
              <w:rPr>
                <w:color w:val="000000" w:themeColor="text1"/>
              </w:rPr>
              <w:t xml:space="preserve">El </w:t>
            </w:r>
            <w:del w:id="880" w:author="Pedro Verdelho" w:date="2018-10-31T13:23:00Z">
              <w:r w:rsidDel="006A3059">
                <w:rPr>
                  <w:color w:val="000000" w:themeColor="text1"/>
                </w:rPr>
                <w:delText>formador</w:delText>
              </w:r>
            </w:del>
            <w:ins w:id="881" w:author="Pedro Verdelho" w:date="2018-10-31T13:23:00Z">
              <w:r w:rsidR="006A3059">
                <w:rPr>
                  <w:color w:val="000000" w:themeColor="text1"/>
                </w:rPr>
                <w:t>capacitador</w:t>
              </w:r>
            </w:ins>
            <w:r>
              <w:rPr>
                <w:color w:val="000000" w:themeColor="text1"/>
              </w:rPr>
              <w:t xml:space="preserve"> debe asegurarse de que se modifiquen cuando se haya decidido excluir conjuntos de diapositivas.</w:t>
            </w:r>
          </w:p>
          <w:p w14:paraId="17577D9E" w14:textId="2E1DB864" w:rsidR="00794C07" w:rsidRPr="00265936" w:rsidRDefault="00794C07" w:rsidP="00BD245E">
            <w:pPr>
              <w:spacing w:before="120" w:after="120" w:line="280" w:lineRule="exact"/>
              <w:rPr>
                <w:color w:val="FF0000"/>
                <w:szCs w:val="18"/>
              </w:rPr>
            </w:pPr>
            <w:r>
              <w:rPr>
                <w:color w:val="000000" w:themeColor="text1"/>
              </w:rPr>
              <w:t xml:space="preserve">La diapositiva 6 es para comenzar la discusión con los delegados. El </w:t>
            </w:r>
            <w:del w:id="882" w:author="Pedro Verdelho" w:date="2018-10-31T13:23:00Z">
              <w:r w:rsidDel="006A3059">
                <w:rPr>
                  <w:color w:val="000000" w:themeColor="text1"/>
                </w:rPr>
                <w:delText>formador</w:delText>
              </w:r>
            </w:del>
            <w:ins w:id="883" w:author="Pedro Verdelho" w:date="2018-10-31T13:23:00Z">
              <w:r w:rsidR="006A3059">
                <w:rPr>
                  <w:color w:val="000000" w:themeColor="text1"/>
                </w:rPr>
                <w:t>capacitador</w:t>
              </w:r>
            </w:ins>
            <w:r>
              <w:rPr>
                <w:color w:val="000000" w:themeColor="text1"/>
              </w:rPr>
              <w:t xml:space="preserve"> debe comenzar una discusión con el grupo identificando los tipos de pruebas electrónicas y animando a los participantes a dar detalles de su conocimiento del asunto.</w:t>
            </w:r>
            <w:r w:rsidR="00152638">
              <w:rPr>
                <w:color w:val="000000" w:themeColor="text1"/>
              </w:rPr>
              <w:t xml:space="preserve"> </w:t>
            </w:r>
            <w:r>
              <w:rPr>
                <w:color w:val="000000" w:themeColor="text1"/>
              </w:rPr>
              <w:t xml:space="preserve">El </w:t>
            </w:r>
            <w:del w:id="884" w:author="Pedro Verdelho" w:date="2018-10-31T13:23:00Z">
              <w:r w:rsidDel="006A3059">
                <w:rPr>
                  <w:color w:val="000000" w:themeColor="text1"/>
                </w:rPr>
                <w:delText>formador</w:delText>
              </w:r>
            </w:del>
            <w:ins w:id="885" w:author="Pedro Verdelho" w:date="2018-10-31T13:23:00Z">
              <w:r w:rsidR="006A3059">
                <w:rPr>
                  <w:color w:val="000000" w:themeColor="text1"/>
                </w:rPr>
                <w:t>capacitador</w:t>
              </w:r>
            </w:ins>
            <w:r>
              <w:rPr>
                <w:color w:val="000000" w:themeColor="text1"/>
              </w:rPr>
              <w:t xml:space="preserve"> debe enumerar los tipos resaltados en un rotafolio o en una pizarra.</w:t>
            </w:r>
            <w:r w:rsidR="00152638">
              <w:rPr>
                <w:color w:val="000000" w:themeColor="text1"/>
              </w:rPr>
              <w:t xml:space="preserve"> </w:t>
            </w:r>
            <w:r>
              <w:rPr>
                <w:color w:val="000000" w:themeColor="text1"/>
              </w:rPr>
              <w:t xml:space="preserve">El </w:t>
            </w:r>
            <w:del w:id="886" w:author="Pedro Verdelho" w:date="2018-10-31T13:23:00Z">
              <w:r w:rsidDel="006A3059">
                <w:rPr>
                  <w:color w:val="000000" w:themeColor="text1"/>
                </w:rPr>
                <w:delText>formador</w:delText>
              </w:r>
            </w:del>
            <w:ins w:id="887" w:author="Pedro Verdelho" w:date="2018-10-31T13:23:00Z">
              <w:r w:rsidR="006A3059">
                <w:rPr>
                  <w:color w:val="000000" w:themeColor="text1"/>
                </w:rPr>
                <w:t>capacitador</w:t>
              </w:r>
            </w:ins>
            <w:r>
              <w:rPr>
                <w:color w:val="000000" w:themeColor="text1"/>
              </w:rPr>
              <w:t xml:space="preserve"> debe completar la lista si la audiencia no resalta los tipos de prueba.</w:t>
            </w:r>
            <w:r w:rsidR="00152638">
              <w:rPr>
                <w:color w:val="000000" w:themeColor="text1"/>
              </w:rPr>
              <w:t xml:space="preserve"> </w:t>
            </w:r>
            <w:r>
              <w:rPr>
                <w:color w:val="000000" w:themeColor="text1"/>
              </w:rPr>
              <w:t xml:space="preserve">La lista debe incluir ambos tipos de prueba, por ejemplo, </w:t>
            </w:r>
            <w:proofErr w:type="spellStart"/>
            <w:r>
              <w:rPr>
                <w:color w:val="000000" w:themeColor="text1"/>
              </w:rPr>
              <w:t>dead</w:t>
            </w:r>
            <w:proofErr w:type="spellEnd"/>
            <w:r>
              <w:rPr>
                <w:color w:val="000000" w:themeColor="text1"/>
              </w:rPr>
              <w:t xml:space="preserve"> box, datos en vivo, memoria, Internet, así como fuentes de prueba como las tratadas en la sección de tecnología del curso.</w:t>
            </w:r>
          </w:p>
        </w:tc>
      </w:tr>
      <w:tr w:rsidR="00794C07" w:rsidRPr="00265936" w14:paraId="21F89F5F" w14:textId="77777777" w:rsidTr="000E189C">
        <w:trPr>
          <w:trHeight w:val="1880"/>
        </w:trPr>
        <w:tc>
          <w:tcPr>
            <w:tcW w:w="1702" w:type="dxa"/>
            <w:vAlign w:val="center"/>
          </w:tcPr>
          <w:p w14:paraId="0AE77054" w14:textId="77777777" w:rsidR="00794C07" w:rsidRPr="00265936" w:rsidRDefault="00794C07" w:rsidP="00BD245E">
            <w:pPr>
              <w:spacing w:before="120" w:after="120" w:line="280" w:lineRule="exact"/>
              <w:jc w:val="center"/>
              <w:rPr>
                <w:szCs w:val="18"/>
              </w:rPr>
            </w:pPr>
            <w:r>
              <w:lastRenderedPageBreak/>
              <w:t>7 a 12</w:t>
            </w:r>
          </w:p>
          <w:p w14:paraId="6BCCF4BE" w14:textId="77777777" w:rsidR="00794C07" w:rsidRPr="00265936" w:rsidRDefault="00794C07" w:rsidP="00BD245E">
            <w:pPr>
              <w:spacing w:before="120" w:after="120" w:line="280" w:lineRule="exact"/>
              <w:jc w:val="center"/>
              <w:rPr>
                <w:szCs w:val="18"/>
              </w:rPr>
            </w:pPr>
            <w:r>
              <w:t>Diapositivas importantes</w:t>
            </w:r>
          </w:p>
        </w:tc>
        <w:tc>
          <w:tcPr>
            <w:tcW w:w="7654" w:type="dxa"/>
            <w:vAlign w:val="center"/>
          </w:tcPr>
          <w:p w14:paraId="30D62000" w14:textId="77777777" w:rsidR="00794C07" w:rsidRPr="00265936" w:rsidRDefault="00794C07" w:rsidP="00BD245E">
            <w:pPr>
              <w:pStyle w:val="Subtitle"/>
              <w:rPr>
                <w:rFonts w:ascii="Verdana" w:eastAsia="Times New Roman" w:hAnsi="Verdana"/>
              </w:rPr>
            </w:pPr>
            <w:r>
              <w:rPr>
                <w:rFonts w:ascii="Verdana" w:hAnsi="Verdana"/>
              </w:rPr>
              <w:t xml:space="preserve">Estas diapositivas establecen las definiciones de prueba y prueba electrónica. Hasta cierto punto, esto también es un repaso de la información en los materiales de lectura previa. </w:t>
            </w:r>
          </w:p>
          <w:p w14:paraId="219666F6" w14:textId="4537A015" w:rsidR="00794C07" w:rsidRPr="00265936" w:rsidRDefault="00794C07" w:rsidP="00BD245E">
            <w:pPr>
              <w:pStyle w:val="Subtitle"/>
              <w:rPr>
                <w:rFonts w:ascii="Verdana" w:eastAsia="Times New Roman" w:hAnsi="Verdana"/>
              </w:rPr>
            </w:pPr>
            <w:r>
              <w:rPr>
                <w:rFonts w:ascii="Verdana" w:hAnsi="Verdana"/>
              </w:rPr>
              <w:t xml:space="preserve">El </w:t>
            </w:r>
            <w:del w:id="888" w:author="Pedro Verdelho" w:date="2018-10-31T13:23:00Z">
              <w:r w:rsidDel="006A3059">
                <w:rPr>
                  <w:rFonts w:ascii="Verdana" w:hAnsi="Verdana"/>
                </w:rPr>
                <w:delText>formador</w:delText>
              </w:r>
            </w:del>
            <w:ins w:id="889" w:author="Pedro Verdelho" w:date="2018-10-31T13:23:00Z">
              <w:r w:rsidR="006A3059">
                <w:rPr>
                  <w:rFonts w:ascii="Verdana" w:hAnsi="Verdana"/>
                </w:rPr>
                <w:t>capacitador</w:t>
              </w:r>
            </w:ins>
            <w:r>
              <w:rPr>
                <w:rFonts w:ascii="Verdana" w:hAnsi="Verdana"/>
              </w:rPr>
              <w:t xml:space="preserve"> debe prepararse para el curso, al establecer si existen definiciones nacionales en la jurisdicción en la que se está llevando a cabo la formación, y si es así, incluir esta información en la presentación.</w:t>
            </w:r>
          </w:p>
        </w:tc>
      </w:tr>
      <w:tr w:rsidR="00794C07" w:rsidRPr="00265936" w14:paraId="199CC8A1" w14:textId="77777777" w:rsidTr="000E189C">
        <w:trPr>
          <w:trHeight w:val="1754"/>
        </w:trPr>
        <w:tc>
          <w:tcPr>
            <w:tcW w:w="1702" w:type="dxa"/>
            <w:vAlign w:val="center"/>
          </w:tcPr>
          <w:p w14:paraId="5A06B53C" w14:textId="77777777" w:rsidR="00794C07" w:rsidRPr="00265936" w:rsidRDefault="00794C07" w:rsidP="00BD245E">
            <w:pPr>
              <w:spacing w:before="120" w:after="120" w:line="280" w:lineRule="exact"/>
              <w:jc w:val="center"/>
              <w:rPr>
                <w:szCs w:val="18"/>
              </w:rPr>
            </w:pPr>
            <w:r>
              <w:t>13 a 46</w:t>
            </w:r>
          </w:p>
          <w:p w14:paraId="4E63A1B4" w14:textId="77777777" w:rsidR="00794C07" w:rsidRPr="00265936" w:rsidRDefault="00794C07" w:rsidP="00BD245E">
            <w:pPr>
              <w:spacing w:before="120" w:after="120" w:line="280" w:lineRule="exact"/>
              <w:jc w:val="center"/>
              <w:rPr>
                <w:szCs w:val="18"/>
              </w:rPr>
            </w:pPr>
            <w:r>
              <w:t>Diapositivas no esenciales</w:t>
            </w:r>
          </w:p>
        </w:tc>
        <w:tc>
          <w:tcPr>
            <w:tcW w:w="7654" w:type="dxa"/>
            <w:vAlign w:val="center"/>
          </w:tcPr>
          <w:p w14:paraId="5F3F473D" w14:textId="17814832" w:rsidR="00794C07" w:rsidRPr="00265936" w:rsidRDefault="00794C07" w:rsidP="00BD245E">
            <w:pPr>
              <w:pStyle w:val="Subtitle"/>
              <w:rPr>
                <w:rFonts w:ascii="Verdana" w:eastAsia="Times New Roman" w:hAnsi="Verdana"/>
              </w:rPr>
            </w:pPr>
            <w:r>
              <w:rPr>
                <w:rFonts w:ascii="Verdana" w:hAnsi="Verdana"/>
              </w:rPr>
              <w:t>Estas diapositivas repiten el contenido de la lectura previa y, por lo tanto, no deben utilizarse para ofrecer el aprendizaje.</w:t>
            </w:r>
            <w:r w:rsidR="00152638">
              <w:rPr>
                <w:rFonts w:ascii="Verdana" w:hAnsi="Verdana"/>
              </w:rPr>
              <w:t xml:space="preserve"> </w:t>
            </w:r>
            <w:r>
              <w:rPr>
                <w:rFonts w:ascii="Verdana" w:hAnsi="Verdana"/>
              </w:rPr>
              <w:t xml:space="preserve">El </w:t>
            </w:r>
            <w:del w:id="890" w:author="Pedro Verdelho" w:date="2018-10-31T13:23:00Z">
              <w:r w:rsidDel="006A3059">
                <w:rPr>
                  <w:rFonts w:ascii="Verdana" w:hAnsi="Verdana"/>
                </w:rPr>
                <w:delText>formador</w:delText>
              </w:r>
            </w:del>
            <w:ins w:id="891" w:author="Pedro Verdelho" w:date="2018-10-31T13:23:00Z">
              <w:r w:rsidR="006A3059">
                <w:rPr>
                  <w:rFonts w:ascii="Verdana" w:hAnsi="Verdana"/>
                </w:rPr>
                <w:t>capacitador</w:t>
              </w:r>
            </w:ins>
            <w:r>
              <w:rPr>
                <w:rFonts w:ascii="Verdana" w:hAnsi="Verdana"/>
              </w:rPr>
              <w:t xml:space="preserve"> tiene la opción de usar cualquiera de las diapositivas si fuera necesario durante la sesión para reforzar un punto o responder una pregunta del delegado. Estas diapositivas deben ocultarse durante la presentación y es responsabilidad del </w:t>
            </w:r>
            <w:del w:id="892" w:author="Pedro Verdelho" w:date="2018-10-31T13:23:00Z">
              <w:r w:rsidDel="006A3059">
                <w:rPr>
                  <w:rFonts w:ascii="Verdana" w:hAnsi="Verdana"/>
                </w:rPr>
                <w:delText>formador</w:delText>
              </w:r>
            </w:del>
            <w:ins w:id="893" w:author="Pedro Verdelho" w:date="2018-10-31T13:23:00Z">
              <w:r w:rsidR="006A3059">
                <w:rPr>
                  <w:rFonts w:ascii="Verdana" w:hAnsi="Verdana"/>
                </w:rPr>
                <w:t>capacitador</w:t>
              </w:r>
            </w:ins>
            <w:r>
              <w:rPr>
                <w:rFonts w:ascii="Verdana" w:hAnsi="Verdana"/>
              </w:rPr>
              <w:t xml:space="preserve"> preparar las diapositivas para cada entrega del curso.</w:t>
            </w:r>
          </w:p>
        </w:tc>
      </w:tr>
      <w:tr w:rsidR="00794C07" w:rsidRPr="00265936" w14:paraId="6DC79795" w14:textId="77777777" w:rsidTr="000E189C">
        <w:trPr>
          <w:trHeight w:val="791"/>
        </w:trPr>
        <w:tc>
          <w:tcPr>
            <w:tcW w:w="1702" w:type="dxa"/>
            <w:vAlign w:val="center"/>
          </w:tcPr>
          <w:p w14:paraId="2EC97752" w14:textId="77777777" w:rsidR="00794C07" w:rsidRPr="00265936" w:rsidRDefault="00794C07" w:rsidP="00BD245E">
            <w:pPr>
              <w:spacing w:before="120" w:after="120" w:line="280" w:lineRule="exact"/>
              <w:jc w:val="center"/>
              <w:rPr>
                <w:szCs w:val="18"/>
              </w:rPr>
            </w:pPr>
            <w:r>
              <w:t>47 a 148</w:t>
            </w:r>
          </w:p>
        </w:tc>
        <w:tc>
          <w:tcPr>
            <w:tcW w:w="7654" w:type="dxa"/>
            <w:vAlign w:val="center"/>
          </w:tcPr>
          <w:p w14:paraId="01F34C6D" w14:textId="525ABF63" w:rsidR="00794C07" w:rsidRPr="00265936" w:rsidRDefault="00794C07" w:rsidP="00BD245E">
            <w:pPr>
              <w:pStyle w:val="Subtitle"/>
              <w:spacing w:line="280" w:lineRule="exact"/>
              <w:rPr>
                <w:rFonts w:ascii="Verdana" w:eastAsia="Times New Roman" w:hAnsi="Verdana"/>
              </w:rPr>
            </w:pPr>
            <w:r>
              <w:rPr>
                <w:rFonts w:ascii="Verdana" w:hAnsi="Verdana"/>
              </w:rPr>
              <w:t xml:space="preserve">Las diapositivas de las siguientes secciones tratan sobre la Guía </w:t>
            </w:r>
            <w:ins w:id="894" w:author="Pedro Verdelho" w:date="2018-10-31T10:41:00Z">
              <w:r w:rsidR="003A6421">
                <w:rPr>
                  <w:rFonts w:ascii="Verdana" w:hAnsi="Verdana"/>
                </w:rPr>
                <w:t>de Prueba E</w:t>
              </w:r>
            </w:ins>
            <w:del w:id="895" w:author="Pedro Verdelho" w:date="2018-10-31T10:41:00Z">
              <w:r w:rsidDel="003A6421">
                <w:rPr>
                  <w:rFonts w:ascii="Verdana" w:hAnsi="Verdana"/>
                </w:rPr>
                <w:delText>e</w:delText>
              </w:r>
            </w:del>
            <w:r>
              <w:rPr>
                <w:rFonts w:ascii="Verdana" w:hAnsi="Verdana"/>
              </w:rPr>
              <w:t xml:space="preserve">lectrónica </w:t>
            </w:r>
            <w:del w:id="896" w:author="Pedro Verdelho" w:date="2018-10-31T10:41:00Z">
              <w:r w:rsidDel="003A6421">
                <w:rPr>
                  <w:rFonts w:ascii="Verdana" w:hAnsi="Verdana"/>
                </w:rPr>
                <w:delText xml:space="preserve">de prueba </w:delText>
              </w:r>
            </w:del>
            <w:r>
              <w:rPr>
                <w:rFonts w:ascii="Verdana" w:hAnsi="Verdana"/>
              </w:rPr>
              <w:t>de</w:t>
            </w:r>
            <w:ins w:id="897" w:author="Pedro Verdelho" w:date="2018-10-31T10:41:00Z">
              <w:r w:rsidR="003A6421">
                <w:rPr>
                  <w:rFonts w:ascii="Verdana" w:hAnsi="Verdana"/>
                </w:rPr>
                <w:t>l</w:t>
              </w:r>
            </w:ins>
            <w:r>
              <w:rPr>
                <w:rFonts w:ascii="Verdana" w:hAnsi="Verdana"/>
              </w:rPr>
              <w:t xml:space="preserve"> COE, que es un aspecto importante de la formación.</w:t>
            </w:r>
            <w:r w:rsidR="00152638">
              <w:rPr>
                <w:rFonts w:ascii="Verdana" w:hAnsi="Verdana"/>
              </w:rPr>
              <w:t xml:space="preserve"> </w:t>
            </w:r>
            <w:r>
              <w:rPr>
                <w:rFonts w:ascii="Verdana" w:hAnsi="Verdana"/>
              </w:rPr>
              <w:t>La presentación se divide en secciones como se describe en las siguientes secciones hasta la diapositiva 148.</w:t>
            </w:r>
          </w:p>
        </w:tc>
      </w:tr>
      <w:tr w:rsidR="00794C07" w:rsidRPr="00265936" w14:paraId="0B3CB01E" w14:textId="77777777" w:rsidTr="000E189C">
        <w:trPr>
          <w:trHeight w:val="890"/>
        </w:trPr>
        <w:tc>
          <w:tcPr>
            <w:tcW w:w="1702" w:type="dxa"/>
            <w:vAlign w:val="center"/>
          </w:tcPr>
          <w:p w14:paraId="1D0F32DC" w14:textId="77777777" w:rsidR="00794C07" w:rsidRPr="00265936" w:rsidRDefault="00794C07" w:rsidP="00BD245E">
            <w:pPr>
              <w:spacing w:before="120" w:after="120" w:line="280" w:lineRule="exact"/>
              <w:jc w:val="center"/>
              <w:rPr>
                <w:szCs w:val="18"/>
              </w:rPr>
            </w:pPr>
            <w:r>
              <w:t>47 a 63</w:t>
            </w:r>
          </w:p>
          <w:p w14:paraId="6B1ED28C" w14:textId="77777777" w:rsidR="00794C07" w:rsidRPr="00265936" w:rsidRDefault="00794C07" w:rsidP="00BD245E">
            <w:pPr>
              <w:spacing w:before="120" w:after="120" w:line="280" w:lineRule="exact"/>
              <w:jc w:val="center"/>
              <w:rPr>
                <w:szCs w:val="18"/>
              </w:rPr>
            </w:pPr>
            <w:r>
              <w:t>Diapositivas obligatorias</w:t>
            </w:r>
          </w:p>
        </w:tc>
        <w:tc>
          <w:tcPr>
            <w:tcW w:w="7654" w:type="dxa"/>
            <w:vAlign w:val="center"/>
          </w:tcPr>
          <w:p w14:paraId="188040A5" w14:textId="2B0B6398" w:rsidR="00794C07" w:rsidRPr="00265936" w:rsidRDefault="00794C07" w:rsidP="00BD245E">
            <w:pPr>
              <w:spacing w:after="120" w:line="280" w:lineRule="exact"/>
              <w:rPr>
                <w:szCs w:val="18"/>
              </w:rPr>
            </w:pPr>
            <w:r>
              <w:t xml:space="preserve">Estas diapositivas cubren la introducción y explicación de la </w:t>
            </w:r>
            <w:ins w:id="898" w:author="Pedro Verdelho" w:date="2018-10-31T10:42:00Z">
              <w:r w:rsidR="00624ABB">
                <w:t>G</w:t>
              </w:r>
            </w:ins>
            <w:del w:id="899" w:author="Pedro Verdelho" w:date="2018-10-31T10:42:00Z">
              <w:r w:rsidDel="00624ABB">
                <w:delText>g</w:delText>
              </w:r>
            </w:del>
            <w:r>
              <w:t>uía. Detallan cómo está estructurada y explican los niveles a los que se proporciona la información.</w:t>
            </w:r>
            <w:r w:rsidR="00152638">
              <w:t xml:space="preserve"> </w:t>
            </w:r>
          </w:p>
        </w:tc>
      </w:tr>
      <w:tr w:rsidR="00794C07" w:rsidRPr="00265936" w14:paraId="10223957" w14:textId="77777777" w:rsidTr="000E189C">
        <w:trPr>
          <w:trHeight w:val="1295"/>
        </w:trPr>
        <w:tc>
          <w:tcPr>
            <w:tcW w:w="1702" w:type="dxa"/>
            <w:vAlign w:val="center"/>
          </w:tcPr>
          <w:p w14:paraId="323D2EE3" w14:textId="77777777" w:rsidR="00794C07" w:rsidRPr="00265936" w:rsidRDefault="00794C07" w:rsidP="00BD245E">
            <w:pPr>
              <w:spacing w:before="120" w:after="120" w:line="280" w:lineRule="exact"/>
              <w:jc w:val="center"/>
              <w:rPr>
                <w:szCs w:val="18"/>
              </w:rPr>
            </w:pPr>
            <w:r>
              <w:t>64 a 71</w:t>
            </w:r>
          </w:p>
          <w:p w14:paraId="703C98F2" w14:textId="77777777" w:rsidR="00794C07" w:rsidRPr="00265936" w:rsidRDefault="00794C07" w:rsidP="00BD245E">
            <w:pPr>
              <w:spacing w:before="120" w:after="120" w:line="280" w:lineRule="exact"/>
              <w:jc w:val="center"/>
              <w:rPr>
                <w:szCs w:val="18"/>
              </w:rPr>
            </w:pPr>
            <w:r>
              <w:t>Diapositivas obligatorias</w:t>
            </w:r>
          </w:p>
        </w:tc>
        <w:tc>
          <w:tcPr>
            <w:tcW w:w="7654" w:type="dxa"/>
            <w:vAlign w:val="center"/>
          </w:tcPr>
          <w:p w14:paraId="5FC47DFD" w14:textId="55BB5452" w:rsidR="00794C07" w:rsidRPr="00265936" w:rsidRDefault="00794C07" w:rsidP="00BD245E">
            <w:pPr>
              <w:pStyle w:val="Subtitle"/>
              <w:rPr>
                <w:rFonts w:ascii="Verdana" w:eastAsia="Times New Roman" w:hAnsi="Verdana"/>
              </w:rPr>
            </w:pPr>
            <w:r>
              <w:rPr>
                <w:rFonts w:ascii="Verdana" w:hAnsi="Verdana"/>
              </w:rPr>
              <w:t xml:space="preserve">Esta sección trata sobre los principios de la prueba electrónica. Los principios y los vínculos entre ellos deben ser claramente explicados por el </w:t>
            </w:r>
            <w:del w:id="900" w:author="Pedro Verdelho" w:date="2018-10-31T13:23:00Z">
              <w:r w:rsidDel="006A3059">
                <w:rPr>
                  <w:rFonts w:ascii="Verdana" w:hAnsi="Verdana"/>
                </w:rPr>
                <w:delText>formador</w:delText>
              </w:r>
            </w:del>
            <w:ins w:id="901" w:author="Pedro Verdelho" w:date="2018-10-31T13:23:00Z">
              <w:r w:rsidR="006A3059">
                <w:rPr>
                  <w:rFonts w:ascii="Verdana" w:hAnsi="Verdana"/>
                </w:rPr>
                <w:t>capacitador</w:t>
              </w:r>
            </w:ins>
            <w:r>
              <w:rPr>
                <w:rFonts w:ascii="Verdana" w:hAnsi="Verdana"/>
              </w:rPr>
              <w:t>.</w:t>
            </w:r>
            <w:r w:rsidR="00152638">
              <w:rPr>
                <w:rFonts w:ascii="Verdana" w:hAnsi="Verdana"/>
              </w:rPr>
              <w:t xml:space="preserve"> </w:t>
            </w:r>
            <w:r>
              <w:rPr>
                <w:rFonts w:ascii="Verdana" w:hAnsi="Verdana"/>
              </w:rPr>
              <w:t>Los principios se incluyeron en la lectura previa, sin embargo, debe haber suficiente tiempo asignado durante el curso para garantizar que los delegados estén familiarizados con ellos.</w:t>
            </w:r>
            <w:r w:rsidR="00152638">
              <w:rPr>
                <w:rFonts w:ascii="Verdana" w:hAnsi="Verdana"/>
              </w:rPr>
              <w:t xml:space="preserve"> </w:t>
            </w:r>
          </w:p>
        </w:tc>
      </w:tr>
      <w:tr w:rsidR="00794C07" w:rsidRPr="00265936" w14:paraId="5DC96D70" w14:textId="77777777" w:rsidTr="000E189C">
        <w:tc>
          <w:tcPr>
            <w:tcW w:w="1702" w:type="dxa"/>
            <w:vAlign w:val="center"/>
          </w:tcPr>
          <w:p w14:paraId="0BFE7DB3" w14:textId="77777777" w:rsidR="00794C07" w:rsidRPr="00265936" w:rsidRDefault="00794C07" w:rsidP="00BD245E">
            <w:pPr>
              <w:spacing w:before="120" w:after="120" w:line="280" w:lineRule="exact"/>
              <w:jc w:val="center"/>
              <w:rPr>
                <w:szCs w:val="18"/>
              </w:rPr>
            </w:pPr>
            <w:r>
              <w:t>72 a 80</w:t>
            </w:r>
          </w:p>
          <w:p w14:paraId="3D28ED41" w14:textId="77777777" w:rsidR="00794C07" w:rsidRPr="00265936" w:rsidRDefault="00794C07" w:rsidP="00BD245E">
            <w:pPr>
              <w:spacing w:before="120" w:after="120" w:line="280" w:lineRule="exact"/>
              <w:jc w:val="center"/>
              <w:rPr>
                <w:szCs w:val="18"/>
              </w:rPr>
            </w:pPr>
            <w:r>
              <w:t>Diapositivas importantes</w:t>
            </w:r>
          </w:p>
        </w:tc>
        <w:tc>
          <w:tcPr>
            <w:tcW w:w="7654" w:type="dxa"/>
            <w:vAlign w:val="center"/>
          </w:tcPr>
          <w:p w14:paraId="6622BD6A" w14:textId="77777777" w:rsidR="00794C07" w:rsidRPr="00265936" w:rsidRDefault="00794C07" w:rsidP="00BD245E">
            <w:pPr>
              <w:pStyle w:val="Subtitle"/>
              <w:rPr>
                <w:rFonts w:ascii="Verdana" w:eastAsia="Times New Roman" w:hAnsi="Verdana"/>
              </w:rPr>
            </w:pPr>
            <w:r>
              <w:rPr>
                <w:rFonts w:ascii="Verdana" w:hAnsi="Verdana"/>
              </w:rPr>
              <w:t>Estas diapositivas cubren las consideraciones iniciales y la planificación y preparación para la confiscación de pruebas electrónicas. Las diapositivas son compatibles con información adicional en las notas de diapositivas.</w:t>
            </w:r>
          </w:p>
        </w:tc>
      </w:tr>
      <w:tr w:rsidR="00794C07" w:rsidRPr="00265936" w14:paraId="3501B736" w14:textId="77777777" w:rsidTr="000E189C">
        <w:trPr>
          <w:trHeight w:val="422"/>
        </w:trPr>
        <w:tc>
          <w:tcPr>
            <w:tcW w:w="1702" w:type="dxa"/>
            <w:vAlign w:val="center"/>
          </w:tcPr>
          <w:p w14:paraId="13784B0A" w14:textId="5289D947" w:rsidR="00794C07" w:rsidRPr="00265936" w:rsidRDefault="00794C07" w:rsidP="00BD245E">
            <w:pPr>
              <w:spacing w:before="120" w:after="120" w:line="280" w:lineRule="exact"/>
              <w:jc w:val="center"/>
              <w:rPr>
                <w:szCs w:val="18"/>
              </w:rPr>
            </w:pPr>
            <w:r>
              <w:t>81 a 8</w:t>
            </w:r>
            <w:ins w:id="902" w:author="Pedro Verdelho" w:date="2019-01-21T19:25:00Z">
              <w:r w:rsidR="00B1017E">
                <w:t>8</w:t>
              </w:r>
            </w:ins>
            <w:del w:id="903" w:author="Pedro Verdelho" w:date="2019-01-21T19:25:00Z">
              <w:r w:rsidDel="00B1017E">
                <w:delText>9</w:delText>
              </w:r>
            </w:del>
          </w:p>
          <w:p w14:paraId="08E380F3" w14:textId="77777777" w:rsidR="00794C07" w:rsidRPr="00265936" w:rsidRDefault="00794C07" w:rsidP="00BD245E">
            <w:pPr>
              <w:spacing w:before="120" w:after="120" w:line="280" w:lineRule="exact"/>
              <w:jc w:val="center"/>
              <w:rPr>
                <w:szCs w:val="18"/>
              </w:rPr>
            </w:pPr>
            <w:r>
              <w:t>Diapositivas no esenciales</w:t>
            </w:r>
          </w:p>
        </w:tc>
        <w:tc>
          <w:tcPr>
            <w:tcW w:w="7654" w:type="dxa"/>
            <w:vAlign w:val="center"/>
          </w:tcPr>
          <w:p w14:paraId="1AD6943D" w14:textId="0E9EBA70" w:rsidR="00794C07" w:rsidRPr="00265936" w:rsidRDefault="00794C07" w:rsidP="00BD245E">
            <w:pPr>
              <w:pStyle w:val="Subtitle"/>
              <w:rPr>
                <w:rFonts w:ascii="Verdana" w:eastAsia="Times New Roman" w:hAnsi="Verdana"/>
              </w:rPr>
            </w:pPr>
            <w:r>
              <w:rPr>
                <w:rFonts w:ascii="Verdana" w:hAnsi="Verdana"/>
              </w:rPr>
              <w:t>Esto explica qué y a quién llevar a la escena de un registro.</w:t>
            </w:r>
            <w:r w:rsidR="00152638">
              <w:rPr>
                <w:rFonts w:ascii="Verdana" w:hAnsi="Verdana"/>
              </w:rPr>
              <w:t xml:space="preserve"> </w:t>
            </w:r>
            <w:r>
              <w:rPr>
                <w:rFonts w:ascii="Verdana" w:hAnsi="Verdana"/>
              </w:rPr>
              <w:t>Como se mencionó anteriormente, la relevancia de esto dependerá de si la audiencia está involucrada en el proceso de investigación.</w:t>
            </w:r>
            <w:r w:rsidR="00152638">
              <w:rPr>
                <w:rFonts w:ascii="Verdana" w:hAnsi="Verdana"/>
              </w:rPr>
              <w:t xml:space="preserve"> </w:t>
            </w:r>
            <w:r>
              <w:rPr>
                <w:rFonts w:ascii="Verdana" w:hAnsi="Verdana"/>
              </w:rPr>
              <w:t xml:space="preserve">De lo contrario, el </w:t>
            </w:r>
            <w:del w:id="904" w:author="Pedro Verdelho" w:date="2018-10-31T13:23:00Z">
              <w:r w:rsidDel="006A3059">
                <w:rPr>
                  <w:rFonts w:ascii="Verdana" w:hAnsi="Verdana"/>
                </w:rPr>
                <w:delText>formador</w:delText>
              </w:r>
            </w:del>
            <w:ins w:id="905" w:author="Pedro Verdelho" w:date="2018-10-31T13:23:00Z">
              <w:r w:rsidR="006A3059">
                <w:rPr>
                  <w:rFonts w:ascii="Verdana" w:hAnsi="Verdana"/>
                </w:rPr>
                <w:t>capacitador</w:t>
              </w:r>
            </w:ins>
            <w:r>
              <w:rPr>
                <w:rFonts w:ascii="Verdana" w:hAnsi="Verdana"/>
              </w:rPr>
              <w:t xml:space="preserve"> debería considerar si incluir esta información y esconder las diapositivas según corresponda.</w:t>
            </w:r>
          </w:p>
        </w:tc>
      </w:tr>
      <w:tr w:rsidR="00794C07" w:rsidRPr="00265936" w14:paraId="21588B91" w14:textId="77777777" w:rsidTr="000E189C">
        <w:trPr>
          <w:trHeight w:val="1079"/>
        </w:trPr>
        <w:tc>
          <w:tcPr>
            <w:tcW w:w="1702" w:type="dxa"/>
            <w:vAlign w:val="center"/>
          </w:tcPr>
          <w:p w14:paraId="1DDE5E4C" w14:textId="2ABD5573" w:rsidR="00794C07" w:rsidRPr="00265936" w:rsidRDefault="00B1017E" w:rsidP="00BD245E">
            <w:pPr>
              <w:spacing w:before="120" w:after="120" w:line="280" w:lineRule="exact"/>
              <w:jc w:val="center"/>
              <w:rPr>
                <w:szCs w:val="18"/>
              </w:rPr>
            </w:pPr>
            <w:ins w:id="906" w:author="Pedro Verdelho" w:date="2019-01-21T19:25:00Z">
              <w:r>
                <w:t>8</w:t>
              </w:r>
            </w:ins>
            <w:r w:rsidR="00794C07">
              <w:t>9</w:t>
            </w:r>
            <w:del w:id="907" w:author="Pedro Verdelho" w:date="2019-01-21T19:25:00Z">
              <w:r w:rsidR="00794C07" w:rsidDel="00B1017E">
                <w:delText>0</w:delText>
              </w:r>
            </w:del>
            <w:r w:rsidR="00794C07">
              <w:t xml:space="preserve"> a </w:t>
            </w:r>
            <w:del w:id="908" w:author="Pedro Verdelho" w:date="2019-01-21T19:25:00Z">
              <w:r w:rsidR="00794C07" w:rsidDel="00B1017E">
                <w:delText>9</w:delText>
              </w:r>
            </w:del>
            <w:r w:rsidR="00794C07">
              <w:t>9</w:t>
            </w:r>
            <w:ins w:id="909" w:author="Pedro Verdelho" w:date="2019-01-21T19:25:00Z">
              <w:r>
                <w:t>8</w:t>
              </w:r>
            </w:ins>
          </w:p>
          <w:p w14:paraId="76D44E9E" w14:textId="77777777" w:rsidR="00794C07" w:rsidRPr="00265936" w:rsidRDefault="00794C07" w:rsidP="00BD245E">
            <w:pPr>
              <w:spacing w:before="120" w:after="120" w:line="280" w:lineRule="exact"/>
              <w:jc w:val="center"/>
              <w:rPr>
                <w:szCs w:val="18"/>
              </w:rPr>
            </w:pPr>
            <w:r>
              <w:t>Diapositivas no esenciales</w:t>
            </w:r>
          </w:p>
        </w:tc>
        <w:tc>
          <w:tcPr>
            <w:tcW w:w="7654" w:type="dxa"/>
            <w:vAlign w:val="center"/>
          </w:tcPr>
          <w:p w14:paraId="49D8E867" w14:textId="77777777" w:rsidR="00794C07" w:rsidRPr="00265936" w:rsidRDefault="00794C07" w:rsidP="00BD245E">
            <w:pPr>
              <w:spacing w:after="120" w:line="280" w:lineRule="exact"/>
              <w:rPr>
                <w:szCs w:val="18"/>
              </w:rPr>
            </w:pPr>
            <w:r>
              <w:t>Esta sección trata de asegurar la escena y las primeras acciones en la escena. Una vez más, la consideración de si usar estas diapositivas dependerá de la participación de la audiencia en las actividades de registro y confiscación.</w:t>
            </w:r>
          </w:p>
        </w:tc>
      </w:tr>
      <w:tr w:rsidR="00794C07" w:rsidRPr="00265936" w14:paraId="7D948389" w14:textId="77777777" w:rsidTr="000E189C">
        <w:trPr>
          <w:trHeight w:val="1106"/>
        </w:trPr>
        <w:tc>
          <w:tcPr>
            <w:tcW w:w="1702" w:type="dxa"/>
            <w:vAlign w:val="center"/>
          </w:tcPr>
          <w:p w14:paraId="5CEEEC7A" w14:textId="758E9F71" w:rsidR="00794C07" w:rsidRPr="00265936" w:rsidRDefault="00794C07" w:rsidP="00BD245E">
            <w:pPr>
              <w:spacing w:before="120" w:after="120" w:line="280" w:lineRule="exact"/>
              <w:jc w:val="center"/>
              <w:rPr>
                <w:szCs w:val="18"/>
              </w:rPr>
            </w:pPr>
            <w:del w:id="910" w:author="Pedro Verdelho" w:date="2019-01-21T19:25:00Z">
              <w:r w:rsidDel="00B1017E">
                <w:delText xml:space="preserve">100 </w:delText>
              </w:r>
            </w:del>
            <w:ins w:id="911" w:author="Pedro Verdelho" w:date="2019-01-21T19:25:00Z">
              <w:r w:rsidR="00B1017E">
                <w:t xml:space="preserve">99 </w:t>
              </w:r>
            </w:ins>
            <w:r>
              <w:t>a 10</w:t>
            </w:r>
            <w:ins w:id="912" w:author="Pedro Verdelho" w:date="2019-01-21T19:25:00Z">
              <w:r w:rsidR="00B1017E">
                <w:t>4</w:t>
              </w:r>
            </w:ins>
            <w:del w:id="913" w:author="Pedro Verdelho" w:date="2019-01-21T19:26:00Z">
              <w:r w:rsidDel="00B1017E">
                <w:delText>5</w:delText>
              </w:r>
            </w:del>
          </w:p>
          <w:p w14:paraId="54F2E401" w14:textId="77777777" w:rsidR="00794C07" w:rsidRPr="00265936" w:rsidRDefault="00794C07" w:rsidP="00BD245E">
            <w:pPr>
              <w:spacing w:before="120" w:after="120" w:line="280" w:lineRule="exact"/>
              <w:jc w:val="center"/>
              <w:rPr>
                <w:szCs w:val="18"/>
              </w:rPr>
            </w:pPr>
            <w:r>
              <w:t>Diapositivas no esenciales</w:t>
            </w:r>
          </w:p>
        </w:tc>
        <w:tc>
          <w:tcPr>
            <w:tcW w:w="7654" w:type="dxa"/>
            <w:vAlign w:val="center"/>
          </w:tcPr>
          <w:p w14:paraId="0521D27C" w14:textId="77777777" w:rsidR="00794C07" w:rsidRPr="00265936" w:rsidRDefault="00794C07" w:rsidP="00BD245E">
            <w:pPr>
              <w:spacing w:after="120" w:line="280" w:lineRule="exact"/>
              <w:rPr>
                <w:szCs w:val="18"/>
              </w:rPr>
            </w:pPr>
            <w:r>
              <w:t>Estas diapositivas explican cómo se debe documentar la escena.</w:t>
            </w:r>
          </w:p>
        </w:tc>
      </w:tr>
      <w:tr w:rsidR="00794C07" w:rsidRPr="00265936" w14:paraId="40386A14" w14:textId="77777777" w:rsidTr="000E189C">
        <w:trPr>
          <w:trHeight w:val="1655"/>
        </w:trPr>
        <w:tc>
          <w:tcPr>
            <w:tcW w:w="1702" w:type="dxa"/>
            <w:vAlign w:val="center"/>
          </w:tcPr>
          <w:p w14:paraId="45870A37" w14:textId="6EC17BFD" w:rsidR="00794C07" w:rsidRPr="00265936" w:rsidRDefault="00794C07" w:rsidP="00BD245E">
            <w:pPr>
              <w:spacing w:before="120" w:after="120" w:line="280" w:lineRule="exact"/>
              <w:jc w:val="center"/>
              <w:rPr>
                <w:szCs w:val="18"/>
              </w:rPr>
            </w:pPr>
            <w:r>
              <w:lastRenderedPageBreak/>
              <w:t>10</w:t>
            </w:r>
            <w:ins w:id="914" w:author="Pedro Verdelho" w:date="2019-01-21T19:26:00Z">
              <w:r w:rsidR="00B1017E">
                <w:t>5</w:t>
              </w:r>
            </w:ins>
            <w:del w:id="915" w:author="Pedro Verdelho" w:date="2019-01-21T19:26:00Z">
              <w:r w:rsidDel="00B1017E">
                <w:delText>6</w:delText>
              </w:r>
            </w:del>
            <w:r>
              <w:t xml:space="preserve"> a 12</w:t>
            </w:r>
            <w:ins w:id="916" w:author="Pedro Verdelho" w:date="2019-01-21T19:26:00Z">
              <w:r w:rsidR="00B1017E">
                <w:t>5</w:t>
              </w:r>
            </w:ins>
            <w:del w:id="917" w:author="Pedro Verdelho" w:date="2019-01-21T19:26:00Z">
              <w:r w:rsidDel="00B1017E">
                <w:delText>6</w:delText>
              </w:r>
            </w:del>
          </w:p>
          <w:p w14:paraId="689FCC1A" w14:textId="77777777" w:rsidR="00794C07" w:rsidRPr="00265936" w:rsidRDefault="00794C07" w:rsidP="00BD245E">
            <w:pPr>
              <w:spacing w:before="120" w:after="120" w:line="280" w:lineRule="exact"/>
              <w:jc w:val="center"/>
              <w:rPr>
                <w:szCs w:val="18"/>
              </w:rPr>
            </w:pPr>
            <w:r>
              <w:t>Diapositivas importantes</w:t>
            </w:r>
          </w:p>
        </w:tc>
        <w:tc>
          <w:tcPr>
            <w:tcW w:w="7654" w:type="dxa"/>
            <w:vAlign w:val="center"/>
          </w:tcPr>
          <w:p w14:paraId="5565DF68" w14:textId="7A631CB2" w:rsidR="00794C07" w:rsidRPr="00265936" w:rsidRDefault="00794C07" w:rsidP="00BD245E">
            <w:pPr>
              <w:spacing w:after="120" w:line="280" w:lineRule="exact"/>
              <w:rPr>
                <w:szCs w:val="18"/>
              </w:rPr>
            </w:pPr>
            <w:r>
              <w:t xml:space="preserve">Esta sección trata de los tipos de material que pueden encontrarse en la escena y describe las consideraciones y los métodos de confiscación. Las diapositivas son compatibles con información adicional en las notas de diapositivas. La diapositiva final es un diagrama de flujo para el registro y la confiscación y podría ser utilizado por el </w:t>
            </w:r>
            <w:del w:id="918" w:author="Pedro Verdelho" w:date="2018-10-31T13:23:00Z">
              <w:r w:rsidDel="006A3059">
                <w:delText>formador</w:delText>
              </w:r>
            </w:del>
            <w:ins w:id="919" w:author="Pedro Verdelho" w:date="2018-10-31T13:23:00Z">
              <w:r w:rsidR="006A3059">
                <w:t>capacitador</w:t>
              </w:r>
            </w:ins>
            <w:r>
              <w:t xml:space="preserve"> para presentar el rango de apéndices similares a la guía.</w:t>
            </w:r>
          </w:p>
        </w:tc>
      </w:tr>
      <w:tr w:rsidR="00794C07" w:rsidRPr="00265936" w14:paraId="5C47F397" w14:textId="77777777" w:rsidTr="000E189C">
        <w:trPr>
          <w:trHeight w:val="1349"/>
        </w:trPr>
        <w:tc>
          <w:tcPr>
            <w:tcW w:w="1702" w:type="dxa"/>
            <w:vAlign w:val="center"/>
          </w:tcPr>
          <w:p w14:paraId="4F4A5E2D" w14:textId="50383C4D" w:rsidR="00794C07" w:rsidRPr="00265936" w:rsidRDefault="00794C07" w:rsidP="00BD245E">
            <w:pPr>
              <w:spacing w:before="120" w:after="120" w:line="280" w:lineRule="exact"/>
              <w:jc w:val="center"/>
              <w:rPr>
                <w:szCs w:val="18"/>
              </w:rPr>
            </w:pPr>
            <w:r>
              <w:t>12</w:t>
            </w:r>
            <w:ins w:id="920" w:author="Pedro Verdelho" w:date="2019-01-21T19:26:00Z">
              <w:r w:rsidR="00B1017E">
                <w:t>6</w:t>
              </w:r>
            </w:ins>
            <w:del w:id="921" w:author="Pedro Verdelho" w:date="2019-01-21T19:26:00Z">
              <w:r w:rsidDel="00B1017E">
                <w:delText>7</w:delText>
              </w:r>
            </w:del>
            <w:r>
              <w:t xml:space="preserve"> a 1</w:t>
            </w:r>
            <w:ins w:id="922" w:author="Pedro Verdelho" w:date="2019-01-21T19:26:00Z">
              <w:r w:rsidR="00B1017E">
                <w:t>39</w:t>
              </w:r>
            </w:ins>
            <w:del w:id="923" w:author="Pedro Verdelho" w:date="2019-01-21T19:26:00Z">
              <w:r w:rsidDel="00B1017E">
                <w:delText>40</w:delText>
              </w:r>
            </w:del>
          </w:p>
          <w:p w14:paraId="730BC72D" w14:textId="77777777" w:rsidR="00794C07" w:rsidRPr="00265936" w:rsidRDefault="00794C07" w:rsidP="00BD245E">
            <w:pPr>
              <w:spacing w:before="120" w:after="120" w:line="280" w:lineRule="exact"/>
              <w:jc w:val="center"/>
              <w:rPr>
                <w:szCs w:val="18"/>
              </w:rPr>
            </w:pPr>
            <w:r>
              <w:t>Diapositivas obligatorias</w:t>
            </w:r>
          </w:p>
        </w:tc>
        <w:tc>
          <w:tcPr>
            <w:tcW w:w="7654" w:type="dxa"/>
            <w:vAlign w:val="center"/>
          </w:tcPr>
          <w:p w14:paraId="25E4F998" w14:textId="6EF87C08" w:rsidR="00794C07" w:rsidRPr="00265936" w:rsidRDefault="00794C07" w:rsidP="00BD245E">
            <w:pPr>
              <w:spacing w:after="120" w:line="280" w:lineRule="exact"/>
              <w:rPr>
                <w:szCs w:val="18"/>
              </w:rPr>
            </w:pPr>
            <w:r>
              <w:t>El tema tratado en esta sección es el de datos volátiles; incluyendo técnicas forenses de análisis de datos en tiempo real, almacenamiento remoto y pruebas de Internet. Esta es una sección importante ya que se trata de la captura de datos que pueden ser alterados, y explica los procesos a seguir para garantizar que se mantenga la integridad de la prueba. Hay otro diagrama de flujo de</w:t>
            </w:r>
            <w:ins w:id="924" w:author="Pedro Verdelho" w:date="2018-10-31T10:44:00Z">
              <w:r w:rsidR="00624ABB">
                <w:t>l</w:t>
              </w:r>
            </w:ins>
            <w:r>
              <w:t xml:space="preserve"> COE que diferencia entre la captura de "</w:t>
            </w:r>
            <w:proofErr w:type="spellStart"/>
            <w:r>
              <w:t>dead</w:t>
            </w:r>
            <w:proofErr w:type="spellEnd"/>
            <w:r>
              <w:t xml:space="preserve"> box" y "datos en vivo". Las diapositivas son compatibles con información adicional en las notas de diapositivas.</w:t>
            </w:r>
          </w:p>
        </w:tc>
      </w:tr>
      <w:tr w:rsidR="00794C07" w:rsidRPr="00265936" w14:paraId="406B5C35" w14:textId="77777777" w:rsidTr="000E189C">
        <w:trPr>
          <w:trHeight w:val="1088"/>
        </w:trPr>
        <w:tc>
          <w:tcPr>
            <w:tcW w:w="1702" w:type="dxa"/>
            <w:vAlign w:val="center"/>
          </w:tcPr>
          <w:p w14:paraId="4F58CA9C" w14:textId="56412F54" w:rsidR="00794C07" w:rsidRPr="00265936" w:rsidRDefault="00794C07" w:rsidP="00BD245E">
            <w:pPr>
              <w:spacing w:before="120" w:after="120" w:line="280" w:lineRule="exact"/>
              <w:jc w:val="center"/>
              <w:rPr>
                <w:szCs w:val="18"/>
              </w:rPr>
            </w:pPr>
            <w:r>
              <w:t>14</w:t>
            </w:r>
            <w:ins w:id="925" w:author="Pedro Verdelho" w:date="2019-01-21T19:26:00Z">
              <w:r w:rsidR="00B1017E">
                <w:t>0</w:t>
              </w:r>
            </w:ins>
            <w:del w:id="926" w:author="Pedro Verdelho" w:date="2019-01-21T19:26:00Z">
              <w:r w:rsidDel="00B1017E">
                <w:delText>1</w:delText>
              </w:r>
            </w:del>
            <w:r>
              <w:t xml:space="preserve"> a 14</w:t>
            </w:r>
            <w:ins w:id="927" w:author="Pedro Verdelho" w:date="2019-01-21T19:26:00Z">
              <w:r w:rsidR="00B1017E">
                <w:t>7</w:t>
              </w:r>
            </w:ins>
            <w:del w:id="928" w:author="Pedro Verdelho" w:date="2019-01-21T19:26:00Z">
              <w:r w:rsidDel="00B1017E">
                <w:delText>8</w:delText>
              </w:r>
            </w:del>
          </w:p>
          <w:p w14:paraId="1C61ABF3" w14:textId="77777777" w:rsidR="00794C07" w:rsidRPr="00265936" w:rsidRDefault="00794C07" w:rsidP="00BD245E">
            <w:pPr>
              <w:spacing w:before="120" w:after="120" w:line="280" w:lineRule="exact"/>
              <w:jc w:val="center"/>
              <w:rPr>
                <w:szCs w:val="18"/>
              </w:rPr>
            </w:pPr>
            <w:r>
              <w:t>Diapositivas no esenciales</w:t>
            </w:r>
          </w:p>
        </w:tc>
        <w:tc>
          <w:tcPr>
            <w:tcW w:w="7654" w:type="dxa"/>
            <w:vAlign w:val="center"/>
          </w:tcPr>
          <w:p w14:paraId="6A0E449E" w14:textId="77777777" w:rsidR="00794C07" w:rsidRPr="00265936" w:rsidRDefault="00794C07" w:rsidP="00BD245E">
            <w:pPr>
              <w:spacing w:after="120" w:line="280" w:lineRule="exact"/>
              <w:rPr>
                <w:szCs w:val="18"/>
              </w:rPr>
            </w:pPr>
            <w:r>
              <w:t>Este grupo de diapositivas aborda la importancia del etiquetado, el transporte y el almacenamiento correctos de pruebas electrónicas y dispositivos de almacenamiento de datos. Esto tendrá un interés limitado para aquellos que no están involucrados en el proceso de investigación.</w:t>
            </w:r>
          </w:p>
        </w:tc>
      </w:tr>
      <w:tr w:rsidR="00794C07" w:rsidRPr="00265936" w14:paraId="7F4A40BA" w14:textId="77777777" w:rsidTr="000E189C">
        <w:trPr>
          <w:trHeight w:val="2375"/>
        </w:trPr>
        <w:tc>
          <w:tcPr>
            <w:tcW w:w="1702" w:type="dxa"/>
            <w:vAlign w:val="center"/>
          </w:tcPr>
          <w:p w14:paraId="71BD2BED" w14:textId="2534DC15" w:rsidR="00794C07" w:rsidRPr="00265936" w:rsidRDefault="00794C07" w:rsidP="00BD245E">
            <w:pPr>
              <w:spacing w:before="120" w:after="120" w:line="280" w:lineRule="exact"/>
              <w:jc w:val="center"/>
              <w:rPr>
                <w:szCs w:val="18"/>
              </w:rPr>
            </w:pPr>
            <w:r>
              <w:t>14</w:t>
            </w:r>
            <w:ins w:id="929" w:author="Pedro Verdelho" w:date="2019-01-21T19:27:00Z">
              <w:r w:rsidR="00B1017E">
                <w:t>8</w:t>
              </w:r>
            </w:ins>
            <w:del w:id="930" w:author="Pedro Verdelho" w:date="2019-01-21T19:27:00Z">
              <w:r w:rsidDel="00B1017E">
                <w:delText>9</w:delText>
              </w:r>
            </w:del>
            <w:r>
              <w:t xml:space="preserve"> a 16</w:t>
            </w:r>
            <w:ins w:id="931" w:author="Pedro Verdelho" w:date="2019-01-21T19:27:00Z">
              <w:r w:rsidR="00B1017E">
                <w:t>6</w:t>
              </w:r>
            </w:ins>
            <w:del w:id="932" w:author="Pedro Verdelho" w:date="2019-01-21T19:27:00Z">
              <w:r w:rsidDel="00B1017E">
                <w:delText>7</w:delText>
              </w:r>
            </w:del>
          </w:p>
          <w:p w14:paraId="014B18AA" w14:textId="77777777" w:rsidR="00794C07" w:rsidRPr="00265936" w:rsidRDefault="00794C07" w:rsidP="00BD245E">
            <w:pPr>
              <w:spacing w:before="120" w:after="120" w:line="280" w:lineRule="exact"/>
              <w:jc w:val="center"/>
              <w:rPr>
                <w:szCs w:val="18"/>
              </w:rPr>
            </w:pPr>
            <w:r>
              <w:t>Diapositivas obligatorias</w:t>
            </w:r>
          </w:p>
        </w:tc>
        <w:tc>
          <w:tcPr>
            <w:tcW w:w="7654" w:type="dxa"/>
            <w:vAlign w:val="center"/>
          </w:tcPr>
          <w:p w14:paraId="38FDE516" w14:textId="4750D9D7" w:rsidR="00794C07" w:rsidRPr="00265936" w:rsidRDefault="00794C07" w:rsidP="00BD245E">
            <w:pPr>
              <w:spacing w:after="120" w:line="280" w:lineRule="exact"/>
              <w:rPr>
                <w:szCs w:val="18"/>
              </w:rPr>
            </w:pPr>
            <w:r>
              <w:t>Esta sección trata sobre el tema importante de la investigación forense digital, en otras palabras, cómo se procesa la información confiscada una vez en la situación del laboratorio.</w:t>
            </w:r>
            <w:r w:rsidR="00152638">
              <w:t xml:space="preserve"> </w:t>
            </w:r>
            <w:r>
              <w:t xml:space="preserve">Esta sección fue trasladada del curso avanzado al curso introductorio debido a su creciente relevancia para el poder judicial. Las diapositivas están animadas para permitir al </w:t>
            </w:r>
            <w:del w:id="933" w:author="Pedro Verdelho" w:date="2018-10-31T13:23:00Z">
              <w:r w:rsidDel="006A3059">
                <w:delText>formador</w:delText>
              </w:r>
            </w:del>
            <w:ins w:id="934" w:author="Pedro Verdelho" w:date="2018-10-31T13:23:00Z">
              <w:r w:rsidR="006A3059">
                <w:t>capacitador</w:t>
              </w:r>
            </w:ins>
            <w:r>
              <w:t xml:space="preserve"> hacer una pausa e involucrar a la audiencia en las explicaciones. Existe una comparación entre el análisis forense analógico y digital y una explicación del proceso, así como la relevancia de todo el proceso.</w:t>
            </w:r>
            <w:r w:rsidR="00152638">
              <w:t xml:space="preserve"> </w:t>
            </w:r>
            <w:r>
              <w:t>Las diapositivas son ampliamente compatibles con animaciones e información adicional que se encuentra en las notas de las diapositivas.</w:t>
            </w:r>
          </w:p>
        </w:tc>
      </w:tr>
      <w:tr w:rsidR="00794C07" w:rsidRPr="00265936" w14:paraId="0758A6C4" w14:textId="77777777" w:rsidTr="000E189C">
        <w:trPr>
          <w:trHeight w:val="1313"/>
        </w:trPr>
        <w:tc>
          <w:tcPr>
            <w:tcW w:w="1702" w:type="dxa"/>
            <w:vAlign w:val="center"/>
          </w:tcPr>
          <w:p w14:paraId="5EA20CAA" w14:textId="07E4041F" w:rsidR="00794C07" w:rsidRPr="00265936" w:rsidRDefault="00794C07" w:rsidP="00BD245E">
            <w:pPr>
              <w:spacing w:before="120" w:after="120" w:line="280" w:lineRule="exact"/>
              <w:jc w:val="center"/>
              <w:rPr>
                <w:szCs w:val="18"/>
              </w:rPr>
            </w:pPr>
            <w:r>
              <w:t>16</w:t>
            </w:r>
            <w:ins w:id="935" w:author="Pedro Verdelho" w:date="2019-01-21T19:27:00Z">
              <w:r w:rsidR="00B1017E">
                <w:t>7</w:t>
              </w:r>
            </w:ins>
            <w:del w:id="936" w:author="Pedro Verdelho" w:date="2019-01-21T19:27:00Z">
              <w:r w:rsidDel="00B1017E">
                <w:delText>8</w:delText>
              </w:r>
            </w:del>
            <w:r>
              <w:t xml:space="preserve"> a 17</w:t>
            </w:r>
            <w:ins w:id="937" w:author="Pedro Verdelho" w:date="2019-01-21T19:27:00Z">
              <w:r w:rsidR="00B1017E">
                <w:t>0</w:t>
              </w:r>
            </w:ins>
            <w:del w:id="938" w:author="Pedro Verdelho" w:date="2019-01-21T19:27:00Z">
              <w:r w:rsidDel="00B1017E">
                <w:delText>1</w:delText>
              </w:r>
            </w:del>
          </w:p>
          <w:p w14:paraId="09CCC195" w14:textId="77777777" w:rsidR="00794C07" w:rsidRPr="00265936" w:rsidRDefault="00794C07" w:rsidP="00BD245E">
            <w:pPr>
              <w:spacing w:before="120" w:after="120" w:line="280" w:lineRule="exact"/>
              <w:jc w:val="center"/>
              <w:rPr>
                <w:szCs w:val="18"/>
              </w:rPr>
            </w:pPr>
            <w:r>
              <w:t>Diapositivas obligatorias</w:t>
            </w:r>
          </w:p>
        </w:tc>
        <w:tc>
          <w:tcPr>
            <w:tcW w:w="7654" w:type="dxa"/>
            <w:vAlign w:val="center"/>
          </w:tcPr>
          <w:p w14:paraId="0F2B3338" w14:textId="41A019C2" w:rsidR="00794C07" w:rsidRPr="00265936" w:rsidRDefault="00794C07" w:rsidP="00BD245E">
            <w:pPr>
              <w:spacing w:after="120" w:line="280" w:lineRule="exact"/>
              <w:rPr>
                <w:szCs w:val="18"/>
              </w:rPr>
            </w:pPr>
            <w:r>
              <w:t xml:space="preserve">Las diapositivas finales le permiten al </w:t>
            </w:r>
            <w:del w:id="939" w:author="Pedro Verdelho" w:date="2018-10-31T13:23:00Z">
              <w:r w:rsidDel="006A3059">
                <w:delText>formador</w:delText>
              </w:r>
            </w:del>
            <w:ins w:id="940" w:author="Pedro Verdelho" w:date="2018-10-31T13:23:00Z">
              <w:r w:rsidR="006A3059">
                <w:t>capacitador</w:t>
              </w:r>
            </w:ins>
            <w:r>
              <w:t xml:space="preserve"> revisar los objetivos de aprendizaje con la audiencia para que puedan estar seguros de que se han logrado. También es una oportunidad para que los delegados planteen cualquier problema que pueda estar pendiente o en el que no hayan entendido completamente los temas presentados.</w:t>
            </w:r>
            <w:r w:rsidR="00152638">
              <w:t xml:space="preserve"> </w:t>
            </w:r>
            <w:r>
              <w:t xml:space="preserve">Además, el </w:t>
            </w:r>
            <w:del w:id="941" w:author="Pedro Verdelho" w:date="2018-10-31T13:23:00Z">
              <w:r w:rsidDel="006A3059">
                <w:delText>formador</w:delText>
              </w:r>
            </w:del>
            <w:ins w:id="942" w:author="Pedro Verdelho" w:date="2018-10-31T13:23:00Z">
              <w:r w:rsidR="006A3059">
                <w:t>capacitador</w:t>
              </w:r>
            </w:ins>
            <w:r>
              <w:t xml:space="preserve"> puede usar la sesión para verificar el conocimiento aprendido haciendo preguntas a los participantes.</w:t>
            </w:r>
            <w:r w:rsidR="00152638">
              <w:t xml:space="preserve"> </w:t>
            </w:r>
            <w:r>
              <w:t xml:space="preserve">Esto es importante ya que no hay una </w:t>
            </w:r>
            <w:del w:id="943" w:author="Pedro Verdelho" w:date="2018-10-31T10:45:00Z">
              <w:r w:rsidDel="000906EE">
                <w:delText xml:space="preserve">evaluación </w:delText>
              </w:r>
            </w:del>
            <w:ins w:id="944" w:author="Pedro Verdelho" w:date="2018-10-31T10:45:00Z">
              <w:r w:rsidR="000906EE">
                <w:t xml:space="preserve">valoración </w:t>
              </w:r>
            </w:ins>
            <w:r>
              <w:t>formal del curso.</w:t>
            </w:r>
          </w:p>
        </w:tc>
      </w:tr>
      <w:tr w:rsidR="00794C07" w:rsidRPr="00265936" w14:paraId="53AB9B45" w14:textId="77777777" w:rsidTr="000E189C">
        <w:trPr>
          <w:trHeight w:val="890"/>
        </w:trPr>
        <w:tc>
          <w:tcPr>
            <w:tcW w:w="9356" w:type="dxa"/>
            <w:gridSpan w:val="2"/>
            <w:vAlign w:val="center"/>
          </w:tcPr>
          <w:p w14:paraId="6F026240" w14:textId="77777777" w:rsidR="00794C07" w:rsidRPr="00265936" w:rsidRDefault="00794C07" w:rsidP="00BD245E">
            <w:pPr>
              <w:spacing w:before="120" w:after="120" w:line="280" w:lineRule="exact"/>
              <w:rPr>
                <w:b/>
                <w:sz w:val="22"/>
                <w:szCs w:val="22"/>
              </w:rPr>
            </w:pPr>
            <w:r>
              <w:rPr>
                <w:b/>
                <w:sz w:val="22"/>
              </w:rPr>
              <w:t>Ejercicios prácticos</w:t>
            </w:r>
          </w:p>
          <w:p w14:paraId="4980222B" w14:textId="77777777" w:rsidR="00794C07" w:rsidRPr="00265936" w:rsidRDefault="00794C07" w:rsidP="00BD245E">
            <w:pPr>
              <w:spacing w:before="120" w:after="120" w:line="280" w:lineRule="exact"/>
              <w:rPr>
                <w:szCs w:val="18"/>
              </w:rPr>
            </w:pPr>
            <w:r>
              <w:rPr>
                <w:color w:val="000000" w:themeColor="text1"/>
              </w:rPr>
              <w:t>No se prevén ejercicios prácticos en esta lección.</w:t>
            </w:r>
          </w:p>
        </w:tc>
      </w:tr>
      <w:tr w:rsidR="00794C07" w:rsidRPr="00265936" w14:paraId="39830B67" w14:textId="77777777" w:rsidTr="000E189C">
        <w:tc>
          <w:tcPr>
            <w:tcW w:w="9356" w:type="dxa"/>
            <w:gridSpan w:val="2"/>
            <w:vAlign w:val="center"/>
          </w:tcPr>
          <w:p w14:paraId="79708320" w14:textId="53471194" w:rsidR="00794C07" w:rsidRPr="00265936" w:rsidRDefault="00794C07" w:rsidP="00BD245E">
            <w:pPr>
              <w:spacing w:before="120" w:after="120" w:line="280" w:lineRule="exact"/>
              <w:rPr>
                <w:b/>
                <w:sz w:val="22"/>
                <w:szCs w:val="22"/>
              </w:rPr>
            </w:pPr>
            <w:del w:id="945" w:author="Pedro Verdelho" w:date="2018-10-31T10:45:00Z">
              <w:r w:rsidDel="000906EE">
                <w:rPr>
                  <w:b/>
                  <w:sz w:val="22"/>
                </w:rPr>
                <w:delText>Evaluación</w:delText>
              </w:r>
            </w:del>
            <w:del w:id="946" w:author="Pedro Verdelho" w:date="2018-10-31T13:49:00Z">
              <w:r w:rsidDel="00CD31EC">
                <w:rPr>
                  <w:b/>
                  <w:sz w:val="22"/>
                </w:rPr>
                <w:delText>/v</w:delText>
              </w:r>
            </w:del>
            <w:ins w:id="947" w:author="Pedro Verdelho" w:date="2018-10-31T13:49:00Z">
              <w:r w:rsidR="00CD31EC">
                <w:rPr>
                  <w:b/>
                  <w:sz w:val="22"/>
                </w:rPr>
                <w:t>V</w:t>
              </w:r>
            </w:ins>
            <w:r>
              <w:rPr>
                <w:b/>
                <w:sz w:val="22"/>
              </w:rPr>
              <w:t>erificación de conocimientos</w:t>
            </w:r>
          </w:p>
          <w:p w14:paraId="6C635364" w14:textId="3D7EEEC9" w:rsidR="00794C07" w:rsidRPr="00265936" w:rsidRDefault="00794C07" w:rsidP="00BD245E">
            <w:pPr>
              <w:spacing w:before="120" w:after="120" w:line="280" w:lineRule="exact"/>
              <w:rPr>
                <w:szCs w:val="18"/>
              </w:rPr>
            </w:pPr>
            <w:r>
              <w:rPr>
                <w:color w:val="000000" w:themeColor="text1"/>
              </w:rPr>
              <w:t xml:space="preserve">No se solicitó ningún conocimiento o </w:t>
            </w:r>
            <w:del w:id="948" w:author="Pedro Verdelho" w:date="2018-10-31T10:46:00Z">
              <w:r w:rsidDel="000906EE">
                <w:rPr>
                  <w:color w:val="000000" w:themeColor="text1"/>
                </w:rPr>
                <w:delText xml:space="preserve">evaluación </w:delText>
              </w:r>
            </w:del>
            <w:ins w:id="949" w:author="Pedro Verdelho" w:date="2018-10-31T10:46:00Z">
              <w:r w:rsidR="000906EE">
                <w:rPr>
                  <w:color w:val="000000" w:themeColor="text1"/>
                </w:rPr>
                <w:t xml:space="preserve">valoración </w:t>
              </w:r>
            </w:ins>
            <w:r>
              <w:rPr>
                <w:color w:val="000000" w:themeColor="text1"/>
              </w:rPr>
              <w:t>para esta sesión.</w:t>
            </w:r>
          </w:p>
        </w:tc>
      </w:tr>
    </w:tbl>
    <w:p w14:paraId="4F7F3858" w14:textId="02FDEBFC" w:rsidR="00597DDC" w:rsidRPr="00265936" w:rsidRDefault="00644CB6" w:rsidP="00BD245E">
      <w:pPr>
        <w:pStyle w:val="Heading2"/>
        <w:tabs>
          <w:tab w:val="left" w:pos="426"/>
          <w:tab w:val="left" w:pos="851"/>
        </w:tabs>
        <w:spacing w:after="120"/>
        <w:ind w:left="851" w:hanging="851"/>
        <w:rPr>
          <w:rFonts w:eastAsia="Times New Roman" w:cs="Times New Roman"/>
          <w:sz w:val="22"/>
          <w:szCs w:val="22"/>
        </w:rPr>
      </w:pPr>
      <w:bookmarkStart w:id="950" w:name="_Toc486857183"/>
      <w:bookmarkStart w:id="951" w:name="_Toc524848204"/>
      <w:r>
        <w:rPr>
          <w:sz w:val="22"/>
        </w:rPr>
        <w:t>Lección 1.3.4 Preparación y planificación de habilidades de formación</w:t>
      </w:r>
      <w:bookmarkEnd w:id="950"/>
      <w:bookmarkEnd w:id="951"/>
    </w:p>
    <w:tbl>
      <w:tblPr>
        <w:tblStyle w:val="TableGrid"/>
        <w:tblW w:w="9180" w:type="dxa"/>
        <w:tblLook w:val="04A0" w:firstRow="1" w:lastRow="0" w:firstColumn="1" w:lastColumn="0" w:noHBand="0" w:noVBand="1"/>
      </w:tblPr>
      <w:tblGrid>
        <w:gridCol w:w="1615"/>
        <w:gridCol w:w="4344"/>
        <w:gridCol w:w="3221"/>
      </w:tblGrid>
      <w:tr w:rsidR="00794C07" w:rsidRPr="00265936" w14:paraId="59DCCC98" w14:textId="77777777" w:rsidTr="000E189C">
        <w:trPr>
          <w:trHeight w:val="872"/>
        </w:trPr>
        <w:tc>
          <w:tcPr>
            <w:tcW w:w="5959" w:type="dxa"/>
            <w:gridSpan w:val="2"/>
            <w:shd w:val="clear" w:color="auto" w:fill="C6D9F1" w:themeFill="text2" w:themeFillTint="33"/>
            <w:vAlign w:val="center"/>
          </w:tcPr>
          <w:p w14:paraId="1E60F69E" w14:textId="20EAECAD" w:rsidR="00794C07" w:rsidRPr="00265936" w:rsidRDefault="00794C07" w:rsidP="00794C07">
            <w:pPr>
              <w:ind w:left="990" w:hanging="990"/>
              <w:rPr>
                <w:color w:val="000000" w:themeColor="text1"/>
                <w:sz w:val="22"/>
                <w:szCs w:val="22"/>
              </w:rPr>
            </w:pPr>
            <w:bookmarkStart w:id="952" w:name="_Lesson_No:_1.3.2"/>
            <w:bookmarkEnd w:id="952"/>
            <w:r>
              <w:rPr>
                <w:sz w:val="22"/>
              </w:rPr>
              <w:t xml:space="preserve">Lección 1.3.4 </w:t>
            </w:r>
            <w:r>
              <w:rPr>
                <w:color w:val="000000" w:themeColor="text1"/>
                <w:sz w:val="22"/>
              </w:rPr>
              <w:t>Preparación y planificación de habilidades de formación 1</w:t>
            </w:r>
          </w:p>
        </w:tc>
        <w:tc>
          <w:tcPr>
            <w:tcW w:w="3221" w:type="dxa"/>
            <w:shd w:val="clear" w:color="auto" w:fill="C6D9F1" w:themeFill="text2" w:themeFillTint="33"/>
            <w:vAlign w:val="center"/>
          </w:tcPr>
          <w:p w14:paraId="08E1CF5D" w14:textId="77777777" w:rsidR="00794C07" w:rsidRPr="00265936" w:rsidRDefault="00794C07" w:rsidP="00BD245E">
            <w:pPr>
              <w:rPr>
                <w:sz w:val="22"/>
                <w:szCs w:val="22"/>
              </w:rPr>
            </w:pPr>
            <w:r>
              <w:rPr>
                <w:sz w:val="22"/>
              </w:rPr>
              <w:t xml:space="preserve">Duración: </w:t>
            </w:r>
            <w:r>
              <w:rPr>
                <w:color w:val="000000" w:themeColor="text1"/>
                <w:sz w:val="22"/>
              </w:rPr>
              <w:t>60 minutos</w:t>
            </w:r>
          </w:p>
        </w:tc>
      </w:tr>
      <w:tr w:rsidR="00794C07" w:rsidRPr="00265936" w14:paraId="5C56450D" w14:textId="77777777" w:rsidTr="000E189C">
        <w:trPr>
          <w:trHeight w:val="4193"/>
        </w:trPr>
        <w:tc>
          <w:tcPr>
            <w:tcW w:w="9180" w:type="dxa"/>
            <w:gridSpan w:val="3"/>
            <w:vAlign w:val="center"/>
          </w:tcPr>
          <w:p w14:paraId="06A1CAB3" w14:textId="77777777" w:rsidR="00794C07" w:rsidRPr="00265936" w:rsidRDefault="00794C07" w:rsidP="00BD245E">
            <w:pPr>
              <w:spacing w:before="120" w:after="120" w:line="280" w:lineRule="exact"/>
              <w:rPr>
                <w:b/>
                <w:sz w:val="22"/>
                <w:szCs w:val="22"/>
              </w:rPr>
            </w:pPr>
            <w:r>
              <w:rPr>
                <w:b/>
                <w:sz w:val="22"/>
              </w:rPr>
              <w:lastRenderedPageBreak/>
              <w:t xml:space="preserve">Recursos requeridos: </w:t>
            </w:r>
          </w:p>
          <w:p w14:paraId="07E9E296"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32A658C1"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Proyector y pantalla de visualización.</w:t>
            </w:r>
          </w:p>
          <w:p w14:paraId="32A7A9CC"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Pizarra</w:t>
            </w:r>
          </w:p>
          <w:p w14:paraId="6529CE19"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Bolígrafo de pizarra (al menos 2 entre azul, negro, rojo y verde).</w:t>
            </w:r>
          </w:p>
          <w:p w14:paraId="0FD490DE"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2 rotafolios con papel adecuado.</w:t>
            </w:r>
          </w:p>
          <w:p w14:paraId="68C64AD2" w14:textId="63E772DC"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Papel y bolígrafos para </w:t>
            </w:r>
            <w:del w:id="953" w:author="Pedro Verdelho" w:date="2018-10-31T13:15:00Z">
              <w:r w:rsidDel="00A6359B">
                <w:rPr>
                  <w:color w:val="000000" w:themeColor="text1"/>
                </w:rPr>
                <w:delText>e</w:delText>
              </w:r>
            </w:del>
            <w:r>
              <w:rPr>
                <w:color w:val="000000" w:themeColor="text1"/>
              </w:rPr>
              <w:t>l</w:t>
            </w:r>
            <w:ins w:id="954" w:author="Pedro Verdelho" w:date="2018-10-31T13:15:00Z">
              <w:r w:rsidR="00A6359B">
                <w:rPr>
                  <w:color w:val="000000" w:themeColor="text1"/>
                </w:rPr>
                <w:t>os</w:t>
              </w:r>
            </w:ins>
            <w:r>
              <w:rPr>
                <w:color w:val="000000" w:themeColor="text1"/>
              </w:rPr>
              <w:t xml:space="preserve"> alumno</w:t>
            </w:r>
            <w:ins w:id="955" w:author="Pedro Verdelho" w:date="2018-10-31T13:15:00Z">
              <w:r w:rsidR="00A6359B">
                <w:rPr>
                  <w:color w:val="000000" w:themeColor="text1"/>
                </w:rPr>
                <w:t>s</w:t>
              </w:r>
            </w:ins>
            <w:r>
              <w:rPr>
                <w:color w:val="000000" w:themeColor="text1"/>
              </w:rPr>
              <w:t>.</w:t>
            </w:r>
          </w:p>
          <w:p w14:paraId="1A3140A5"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Grapadora, perforadora y tijeras.</w:t>
            </w:r>
          </w:p>
          <w:p w14:paraId="6E89B20F"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3380EB87"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Sesión 1.3.4 – Documento de estilos de comunicación</w:t>
            </w:r>
          </w:p>
          <w:p w14:paraId="73D85A1B"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Sesión 1.3.4 – Documento de demostraciones</w:t>
            </w:r>
          </w:p>
          <w:p w14:paraId="4E05A343"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Sesión 1.3.4 – Pautas para el documento del profesor</w:t>
            </w:r>
          </w:p>
          <w:p w14:paraId="49551915"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Sesión 1.3.4 – Documento de folletos</w:t>
            </w:r>
          </w:p>
          <w:p w14:paraId="60B00901" w14:textId="77777777" w:rsidR="00794C07" w:rsidRPr="00265936" w:rsidRDefault="00794C07" w:rsidP="00531BD9">
            <w:pPr>
              <w:pStyle w:val="bul1"/>
              <w:numPr>
                <w:ilvl w:val="0"/>
                <w:numId w:val="38"/>
              </w:numPr>
              <w:spacing w:before="120" w:after="120" w:line="280" w:lineRule="exact"/>
              <w:contextualSpacing/>
              <w:rPr>
                <w:color w:val="000000" w:themeColor="text1"/>
                <w:szCs w:val="18"/>
              </w:rPr>
            </w:pPr>
            <w:r>
              <w:rPr>
                <w:color w:val="000000" w:themeColor="text1"/>
              </w:rPr>
              <w:t>Sesión 1.3.4 – Documento de estilos de aprendizaje</w:t>
            </w:r>
          </w:p>
        </w:tc>
      </w:tr>
      <w:tr w:rsidR="00794C07" w:rsidRPr="00265936" w14:paraId="4BDBEB49" w14:textId="77777777" w:rsidTr="000E189C">
        <w:trPr>
          <w:trHeight w:val="2186"/>
        </w:trPr>
        <w:tc>
          <w:tcPr>
            <w:tcW w:w="9180" w:type="dxa"/>
            <w:gridSpan w:val="3"/>
            <w:vAlign w:val="center"/>
          </w:tcPr>
          <w:p w14:paraId="74A3EDD1" w14:textId="688BA2EB" w:rsidR="00794C07" w:rsidRPr="00265936" w:rsidRDefault="00794C07" w:rsidP="00BD245E">
            <w:pPr>
              <w:spacing w:before="120" w:after="120" w:line="280" w:lineRule="exact"/>
              <w:rPr>
                <w:b/>
                <w:sz w:val="22"/>
                <w:szCs w:val="22"/>
              </w:rPr>
            </w:pPr>
            <w:r>
              <w:rPr>
                <w:b/>
                <w:sz w:val="22"/>
              </w:rPr>
              <w:t>Objetivo de la sesión:</w:t>
            </w:r>
            <w:r w:rsidR="00152638">
              <w:rPr>
                <w:b/>
                <w:sz w:val="22"/>
              </w:rPr>
              <w:t xml:space="preserve"> </w:t>
            </w:r>
          </w:p>
          <w:p w14:paraId="4FE772EC" w14:textId="3608FA93" w:rsidR="00794C07" w:rsidRPr="00265936" w:rsidRDefault="00794C07" w:rsidP="00BD245E">
            <w:pPr>
              <w:spacing w:before="120" w:after="120" w:line="280" w:lineRule="exact"/>
              <w:rPr>
                <w:szCs w:val="18"/>
              </w:rPr>
            </w:pPr>
            <w:r>
              <w:t xml:space="preserve">El objetivo general de esta formación es brindar profesionalidad y consistencia a la formación impartida en el curso de formación sobre ciberdelincuencia estandarizada para jueces y fiscales en Turquía, y proporcionar habilidades adicionales para que los </w:t>
            </w:r>
            <w:del w:id="956" w:author="Pedro Verdelho" w:date="2018-10-31T13:23:00Z">
              <w:r w:rsidDel="006A3059">
                <w:delText>formador</w:delText>
              </w:r>
            </w:del>
            <w:ins w:id="957" w:author="Pedro Verdelho" w:date="2018-10-31T13:23:00Z">
              <w:r w:rsidR="006A3059">
                <w:t>capacitador</w:t>
              </w:r>
            </w:ins>
            <w:r>
              <w:t>es puedan impartir el curso subyacente en sus propios países.</w:t>
            </w:r>
          </w:p>
          <w:p w14:paraId="7D309548" w14:textId="77777777" w:rsidR="00794C07" w:rsidRPr="00265936" w:rsidRDefault="00794C07" w:rsidP="00BD245E">
            <w:pPr>
              <w:spacing w:before="120" w:after="120" w:line="280" w:lineRule="exact"/>
              <w:rPr>
                <w:i/>
                <w:color w:val="FF0000"/>
                <w:szCs w:val="18"/>
              </w:rPr>
            </w:pPr>
            <w:r>
              <w:t>El propósito de esta sesión es delinear los siete pasos para el éxito en la formación, en particular los tres primeros: planificación, investigación, estructura y contenido.</w:t>
            </w:r>
          </w:p>
        </w:tc>
      </w:tr>
      <w:tr w:rsidR="00794C07" w:rsidRPr="00265936" w14:paraId="26ADDD69" w14:textId="77777777" w:rsidTr="000E189C">
        <w:trPr>
          <w:trHeight w:val="2546"/>
        </w:trPr>
        <w:tc>
          <w:tcPr>
            <w:tcW w:w="9180" w:type="dxa"/>
            <w:gridSpan w:val="3"/>
            <w:vAlign w:val="center"/>
          </w:tcPr>
          <w:p w14:paraId="4EDE1A5F" w14:textId="77777777" w:rsidR="00794C07" w:rsidRPr="00265936" w:rsidRDefault="00794C07" w:rsidP="00BD245E">
            <w:pPr>
              <w:spacing w:before="120" w:after="120" w:line="280" w:lineRule="exact"/>
              <w:contextualSpacing/>
              <w:rPr>
                <w:b/>
                <w:sz w:val="22"/>
                <w:szCs w:val="22"/>
              </w:rPr>
            </w:pPr>
            <w:r>
              <w:rPr>
                <w:b/>
                <w:sz w:val="22"/>
              </w:rPr>
              <w:t>Objetivos:</w:t>
            </w:r>
          </w:p>
          <w:p w14:paraId="39A699F6" w14:textId="77777777" w:rsidR="00794C07" w:rsidRPr="00265936" w:rsidRDefault="00794C07" w:rsidP="00BD245E">
            <w:pPr>
              <w:tabs>
                <w:tab w:val="left" w:pos="426"/>
                <w:tab w:val="left" w:pos="851"/>
              </w:tabs>
              <w:spacing w:before="120" w:after="120" w:line="280" w:lineRule="exact"/>
              <w:contextualSpacing/>
              <w:rPr>
                <w:color w:val="000000" w:themeColor="text1"/>
                <w:szCs w:val="18"/>
              </w:rPr>
            </w:pPr>
            <w:r>
              <w:rPr>
                <w:color w:val="000000" w:themeColor="text1"/>
              </w:rPr>
              <w:t>Al final de la clase, los alumnos podrán:</w:t>
            </w:r>
          </w:p>
          <w:p w14:paraId="476D37FA" w14:textId="7F462797" w:rsidR="00794C07" w:rsidRPr="00265936" w:rsidRDefault="00794C07" w:rsidP="00BD245E">
            <w:pPr>
              <w:pStyle w:val="bul1"/>
              <w:spacing w:before="120" w:after="120" w:line="280" w:lineRule="exact"/>
              <w:contextualSpacing/>
              <w:rPr>
                <w:color w:val="000000" w:themeColor="text1"/>
              </w:rPr>
            </w:pPr>
            <w:del w:id="958" w:author="Pedro Verdelho" w:date="2019-01-22T00:51:00Z">
              <w:r w:rsidDel="0068678E">
                <w:rPr>
                  <w:color w:val="000000" w:themeColor="text1"/>
                </w:rPr>
                <w:delText>Prep</w:delText>
              </w:r>
            </w:del>
            <w:del w:id="959" w:author="Pedro Verdelho" w:date="2018-10-31T11:02:00Z">
              <w:r w:rsidDel="00754FE9">
                <w:rPr>
                  <w:color w:val="000000" w:themeColor="text1"/>
                </w:rPr>
                <w:delText>á</w:delText>
              </w:r>
            </w:del>
            <w:del w:id="960" w:author="Pedro Verdelho" w:date="2019-01-22T00:51:00Z">
              <w:r w:rsidDel="0068678E">
                <w:rPr>
                  <w:color w:val="000000" w:themeColor="text1"/>
                </w:rPr>
                <w:delText>r</w:delText>
              </w:r>
            </w:del>
            <w:del w:id="961" w:author="Pedro Verdelho" w:date="2018-10-31T10:47:00Z">
              <w:r w:rsidDel="000906EE">
                <w:rPr>
                  <w:color w:val="000000" w:themeColor="text1"/>
                </w:rPr>
                <w:delText>e</w:delText>
              </w:r>
            </w:del>
            <w:del w:id="962" w:author="Pedro Verdelho" w:date="2019-01-22T00:51:00Z">
              <w:r w:rsidDel="0068678E">
                <w:rPr>
                  <w:color w:val="000000" w:themeColor="text1"/>
                </w:rPr>
                <w:delText xml:space="preserve">se </w:delText>
              </w:r>
            </w:del>
            <w:ins w:id="963" w:author="Pedro Verdelho" w:date="2019-01-22T00:51:00Z">
              <w:r w:rsidR="0068678E">
                <w:rPr>
                  <w:color w:val="000000" w:themeColor="text1"/>
                </w:rPr>
                <w:t>Estar pre</w:t>
              </w:r>
            </w:ins>
            <w:ins w:id="964" w:author="Pedro Verdelho" w:date="2019-01-22T00:52:00Z">
              <w:r w:rsidR="0068678E">
                <w:rPr>
                  <w:color w:val="000000" w:themeColor="text1"/>
                </w:rPr>
                <w:t xml:space="preserve">parados </w:t>
              </w:r>
            </w:ins>
            <w:r>
              <w:rPr>
                <w:color w:val="000000" w:themeColor="text1"/>
              </w:rPr>
              <w:t>apropiadamente</w:t>
            </w:r>
          </w:p>
          <w:p w14:paraId="440941D8" w14:textId="46D64F76" w:rsidR="00794C07" w:rsidRPr="00265936" w:rsidRDefault="00794C07" w:rsidP="00BD245E">
            <w:pPr>
              <w:pStyle w:val="bul1"/>
              <w:spacing w:before="120" w:after="120" w:line="280" w:lineRule="exact"/>
              <w:contextualSpacing/>
              <w:rPr>
                <w:color w:val="000000" w:themeColor="text1"/>
              </w:rPr>
            </w:pPr>
            <w:r>
              <w:rPr>
                <w:color w:val="000000" w:themeColor="text1"/>
              </w:rPr>
              <w:t>Apli</w:t>
            </w:r>
            <w:ins w:id="965" w:author="Pedro Verdelho" w:date="2018-10-31T10:47:00Z">
              <w:r w:rsidR="000906EE">
                <w:rPr>
                  <w:color w:val="000000" w:themeColor="text1"/>
                </w:rPr>
                <w:t>car</w:t>
              </w:r>
            </w:ins>
            <w:del w:id="966" w:author="Pedro Verdelho" w:date="2018-10-31T10:47:00Z">
              <w:r w:rsidDel="000906EE">
                <w:rPr>
                  <w:color w:val="000000" w:themeColor="text1"/>
                </w:rPr>
                <w:delText>que</w:delText>
              </w:r>
            </w:del>
            <w:r>
              <w:rPr>
                <w:color w:val="000000" w:themeColor="text1"/>
              </w:rPr>
              <w:t xml:space="preserve"> </w:t>
            </w:r>
            <w:del w:id="967" w:author="Pedro Verdelho" w:date="2018-10-31T10:47:00Z">
              <w:r w:rsidDel="000906EE">
                <w:rPr>
                  <w:color w:val="000000" w:themeColor="text1"/>
                </w:rPr>
                <w:delText xml:space="preserve">clases y </w:delText>
              </w:r>
            </w:del>
            <w:r>
              <w:rPr>
                <w:color w:val="000000" w:themeColor="text1"/>
              </w:rPr>
              <w:t xml:space="preserve">técnicas </w:t>
            </w:r>
            <w:ins w:id="968" w:author="Pedro Verdelho" w:date="2018-10-31T10:47:00Z">
              <w:r w:rsidR="000906EE">
                <w:rPr>
                  <w:color w:val="000000" w:themeColor="text1"/>
                </w:rPr>
                <w:t xml:space="preserve">de clases y </w:t>
              </w:r>
            </w:ins>
            <w:r>
              <w:rPr>
                <w:color w:val="000000" w:themeColor="text1"/>
              </w:rPr>
              <w:t>de demostración variadas</w:t>
            </w:r>
          </w:p>
          <w:p w14:paraId="322FD502" w14:textId="51261398" w:rsidR="00794C07" w:rsidRPr="00265936" w:rsidRDefault="00794C07" w:rsidP="00BD245E">
            <w:pPr>
              <w:pStyle w:val="bul1"/>
              <w:spacing w:before="120" w:after="120" w:line="280" w:lineRule="exact"/>
              <w:contextualSpacing/>
              <w:rPr>
                <w:color w:val="000000" w:themeColor="text1"/>
              </w:rPr>
            </w:pPr>
            <w:r>
              <w:rPr>
                <w:color w:val="000000" w:themeColor="text1"/>
              </w:rPr>
              <w:t>Us</w:t>
            </w:r>
            <w:r w:rsidR="00530A94">
              <w:rPr>
                <w:color w:val="000000" w:themeColor="text1"/>
              </w:rPr>
              <w:t>ar</w:t>
            </w:r>
            <w:r>
              <w:rPr>
                <w:color w:val="000000" w:themeColor="text1"/>
              </w:rPr>
              <w:t xml:space="preserve"> las mejores prácticas para </w:t>
            </w:r>
            <w:ins w:id="969" w:author="Pedro Verdelho" w:date="2018-10-31T10:48:00Z">
              <w:r w:rsidR="00530A94">
                <w:rPr>
                  <w:color w:val="000000" w:themeColor="text1"/>
                </w:rPr>
                <w:t xml:space="preserve">buscar </w:t>
              </w:r>
            </w:ins>
            <w:del w:id="970" w:author="Pedro Verdelho" w:date="2018-10-31T10:48:00Z">
              <w:r w:rsidDel="00530A94">
                <w:rPr>
                  <w:color w:val="000000" w:themeColor="text1"/>
                </w:rPr>
                <w:delText xml:space="preserve">investigar </w:delText>
              </w:r>
            </w:del>
            <w:r>
              <w:rPr>
                <w:color w:val="000000" w:themeColor="text1"/>
              </w:rPr>
              <w:t>y diseñar contenido (KIS)</w:t>
            </w:r>
          </w:p>
          <w:p w14:paraId="700B89E3" w14:textId="42B87FDD" w:rsidR="00794C07" w:rsidRPr="00265936" w:rsidRDefault="00794C07" w:rsidP="00BD245E">
            <w:pPr>
              <w:pStyle w:val="bul1"/>
              <w:spacing w:before="120" w:after="120" w:line="280" w:lineRule="exact"/>
              <w:contextualSpacing/>
              <w:rPr>
                <w:color w:val="000000" w:themeColor="text1"/>
              </w:rPr>
            </w:pPr>
            <w:r>
              <w:rPr>
                <w:color w:val="000000" w:themeColor="text1"/>
              </w:rPr>
              <w:t>Identifi</w:t>
            </w:r>
            <w:ins w:id="971" w:author="Pedro Verdelho" w:date="2018-10-31T10:48:00Z">
              <w:r w:rsidR="00530A94">
                <w:rPr>
                  <w:color w:val="000000" w:themeColor="text1"/>
                </w:rPr>
                <w:t>car</w:t>
              </w:r>
            </w:ins>
            <w:del w:id="972" w:author="Pedro Verdelho" w:date="2018-10-31T10:48:00Z">
              <w:r w:rsidDel="00530A94">
                <w:rPr>
                  <w:color w:val="000000" w:themeColor="text1"/>
                </w:rPr>
                <w:delText>que</w:delText>
              </w:r>
            </w:del>
            <w:r>
              <w:rPr>
                <w:color w:val="000000" w:themeColor="text1"/>
              </w:rPr>
              <w:t xml:space="preserve"> los estilos de personalidad de los asistentes que pueden influir al impartir su formación</w:t>
            </w:r>
          </w:p>
          <w:p w14:paraId="05B5B358" w14:textId="0C68F201" w:rsidR="00794C07" w:rsidRPr="00265936" w:rsidRDefault="00794C07" w:rsidP="00BD245E">
            <w:pPr>
              <w:pStyle w:val="bul1"/>
              <w:spacing w:before="120" w:after="120" w:line="280" w:lineRule="exact"/>
              <w:contextualSpacing/>
              <w:rPr>
                <w:color w:val="000000" w:themeColor="text1"/>
              </w:rPr>
            </w:pPr>
            <w:proofErr w:type="spellStart"/>
            <w:r>
              <w:rPr>
                <w:color w:val="000000" w:themeColor="text1"/>
              </w:rPr>
              <w:t>Demuestr</w:t>
            </w:r>
            <w:ins w:id="973" w:author="Pedro Verdelho" w:date="2018-10-31T10:48:00Z">
              <w:r w:rsidR="00530A94">
                <w:rPr>
                  <w:color w:val="000000" w:themeColor="text1"/>
                </w:rPr>
                <w:t>ar</w:t>
              </w:r>
            </w:ins>
            <w:proofErr w:type="spellEnd"/>
            <w:del w:id="974" w:author="Pedro Verdelho" w:date="2018-10-31T10:48:00Z">
              <w:r w:rsidDel="00530A94">
                <w:rPr>
                  <w:color w:val="000000" w:themeColor="text1"/>
                </w:rPr>
                <w:delText>e</w:delText>
              </w:r>
            </w:del>
            <w:r>
              <w:rPr>
                <w:color w:val="000000" w:themeColor="text1"/>
              </w:rPr>
              <w:t xml:space="preserve"> el uso lógico de la estructura del curso</w:t>
            </w:r>
          </w:p>
        </w:tc>
      </w:tr>
      <w:tr w:rsidR="00794C07" w:rsidRPr="00265936" w14:paraId="6395116F" w14:textId="77777777" w:rsidTr="000E189C">
        <w:trPr>
          <w:trHeight w:val="1016"/>
        </w:trPr>
        <w:tc>
          <w:tcPr>
            <w:tcW w:w="9180" w:type="dxa"/>
            <w:gridSpan w:val="3"/>
            <w:tcBorders>
              <w:bottom w:val="single" w:sz="4" w:space="0" w:color="auto"/>
            </w:tcBorders>
            <w:vAlign w:val="center"/>
          </w:tcPr>
          <w:p w14:paraId="7713BF96" w14:textId="11819DBD" w:rsidR="00794C07" w:rsidRPr="00265936" w:rsidRDefault="00794C07" w:rsidP="00BD245E">
            <w:pPr>
              <w:spacing w:before="120" w:after="120" w:line="280" w:lineRule="exact"/>
              <w:rPr>
                <w:b/>
                <w:sz w:val="22"/>
                <w:szCs w:val="22"/>
              </w:rPr>
            </w:pPr>
            <w:r>
              <w:rPr>
                <w:b/>
                <w:sz w:val="22"/>
              </w:rPr>
              <w:t xml:space="preserve">Orientación del </w:t>
            </w:r>
            <w:del w:id="975" w:author="Pedro Verdelho" w:date="2018-10-31T13:23:00Z">
              <w:r w:rsidR="005203A2" w:rsidDel="006A3059">
                <w:rPr>
                  <w:b/>
                  <w:sz w:val="22"/>
                </w:rPr>
                <w:delText>formador</w:delText>
              </w:r>
            </w:del>
            <w:ins w:id="976" w:author="Pedro Verdelho" w:date="2018-10-31T13:23:00Z">
              <w:r w:rsidR="006A3059">
                <w:rPr>
                  <w:b/>
                  <w:sz w:val="22"/>
                </w:rPr>
                <w:t>capacitador</w:t>
              </w:r>
            </w:ins>
          </w:p>
          <w:p w14:paraId="4BA9D168" w14:textId="348D2850" w:rsidR="00794C07" w:rsidRPr="00265936" w:rsidRDefault="00794C07" w:rsidP="00BD245E">
            <w:pPr>
              <w:spacing w:before="120" w:after="120" w:line="280" w:lineRule="exact"/>
              <w:rPr>
                <w:szCs w:val="18"/>
              </w:rPr>
            </w:pPr>
            <w:r>
              <w:t xml:space="preserve">Esta sesión ha sido preparada para permitir a los delegados discutir la preparación del curso, la investigación previa al curso, la estructura del aula y del curso y, finalmente, el contenido del curso. Junto con la sesión de seguimiento (1.4.3), se pretende proporcionar una visión completa de los "Siete pasos hacia el éxito", a saber, planificación, investigación, estructura, contenido, imagen, repaso y repaso de nuevo. Las diapositivas de esta presentación se proporcionan como un marco para que el </w:t>
            </w:r>
            <w:del w:id="977" w:author="Pedro Verdelho" w:date="2018-10-31T13:23:00Z">
              <w:r w:rsidDel="006A3059">
                <w:delText>formador</w:delText>
              </w:r>
            </w:del>
            <w:ins w:id="978" w:author="Pedro Verdelho" w:date="2018-10-31T13:23:00Z">
              <w:r w:rsidR="006A3059">
                <w:t>capacitador</w:t>
              </w:r>
            </w:ins>
            <w:r>
              <w:t xml:space="preserve"> trabaje lógicamente a través de los objetivos.</w:t>
            </w:r>
          </w:p>
          <w:p w14:paraId="4CD35C9F" w14:textId="734A419D" w:rsidR="00794C07" w:rsidRPr="00265936" w:rsidRDefault="00794C07" w:rsidP="00BD245E">
            <w:pPr>
              <w:spacing w:before="120" w:after="120" w:line="280" w:lineRule="exact"/>
              <w:rPr>
                <w:szCs w:val="18"/>
              </w:rPr>
            </w:pPr>
            <w:r>
              <w:t xml:space="preserve">La presentación de la sesión es respaldada por los documentos adicionales que figuran en la lista de recursos. Varios de estos son para ayudar al </w:t>
            </w:r>
            <w:del w:id="979" w:author="Pedro Verdelho" w:date="2018-10-31T13:23:00Z">
              <w:r w:rsidDel="006A3059">
                <w:delText>formador</w:delText>
              </w:r>
            </w:del>
            <w:ins w:id="980" w:author="Pedro Verdelho" w:date="2018-10-31T13:23:00Z">
              <w:r w:rsidR="006A3059">
                <w:t>capacitador</w:t>
              </w:r>
            </w:ins>
            <w:r>
              <w:t xml:space="preserve"> a comprender mejor la sesión y otros, como los estilos de aprendizaje y los documentos de estilos de comunicación, podrían usarse para involucrar a los delegados en la discusión de estos temas completando los formularios e identificando sus propios estilos. Esto dependerá en gran medida del tiempo disponible. A falta de tiempo suficiente, se deben proporcionar los documentos enumerados a los delegados para </w:t>
            </w:r>
            <w:r>
              <w:lastRenderedPageBreak/>
              <w:t xml:space="preserve">ayudarlos en su preparación como </w:t>
            </w:r>
            <w:del w:id="981" w:author="Pedro Verdelho" w:date="2018-10-31T13:23:00Z">
              <w:r w:rsidDel="006A3059">
                <w:delText>formador</w:delText>
              </w:r>
            </w:del>
            <w:ins w:id="982" w:author="Pedro Verdelho" w:date="2018-10-31T13:23:00Z">
              <w:r w:rsidR="006A3059">
                <w:t>capacitador</w:t>
              </w:r>
            </w:ins>
            <w:r>
              <w:t xml:space="preserve">es. Los documentos no deben distribuirse antes de la formación, </w:t>
            </w:r>
            <w:r w:rsidR="00255F79">
              <w:t>ya que,</w:t>
            </w:r>
            <w:r>
              <w:t xml:space="preserve"> al hacerlo, se anularía la posibilidad de utilizarlos como ejercicios.</w:t>
            </w:r>
          </w:p>
        </w:tc>
      </w:tr>
      <w:tr w:rsidR="00794C07" w:rsidRPr="00265936" w14:paraId="41B742B5" w14:textId="77777777" w:rsidTr="000E189C">
        <w:trPr>
          <w:trHeight w:val="701"/>
        </w:trPr>
        <w:tc>
          <w:tcPr>
            <w:tcW w:w="9180" w:type="dxa"/>
            <w:gridSpan w:val="3"/>
            <w:tcBorders>
              <w:bottom w:val="single" w:sz="4" w:space="0" w:color="auto"/>
            </w:tcBorders>
            <w:shd w:val="clear" w:color="auto" w:fill="DBE5F1" w:themeFill="accent1" w:themeFillTint="33"/>
            <w:vAlign w:val="center"/>
          </w:tcPr>
          <w:p w14:paraId="68CAA8B6" w14:textId="77777777" w:rsidR="00794C07" w:rsidRPr="00265936" w:rsidRDefault="00794C07" w:rsidP="00BD245E">
            <w:pPr>
              <w:rPr>
                <w:b/>
                <w:sz w:val="28"/>
                <w:szCs w:val="28"/>
              </w:rPr>
            </w:pPr>
            <w:r>
              <w:rPr>
                <w:b/>
                <w:sz w:val="28"/>
              </w:rPr>
              <w:lastRenderedPageBreak/>
              <w:t>Contenido de la lección</w:t>
            </w:r>
          </w:p>
        </w:tc>
      </w:tr>
      <w:tr w:rsidR="00794C07" w:rsidRPr="00265936" w14:paraId="3A5343C6" w14:textId="77777777" w:rsidTr="000E189C">
        <w:trPr>
          <w:trHeight w:val="629"/>
        </w:trPr>
        <w:tc>
          <w:tcPr>
            <w:tcW w:w="1615" w:type="dxa"/>
            <w:shd w:val="clear" w:color="auto" w:fill="DBE5F1" w:themeFill="accent1" w:themeFillTint="33"/>
            <w:vAlign w:val="center"/>
          </w:tcPr>
          <w:p w14:paraId="2E86E582" w14:textId="77777777" w:rsidR="00794C07" w:rsidRPr="00265936" w:rsidRDefault="00794C07" w:rsidP="000E189C">
            <w:pPr>
              <w:ind w:left="-142"/>
              <w:jc w:val="center"/>
              <w:rPr>
                <w:b/>
                <w:sz w:val="22"/>
                <w:szCs w:val="22"/>
              </w:rPr>
            </w:pPr>
            <w:r>
              <w:rPr>
                <w:b/>
                <w:sz w:val="22"/>
              </w:rPr>
              <w:t>Números de diapositiva</w:t>
            </w:r>
          </w:p>
        </w:tc>
        <w:tc>
          <w:tcPr>
            <w:tcW w:w="7565" w:type="dxa"/>
            <w:gridSpan w:val="2"/>
            <w:shd w:val="clear" w:color="auto" w:fill="DBE5F1" w:themeFill="accent1" w:themeFillTint="33"/>
            <w:vAlign w:val="center"/>
          </w:tcPr>
          <w:p w14:paraId="081F7835" w14:textId="77777777" w:rsidR="00794C07" w:rsidRPr="00265936" w:rsidRDefault="00794C07" w:rsidP="00BD245E">
            <w:pPr>
              <w:rPr>
                <w:b/>
                <w:sz w:val="22"/>
                <w:szCs w:val="22"/>
              </w:rPr>
            </w:pPr>
            <w:r>
              <w:rPr>
                <w:b/>
                <w:sz w:val="22"/>
              </w:rPr>
              <w:t>Contenido</w:t>
            </w:r>
          </w:p>
        </w:tc>
      </w:tr>
      <w:tr w:rsidR="00794C07" w:rsidRPr="00265936" w14:paraId="0965F651" w14:textId="77777777" w:rsidTr="000E189C">
        <w:tc>
          <w:tcPr>
            <w:tcW w:w="1615" w:type="dxa"/>
            <w:vAlign w:val="center"/>
          </w:tcPr>
          <w:p w14:paraId="6F865E58" w14:textId="77777777" w:rsidR="00794C07" w:rsidRPr="00265936" w:rsidRDefault="00794C07" w:rsidP="00BD245E">
            <w:pPr>
              <w:spacing w:before="120" w:after="120" w:line="280" w:lineRule="exact"/>
              <w:jc w:val="center"/>
              <w:rPr>
                <w:szCs w:val="18"/>
              </w:rPr>
            </w:pPr>
            <w:r>
              <w:t>1 a 2</w:t>
            </w:r>
          </w:p>
          <w:p w14:paraId="275BD773" w14:textId="10DE4A56" w:rsidR="00794C07" w:rsidRPr="00265936" w:rsidRDefault="00794C07" w:rsidP="00BD245E">
            <w:pPr>
              <w:spacing w:before="120" w:after="120" w:line="280" w:lineRule="exact"/>
              <w:jc w:val="center"/>
              <w:rPr>
                <w:szCs w:val="18"/>
              </w:rPr>
            </w:pPr>
            <w:r>
              <w:t>Obligatorio</w:t>
            </w:r>
          </w:p>
        </w:tc>
        <w:tc>
          <w:tcPr>
            <w:tcW w:w="7565" w:type="dxa"/>
            <w:gridSpan w:val="2"/>
            <w:vAlign w:val="center"/>
          </w:tcPr>
          <w:p w14:paraId="09652C6D" w14:textId="77777777" w:rsidR="00794C07" w:rsidRPr="00265936" w:rsidRDefault="00794C07" w:rsidP="00BD245E">
            <w:pPr>
              <w:spacing w:before="120" w:after="120" w:line="280" w:lineRule="exact"/>
              <w:rPr>
                <w:i/>
                <w:color w:val="00B050"/>
                <w:szCs w:val="18"/>
              </w:rPr>
            </w:pPr>
            <w:r>
              <w:t>Las primeras diapositivas establecen el propósito y la estructura de la sesión. Los objetivos de esta sesión se explican a los delegados. Estas son las cosas que el delegado debería poder hacer al final de la sesión. Estos objetivos pueden usarse para evaluar el conocimiento obtenido y permitir a los delegados evaluar la capacitación.</w:t>
            </w:r>
          </w:p>
        </w:tc>
      </w:tr>
      <w:tr w:rsidR="00794C07" w:rsidRPr="00265936" w14:paraId="42117507" w14:textId="77777777" w:rsidTr="000E189C">
        <w:trPr>
          <w:trHeight w:val="881"/>
        </w:trPr>
        <w:tc>
          <w:tcPr>
            <w:tcW w:w="1615" w:type="dxa"/>
            <w:vAlign w:val="center"/>
          </w:tcPr>
          <w:p w14:paraId="59483450" w14:textId="77777777" w:rsidR="00794C07" w:rsidRPr="00265936" w:rsidRDefault="00794C07" w:rsidP="00BD245E">
            <w:pPr>
              <w:jc w:val="center"/>
              <w:rPr>
                <w:szCs w:val="18"/>
              </w:rPr>
            </w:pPr>
            <w:r>
              <w:t>3</w:t>
            </w:r>
          </w:p>
          <w:p w14:paraId="27A7350E" w14:textId="420BC085" w:rsidR="00794C07" w:rsidRPr="00265936" w:rsidRDefault="00794C07" w:rsidP="00BD245E">
            <w:pPr>
              <w:jc w:val="center"/>
              <w:rPr>
                <w:szCs w:val="18"/>
              </w:rPr>
            </w:pPr>
            <w:r>
              <w:t>Obligatorio</w:t>
            </w:r>
          </w:p>
        </w:tc>
        <w:tc>
          <w:tcPr>
            <w:tcW w:w="7565" w:type="dxa"/>
            <w:gridSpan w:val="2"/>
            <w:vAlign w:val="center"/>
          </w:tcPr>
          <w:p w14:paraId="54AB1355" w14:textId="02C4236B" w:rsidR="00794C07" w:rsidRPr="00265936" w:rsidRDefault="00794C07" w:rsidP="00BD245E">
            <w:pPr>
              <w:pStyle w:val="Subtitle"/>
              <w:rPr>
                <w:rFonts w:ascii="Verdana" w:eastAsia="Times New Roman" w:hAnsi="Verdana"/>
                <w:szCs w:val="18"/>
              </w:rPr>
            </w:pPr>
            <w:r>
              <w:rPr>
                <w:rFonts w:ascii="Verdana" w:hAnsi="Verdana"/>
              </w:rPr>
              <w:t xml:space="preserve">Esta diapositiva presenta los 7 pasos para los delegados: en esta sesión se cubrirán los primeros cuatro pasos. El </w:t>
            </w:r>
            <w:del w:id="983" w:author="Pedro Verdelho" w:date="2018-10-31T13:23:00Z">
              <w:r w:rsidDel="006A3059">
                <w:rPr>
                  <w:rFonts w:ascii="Verdana" w:hAnsi="Verdana"/>
                </w:rPr>
                <w:delText>formador</w:delText>
              </w:r>
            </w:del>
            <w:ins w:id="984" w:author="Pedro Verdelho" w:date="2018-10-31T13:23:00Z">
              <w:r w:rsidR="006A3059">
                <w:rPr>
                  <w:rFonts w:ascii="Verdana" w:hAnsi="Verdana"/>
                </w:rPr>
                <w:t>capacitador</w:t>
              </w:r>
            </w:ins>
            <w:r>
              <w:rPr>
                <w:rFonts w:ascii="Verdana" w:hAnsi="Verdana"/>
              </w:rPr>
              <w:t xml:space="preserve"> debe presentar el primer tema: planificación.</w:t>
            </w:r>
          </w:p>
        </w:tc>
      </w:tr>
      <w:tr w:rsidR="00794C07" w:rsidRPr="00265936" w14:paraId="0AD018AD" w14:textId="77777777" w:rsidTr="000E189C">
        <w:trPr>
          <w:trHeight w:val="1763"/>
        </w:trPr>
        <w:tc>
          <w:tcPr>
            <w:tcW w:w="1615" w:type="dxa"/>
            <w:vAlign w:val="center"/>
          </w:tcPr>
          <w:p w14:paraId="3AD67C2A" w14:textId="77777777" w:rsidR="00794C07" w:rsidRPr="00265936" w:rsidRDefault="00794C07" w:rsidP="00BD245E">
            <w:pPr>
              <w:jc w:val="center"/>
              <w:rPr>
                <w:szCs w:val="18"/>
              </w:rPr>
            </w:pPr>
            <w:r>
              <w:t>4 a 12</w:t>
            </w:r>
          </w:p>
          <w:p w14:paraId="32C35C85" w14:textId="51663691" w:rsidR="00794C07" w:rsidRPr="00265936" w:rsidRDefault="00794C07" w:rsidP="00BD245E">
            <w:pPr>
              <w:jc w:val="center"/>
              <w:rPr>
                <w:szCs w:val="18"/>
              </w:rPr>
            </w:pPr>
            <w:r>
              <w:t>Obligatorio</w:t>
            </w:r>
          </w:p>
        </w:tc>
        <w:tc>
          <w:tcPr>
            <w:tcW w:w="7565" w:type="dxa"/>
            <w:gridSpan w:val="2"/>
            <w:vAlign w:val="center"/>
          </w:tcPr>
          <w:p w14:paraId="0BC11F07" w14:textId="65B3A6BC" w:rsidR="00794C07" w:rsidRPr="00265936" w:rsidRDefault="00794C07" w:rsidP="00BD245E">
            <w:pPr>
              <w:pStyle w:val="Subtitle"/>
              <w:rPr>
                <w:rFonts w:ascii="Verdana" w:eastAsia="Times New Roman" w:hAnsi="Verdana"/>
              </w:rPr>
            </w:pPr>
            <w:r>
              <w:rPr>
                <w:rFonts w:ascii="Verdana" w:hAnsi="Verdana"/>
              </w:rPr>
              <w:t xml:space="preserve">Estas diapositivas tratan de la preparación y la planificación y ofrecen la oportunidad para que el </w:t>
            </w:r>
            <w:del w:id="985" w:author="Pedro Verdelho" w:date="2018-10-31T13:23:00Z">
              <w:r w:rsidDel="006A3059">
                <w:rPr>
                  <w:rFonts w:ascii="Verdana" w:hAnsi="Verdana"/>
                </w:rPr>
                <w:delText>formador</w:delText>
              </w:r>
            </w:del>
            <w:ins w:id="986" w:author="Pedro Verdelho" w:date="2018-10-31T13:23:00Z">
              <w:r w:rsidR="006A3059">
                <w:rPr>
                  <w:rFonts w:ascii="Verdana" w:hAnsi="Verdana"/>
                </w:rPr>
                <w:t>capacitador</w:t>
              </w:r>
            </w:ins>
            <w:r>
              <w:rPr>
                <w:rFonts w:ascii="Verdana" w:hAnsi="Verdana"/>
              </w:rPr>
              <w:t xml:space="preserve"> involucre a los delegados preguntándoles cuáles creen que son los temas en el proceso de planificación y preparación.</w:t>
            </w:r>
            <w:r w:rsidR="00152638">
              <w:rPr>
                <w:rFonts w:ascii="Verdana" w:hAnsi="Verdana"/>
              </w:rPr>
              <w:t xml:space="preserve"> </w:t>
            </w:r>
            <w:r>
              <w:rPr>
                <w:rFonts w:ascii="Verdana" w:hAnsi="Verdana"/>
              </w:rPr>
              <w:t xml:space="preserve">El </w:t>
            </w:r>
            <w:del w:id="987" w:author="Pedro Verdelho" w:date="2018-10-31T13:23:00Z">
              <w:r w:rsidDel="006A3059">
                <w:rPr>
                  <w:rFonts w:ascii="Verdana" w:hAnsi="Verdana"/>
                </w:rPr>
                <w:delText>formador</w:delText>
              </w:r>
            </w:del>
            <w:ins w:id="988" w:author="Pedro Verdelho" w:date="2018-10-31T13:23:00Z">
              <w:r w:rsidR="006A3059">
                <w:rPr>
                  <w:rFonts w:ascii="Verdana" w:hAnsi="Verdana"/>
                </w:rPr>
                <w:t>capacitador</w:t>
              </w:r>
            </w:ins>
            <w:r>
              <w:rPr>
                <w:rFonts w:ascii="Verdana" w:hAnsi="Verdana"/>
              </w:rPr>
              <w:t xml:space="preserve"> puede tomar notas en el rotafolio y luego comparar las respuestas de los delegados con las diapositivas 4 y 5.</w:t>
            </w:r>
            <w:r w:rsidR="00152638">
              <w:rPr>
                <w:rFonts w:ascii="Verdana" w:hAnsi="Verdana"/>
              </w:rPr>
              <w:t xml:space="preserve"> </w:t>
            </w:r>
            <w:r>
              <w:rPr>
                <w:rFonts w:ascii="Verdana" w:hAnsi="Verdana"/>
              </w:rPr>
              <w:t xml:space="preserve">La interacción del delegado puede mantenerse a lo largo de esta sección. Las siguientes diapositivas tratan sobre los tipos de medios que se utilizarán y el diseño de la sala (diapositivas 8 y 9). El </w:t>
            </w:r>
            <w:del w:id="989" w:author="Pedro Verdelho" w:date="2018-10-31T13:23:00Z">
              <w:r w:rsidDel="006A3059">
                <w:rPr>
                  <w:rFonts w:ascii="Verdana" w:hAnsi="Verdana"/>
                </w:rPr>
                <w:delText>formador</w:delText>
              </w:r>
            </w:del>
            <w:ins w:id="990" w:author="Pedro Verdelho" w:date="2018-10-31T13:23:00Z">
              <w:r w:rsidR="006A3059">
                <w:rPr>
                  <w:rFonts w:ascii="Verdana" w:hAnsi="Verdana"/>
                </w:rPr>
                <w:t>capacitador</w:t>
              </w:r>
            </w:ins>
            <w:r>
              <w:rPr>
                <w:rFonts w:ascii="Verdana" w:hAnsi="Verdana"/>
              </w:rPr>
              <w:t xml:space="preserve"> debe invitar a los delegados a elegir su opción preferida de la diapositiva 8 antes de mostrar la diapositiva 9 y luego participar en la discusión sobre las opciones. Las diapositivas finales en esta sección se concentran en el lugar y las instalaciones. El </w:t>
            </w:r>
            <w:del w:id="991" w:author="Pedro Verdelho" w:date="2018-10-31T13:23:00Z">
              <w:r w:rsidDel="006A3059">
                <w:rPr>
                  <w:rFonts w:ascii="Verdana" w:hAnsi="Verdana"/>
                </w:rPr>
                <w:delText>formador</w:delText>
              </w:r>
            </w:del>
            <w:ins w:id="992" w:author="Pedro Verdelho" w:date="2018-10-31T13:23:00Z">
              <w:r w:rsidR="006A3059">
                <w:rPr>
                  <w:rFonts w:ascii="Verdana" w:hAnsi="Verdana"/>
                </w:rPr>
                <w:t>capacitador</w:t>
              </w:r>
            </w:ins>
            <w:r>
              <w:rPr>
                <w:rFonts w:ascii="Verdana" w:hAnsi="Verdana"/>
              </w:rPr>
              <w:t xml:space="preserve"> debe pedir a los delegados que enumeren los elementos más importantes que deben verificarse. Con la diapositiva 10 visible, registre las respuestas en el rotafolio y, a continuación, revele las diapositivas 11 y 12 y continúe la discusión.</w:t>
            </w:r>
          </w:p>
        </w:tc>
      </w:tr>
      <w:tr w:rsidR="00794C07" w:rsidRPr="00265936" w14:paraId="00DEBD74" w14:textId="77777777" w:rsidTr="000E189C">
        <w:trPr>
          <w:trHeight w:val="1763"/>
        </w:trPr>
        <w:tc>
          <w:tcPr>
            <w:tcW w:w="1615" w:type="dxa"/>
            <w:vAlign w:val="center"/>
          </w:tcPr>
          <w:p w14:paraId="1E00DD0C" w14:textId="77777777" w:rsidR="00794C07" w:rsidRPr="00265936" w:rsidRDefault="00794C07" w:rsidP="00BD245E">
            <w:pPr>
              <w:jc w:val="center"/>
              <w:rPr>
                <w:szCs w:val="18"/>
              </w:rPr>
            </w:pPr>
            <w:r>
              <w:t>13 a 20</w:t>
            </w:r>
          </w:p>
          <w:p w14:paraId="6C4F631C" w14:textId="222CD952" w:rsidR="00794C07" w:rsidRPr="00265936" w:rsidRDefault="00794C07" w:rsidP="00BD245E">
            <w:pPr>
              <w:jc w:val="center"/>
              <w:rPr>
                <w:szCs w:val="18"/>
              </w:rPr>
            </w:pPr>
            <w:r>
              <w:t>Obligatorio</w:t>
            </w:r>
          </w:p>
        </w:tc>
        <w:tc>
          <w:tcPr>
            <w:tcW w:w="7565" w:type="dxa"/>
            <w:gridSpan w:val="2"/>
            <w:vAlign w:val="center"/>
          </w:tcPr>
          <w:p w14:paraId="3C9A2734" w14:textId="68BD0EC0" w:rsidR="00794C07" w:rsidRPr="00265936" w:rsidRDefault="00794C07" w:rsidP="00BD245E">
            <w:pPr>
              <w:pStyle w:val="Subtitle"/>
              <w:rPr>
                <w:rFonts w:ascii="Verdana" w:eastAsia="Times New Roman" w:hAnsi="Verdana"/>
              </w:rPr>
            </w:pPr>
            <w:r>
              <w:rPr>
                <w:rFonts w:ascii="Verdana" w:hAnsi="Verdana"/>
              </w:rPr>
              <w:t xml:space="preserve">Esta sección analiza la oportunidad para que el </w:t>
            </w:r>
            <w:del w:id="993" w:author="Pedro Verdelho" w:date="2018-10-31T13:23:00Z">
              <w:r w:rsidDel="006A3059">
                <w:rPr>
                  <w:rFonts w:ascii="Verdana" w:hAnsi="Verdana"/>
                </w:rPr>
                <w:delText>formador</w:delText>
              </w:r>
            </w:del>
            <w:ins w:id="994" w:author="Pedro Verdelho" w:date="2018-10-31T13:23:00Z">
              <w:r w:rsidR="006A3059">
                <w:rPr>
                  <w:rFonts w:ascii="Verdana" w:hAnsi="Verdana"/>
                </w:rPr>
                <w:t>capacitador</w:t>
              </w:r>
            </w:ins>
            <w:r>
              <w:rPr>
                <w:rFonts w:ascii="Verdana" w:hAnsi="Verdana"/>
              </w:rPr>
              <w:t xml:space="preserve"> realice una investigación previa al curso, para examinar qué características de la audiencia pueden afectar la forma en que entregan los materiales del curso. Las siguientes diapositivas examinan una variedad de problemas que pueden afectar sus métodos de impartición. Hay más información provista en las notas de las diapositivas. Las Diapositivas 18 y 19 brindan información importante para que el </w:t>
            </w:r>
            <w:del w:id="995" w:author="Pedro Verdelho" w:date="2018-10-31T13:23:00Z">
              <w:r w:rsidDel="006A3059">
                <w:rPr>
                  <w:rFonts w:ascii="Verdana" w:hAnsi="Verdana"/>
                </w:rPr>
                <w:delText>formador</w:delText>
              </w:r>
            </w:del>
            <w:ins w:id="996" w:author="Pedro Verdelho" w:date="2018-10-31T13:23:00Z">
              <w:r w:rsidR="006A3059">
                <w:rPr>
                  <w:rFonts w:ascii="Verdana" w:hAnsi="Verdana"/>
                </w:rPr>
                <w:t>capacitador</w:t>
              </w:r>
            </w:ins>
            <w:r>
              <w:rPr>
                <w:rFonts w:ascii="Verdana" w:hAnsi="Verdana"/>
              </w:rPr>
              <w:t xml:space="preserve"> considere respecto de cuánto puede retener su audiencia y las mejores formas en que puede retener la información.</w:t>
            </w:r>
          </w:p>
        </w:tc>
      </w:tr>
      <w:tr w:rsidR="00794C07" w:rsidRPr="00265936" w14:paraId="4335FC64" w14:textId="77777777" w:rsidTr="000E189C">
        <w:trPr>
          <w:trHeight w:val="842"/>
        </w:trPr>
        <w:tc>
          <w:tcPr>
            <w:tcW w:w="1615" w:type="dxa"/>
            <w:vAlign w:val="center"/>
          </w:tcPr>
          <w:p w14:paraId="28C2AD81" w14:textId="77777777" w:rsidR="00794C07" w:rsidRPr="00265936" w:rsidRDefault="00794C07" w:rsidP="00BD245E">
            <w:pPr>
              <w:jc w:val="center"/>
              <w:rPr>
                <w:szCs w:val="18"/>
              </w:rPr>
            </w:pPr>
            <w:r>
              <w:t>21 a 23</w:t>
            </w:r>
          </w:p>
          <w:p w14:paraId="7C16AA28" w14:textId="4F87006F" w:rsidR="004873B0" w:rsidRPr="00265936" w:rsidRDefault="004873B0" w:rsidP="00BD245E">
            <w:pPr>
              <w:jc w:val="center"/>
              <w:rPr>
                <w:szCs w:val="18"/>
              </w:rPr>
            </w:pPr>
            <w:r>
              <w:t>Obligatorio</w:t>
            </w:r>
          </w:p>
        </w:tc>
        <w:tc>
          <w:tcPr>
            <w:tcW w:w="7565" w:type="dxa"/>
            <w:gridSpan w:val="2"/>
            <w:vAlign w:val="center"/>
          </w:tcPr>
          <w:p w14:paraId="0C8AC862" w14:textId="77777777" w:rsidR="00794C07" w:rsidRPr="00265936" w:rsidRDefault="00794C07" w:rsidP="00BD245E">
            <w:pPr>
              <w:pStyle w:val="Subtitle"/>
              <w:rPr>
                <w:rFonts w:ascii="Verdana" w:eastAsia="Times New Roman" w:hAnsi="Verdana"/>
              </w:rPr>
            </w:pPr>
            <w:r>
              <w:rPr>
                <w:rFonts w:ascii="Verdana" w:hAnsi="Verdana"/>
              </w:rPr>
              <w:t>Esta es una sección corta que analiza la estructura de una actividad de formación y el proceso lógico que se sigue.</w:t>
            </w:r>
          </w:p>
        </w:tc>
      </w:tr>
      <w:tr w:rsidR="00794C07" w:rsidRPr="00265936" w14:paraId="53881A8E" w14:textId="77777777" w:rsidTr="000E189C">
        <w:trPr>
          <w:trHeight w:val="1763"/>
        </w:trPr>
        <w:tc>
          <w:tcPr>
            <w:tcW w:w="1615" w:type="dxa"/>
            <w:vAlign w:val="center"/>
          </w:tcPr>
          <w:p w14:paraId="2D99EEF7" w14:textId="77777777" w:rsidR="00794C07" w:rsidRPr="00265936" w:rsidRDefault="00794C07" w:rsidP="00BD245E">
            <w:pPr>
              <w:jc w:val="center"/>
              <w:rPr>
                <w:szCs w:val="18"/>
              </w:rPr>
            </w:pPr>
            <w:r>
              <w:t>Diapositiva 24</w:t>
            </w:r>
          </w:p>
          <w:p w14:paraId="0920694A" w14:textId="05713AD9" w:rsidR="00794C07" w:rsidRPr="00265936" w:rsidRDefault="00794C07" w:rsidP="00BD245E">
            <w:pPr>
              <w:jc w:val="center"/>
              <w:rPr>
                <w:szCs w:val="18"/>
              </w:rPr>
            </w:pPr>
            <w:r>
              <w:t>Obligatorio</w:t>
            </w:r>
          </w:p>
        </w:tc>
        <w:tc>
          <w:tcPr>
            <w:tcW w:w="7565" w:type="dxa"/>
            <w:gridSpan w:val="2"/>
            <w:vAlign w:val="center"/>
          </w:tcPr>
          <w:p w14:paraId="3B73F102" w14:textId="77777777" w:rsidR="00794C07" w:rsidRPr="00265936" w:rsidRDefault="00794C07" w:rsidP="00BD245E">
            <w:pPr>
              <w:tabs>
                <w:tab w:val="left" w:pos="426"/>
                <w:tab w:val="left" w:pos="851"/>
              </w:tabs>
              <w:spacing w:line="280" w:lineRule="exact"/>
              <w:rPr>
                <w:szCs w:val="18"/>
              </w:rPr>
            </w:pPr>
            <w:r>
              <w:t>Objetivos de la sesión</w:t>
            </w:r>
          </w:p>
          <w:p w14:paraId="69F1AB3F" w14:textId="37EBD18A" w:rsidR="00794C07" w:rsidRPr="00265936" w:rsidRDefault="00794C07" w:rsidP="00BD245E">
            <w:pPr>
              <w:tabs>
                <w:tab w:val="left" w:pos="426"/>
                <w:tab w:val="left" w:pos="851"/>
              </w:tabs>
              <w:spacing w:line="280" w:lineRule="exact"/>
              <w:rPr>
                <w:szCs w:val="18"/>
              </w:rPr>
            </w:pPr>
            <w:r>
              <w:t xml:space="preserve">El </w:t>
            </w:r>
            <w:del w:id="997" w:author="Pedro Verdelho" w:date="2018-10-31T13:23:00Z">
              <w:r w:rsidDel="006A3059">
                <w:delText>formador</w:delText>
              </w:r>
            </w:del>
            <w:ins w:id="998" w:author="Pedro Verdelho" w:date="2018-10-31T13:23:00Z">
              <w:r w:rsidR="006A3059">
                <w:t>capacitador</w:t>
              </w:r>
            </w:ins>
            <w:r>
              <w:t xml:space="preserve"> debe ahora recapitular que los delegados pueden:</w:t>
            </w:r>
          </w:p>
          <w:p w14:paraId="774381B3" w14:textId="79D0F2C5" w:rsidR="00794C07" w:rsidRPr="00265936" w:rsidRDefault="00794C07" w:rsidP="00531BD9">
            <w:pPr>
              <w:pStyle w:val="ListParagraph"/>
              <w:numPr>
                <w:ilvl w:val="0"/>
                <w:numId w:val="40"/>
              </w:numPr>
              <w:spacing w:line="280" w:lineRule="exact"/>
              <w:ind w:left="333"/>
              <w:rPr>
                <w:szCs w:val="18"/>
              </w:rPr>
            </w:pPr>
            <w:proofErr w:type="spellStart"/>
            <w:r>
              <w:t>Prep</w:t>
            </w:r>
            <w:ins w:id="999" w:author="Pedro Verdelho" w:date="2018-10-31T11:02:00Z">
              <w:r w:rsidR="00754FE9">
                <w:t>a</w:t>
              </w:r>
            </w:ins>
            <w:del w:id="1000" w:author="Pedro Verdelho" w:date="2018-10-31T11:02:00Z">
              <w:r w:rsidDel="00754FE9">
                <w:delText>á</w:delText>
              </w:r>
            </w:del>
            <w:r>
              <w:t>r</w:t>
            </w:r>
            <w:del w:id="1001" w:author="Pedro Verdelho" w:date="2018-10-31T11:02:00Z">
              <w:r w:rsidDel="00754FE9">
                <w:delText>e</w:delText>
              </w:r>
            </w:del>
            <w:r>
              <w:t>se</w:t>
            </w:r>
            <w:proofErr w:type="spellEnd"/>
            <w:r>
              <w:t xml:space="preserve"> apropiadamente</w:t>
            </w:r>
          </w:p>
          <w:p w14:paraId="73D3ACDB" w14:textId="65EED629" w:rsidR="00794C07" w:rsidRPr="00265936" w:rsidRDefault="00794C07" w:rsidP="00531BD9">
            <w:pPr>
              <w:pStyle w:val="ListParagraph"/>
              <w:numPr>
                <w:ilvl w:val="0"/>
                <w:numId w:val="40"/>
              </w:numPr>
              <w:spacing w:line="280" w:lineRule="exact"/>
              <w:ind w:left="333"/>
              <w:rPr>
                <w:szCs w:val="18"/>
              </w:rPr>
            </w:pPr>
            <w:proofErr w:type="spellStart"/>
            <w:r>
              <w:t>Apli</w:t>
            </w:r>
            <w:ins w:id="1002" w:author="Pedro Verdelho" w:date="2018-10-31T11:02:00Z">
              <w:r w:rsidR="00754FE9">
                <w:t>car</w:t>
              </w:r>
            </w:ins>
            <w:del w:id="1003" w:author="Pedro Verdelho" w:date="2018-10-31T11:02:00Z">
              <w:r w:rsidDel="00754FE9">
                <w:delText>que</w:delText>
              </w:r>
              <w:r w:rsidDel="00440024">
                <w:delText xml:space="preserve"> clases y </w:delText>
              </w:r>
            </w:del>
            <w:r>
              <w:t>técnicas</w:t>
            </w:r>
            <w:proofErr w:type="spellEnd"/>
            <w:r>
              <w:t xml:space="preserve"> </w:t>
            </w:r>
            <w:ins w:id="1004" w:author="Pedro Verdelho" w:date="2018-10-31T11:02:00Z">
              <w:r w:rsidR="00440024">
                <w:t xml:space="preserve">de clases y </w:t>
              </w:r>
            </w:ins>
            <w:r>
              <w:t>de demostración variadas</w:t>
            </w:r>
          </w:p>
          <w:p w14:paraId="1A9B3F14" w14:textId="00E0DC3F" w:rsidR="00794C07" w:rsidRPr="00265936" w:rsidRDefault="00794C07" w:rsidP="00531BD9">
            <w:pPr>
              <w:pStyle w:val="ListParagraph"/>
              <w:numPr>
                <w:ilvl w:val="0"/>
                <w:numId w:val="40"/>
              </w:numPr>
              <w:spacing w:line="280" w:lineRule="exact"/>
              <w:ind w:left="333"/>
              <w:rPr>
                <w:szCs w:val="18"/>
              </w:rPr>
            </w:pPr>
            <w:r>
              <w:t>Us</w:t>
            </w:r>
            <w:ins w:id="1005" w:author="Pedro Verdelho" w:date="2018-10-31T11:02:00Z">
              <w:r w:rsidR="00440024">
                <w:t>ar</w:t>
              </w:r>
            </w:ins>
            <w:del w:id="1006" w:author="Pedro Verdelho" w:date="2018-10-31T11:02:00Z">
              <w:r w:rsidDel="00440024">
                <w:delText>e</w:delText>
              </w:r>
            </w:del>
            <w:r>
              <w:t xml:space="preserve"> las mejores prácticas para </w:t>
            </w:r>
            <w:ins w:id="1007" w:author="Pedro Verdelho" w:date="2018-10-31T11:02:00Z">
              <w:r w:rsidR="00440024">
                <w:t xml:space="preserve">buscar </w:t>
              </w:r>
            </w:ins>
            <w:del w:id="1008" w:author="Pedro Verdelho" w:date="2018-10-31T11:02:00Z">
              <w:r w:rsidDel="00440024">
                <w:delText xml:space="preserve">investigar </w:delText>
              </w:r>
            </w:del>
            <w:r>
              <w:t>y diseñar contenido (KIS)</w:t>
            </w:r>
          </w:p>
          <w:p w14:paraId="50CF9CEF" w14:textId="77CA35A0" w:rsidR="00794C07" w:rsidRPr="00265936" w:rsidRDefault="00794C07" w:rsidP="00531BD9">
            <w:pPr>
              <w:pStyle w:val="ListParagraph"/>
              <w:numPr>
                <w:ilvl w:val="0"/>
                <w:numId w:val="40"/>
              </w:numPr>
              <w:spacing w:line="280" w:lineRule="exact"/>
              <w:ind w:left="333"/>
              <w:rPr>
                <w:szCs w:val="18"/>
              </w:rPr>
            </w:pPr>
            <w:r>
              <w:lastRenderedPageBreak/>
              <w:t>Identifi</w:t>
            </w:r>
            <w:ins w:id="1009" w:author="Pedro Verdelho" w:date="2018-10-31T11:02:00Z">
              <w:r w:rsidR="00440024">
                <w:t>car</w:t>
              </w:r>
            </w:ins>
            <w:del w:id="1010" w:author="Pedro Verdelho" w:date="2018-10-31T11:02:00Z">
              <w:r w:rsidDel="00440024">
                <w:delText>que</w:delText>
              </w:r>
            </w:del>
            <w:r>
              <w:t xml:space="preserve"> los estilos de personalidad de los asistentes que pueden influir al impartir su formación</w:t>
            </w:r>
          </w:p>
          <w:p w14:paraId="47C45F48" w14:textId="4CAC1A9C" w:rsidR="00794C07" w:rsidRPr="00265936" w:rsidRDefault="00794C07" w:rsidP="00531BD9">
            <w:pPr>
              <w:pStyle w:val="ListParagraph"/>
              <w:numPr>
                <w:ilvl w:val="0"/>
                <w:numId w:val="40"/>
              </w:numPr>
              <w:spacing w:line="280" w:lineRule="exact"/>
              <w:ind w:left="333"/>
              <w:rPr>
                <w:szCs w:val="18"/>
              </w:rPr>
            </w:pPr>
            <w:proofErr w:type="spellStart"/>
            <w:r>
              <w:t>Demuestr</w:t>
            </w:r>
            <w:ins w:id="1011" w:author="Pedro Verdelho" w:date="2018-10-31T11:02:00Z">
              <w:r w:rsidR="00440024">
                <w:t>ar</w:t>
              </w:r>
            </w:ins>
            <w:proofErr w:type="spellEnd"/>
            <w:del w:id="1012" w:author="Pedro Verdelho" w:date="2018-10-31T11:02:00Z">
              <w:r w:rsidDel="00440024">
                <w:delText>e</w:delText>
              </w:r>
            </w:del>
            <w:r>
              <w:t xml:space="preserve"> el uso lógico de la estructura del curso</w:t>
            </w:r>
          </w:p>
        </w:tc>
      </w:tr>
      <w:tr w:rsidR="00794C07" w:rsidRPr="00265936" w14:paraId="4AFE34EC" w14:textId="77777777" w:rsidTr="000E189C">
        <w:trPr>
          <w:trHeight w:val="1140"/>
        </w:trPr>
        <w:tc>
          <w:tcPr>
            <w:tcW w:w="9180" w:type="dxa"/>
            <w:gridSpan w:val="3"/>
            <w:vAlign w:val="center"/>
          </w:tcPr>
          <w:p w14:paraId="276FABC7" w14:textId="77777777" w:rsidR="00794C07" w:rsidRPr="00265936" w:rsidRDefault="00794C07" w:rsidP="00BD245E">
            <w:pPr>
              <w:spacing w:before="120" w:after="120" w:line="280" w:lineRule="exact"/>
              <w:rPr>
                <w:b/>
                <w:sz w:val="22"/>
                <w:szCs w:val="22"/>
              </w:rPr>
            </w:pPr>
            <w:r>
              <w:rPr>
                <w:b/>
                <w:sz w:val="22"/>
              </w:rPr>
              <w:lastRenderedPageBreak/>
              <w:t>Ejercicios prácticos</w:t>
            </w:r>
          </w:p>
          <w:p w14:paraId="021DC43E" w14:textId="77777777" w:rsidR="00794C07" w:rsidRPr="00265936" w:rsidRDefault="00794C07" w:rsidP="00BD245E">
            <w:pPr>
              <w:spacing w:before="120" w:after="120" w:line="280" w:lineRule="exact"/>
              <w:rPr>
                <w:szCs w:val="18"/>
              </w:rPr>
            </w:pPr>
            <w:r>
              <w:t>Hay muchos ejercicios en esta sesión, ya sea como discusiones grupales formales, que requieren un informe posterior y también una serie de discusiones ad hoc en el aula.</w:t>
            </w:r>
          </w:p>
        </w:tc>
      </w:tr>
      <w:tr w:rsidR="00794C07" w:rsidRPr="00265936" w14:paraId="1E46E5CF" w14:textId="77777777" w:rsidTr="000E189C">
        <w:tc>
          <w:tcPr>
            <w:tcW w:w="9180" w:type="dxa"/>
            <w:gridSpan w:val="3"/>
            <w:vAlign w:val="center"/>
          </w:tcPr>
          <w:p w14:paraId="154116A2" w14:textId="37839995" w:rsidR="00794C07" w:rsidRPr="00265936" w:rsidRDefault="00794C07" w:rsidP="00BD245E">
            <w:pPr>
              <w:spacing w:before="120" w:after="120" w:line="280" w:lineRule="exact"/>
              <w:rPr>
                <w:b/>
                <w:sz w:val="22"/>
                <w:szCs w:val="22"/>
              </w:rPr>
            </w:pPr>
            <w:del w:id="1013" w:author="Pedro Verdelho" w:date="2018-10-31T11:03:00Z">
              <w:r w:rsidDel="00440024">
                <w:rPr>
                  <w:b/>
                  <w:sz w:val="22"/>
                </w:rPr>
                <w:delText>Evaluación</w:delText>
              </w:r>
            </w:del>
            <w:del w:id="1014" w:author="Pedro Verdelho" w:date="2018-10-31T13:50:00Z">
              <w:r w:rsidDel="00E164FF">
                <w:rPr>
                  <w:b/>
                  <w:sz w:val="22"/>
                </w:rPr>
                <w:delText>/v</w:delText>
              </w:r>
            </w:del>
            <w:ins w:id="1015" w:author="Pedro Verdelho" w:date="2018-10-31T13:50:00Z">
              <w:r w:rsidR="00E164FF">
                <w:rPr>
                  <w:b/>
                  <w:sz w:val="22"/>
                </w:rPr>
                <w:t>V</w:t>
              </w:r>
            </w:ins>
            <w:r>
              <w:rPr>
                <w:b/>
                <w:sz w:val="22"/>
              </w:rPr>
              <w:t>erificación de conocimientos</w:t>
            </w:r>
          </w:p>
          <w:p w14:paraId="7D0E079C" w14:textId="6CD26349" w:rsidR="00794C07" w:rsidRPr="00265936" w:rsidRDefault="00794C07" w:rsidP="00BD245E">
            <w:pPr>
              <w:spacing w:before="120" w:after="120" w:line="280" w:lineRule="exact"/>
              <w:rPr>
                <w:szCs w:val="18"/>
              </w:rPr>
            </w:pPr>
            <w:r>
              <w:t xml:space="preserve">El </w:t>
            </w:r>
            <w:del w:id="1016" w:author="Pedro Verdelho" w:date="2018-10-31T13:23:00Z">
              <w:r w:rsidDel="006A3059">
                <w:delText>formador</w:delText>
              </w:r>
            </w:del>
            <w:ins w:id="1017" w:author="Pedro Verdelho" w:date="2018-10-31T13:23:00Z">
              <w:r w:rsidR="006A3059">
                <w:t>capacitador</w:t>
              </w:r>
            </w:ins>
            <w:r>
              <w:t xml:space="preserve"> debe verificar el conocimiento y la comprensión haciendo las preguntas pertinentes durante cada uno de los aspectos de la sesión.</w:t>
            </w:r>
          </w:p>
        </w:tc>
      </w:tr>
    </w:tbl>
    <w:p w14:paraId="63BE0FA2" w14:textId="77777777" w:rsidR="00597DDC" w:rsidRPr="00265936" w:rsidRDefault="00597DDC" w:rsidP="000860B4">
      <w:pPr>
        <w:rPr>
          <w:b/>
          <w:bCs/>
        </w:rPr>
      </w:pPr>
    </w:p>
    <w:p w14:paraId="0D6A9E69" w14:textId="6252E322" w:rsidR="00597DDC" w:rsidRPr="00265936" w:rsidRDefault="00794C07" w:rsidP="00644CB6">
      <w:pPr>
        <w:pStyle w:val="Heading2"/>
        <w:ind w:left="810" w:hanging="810"/>
        <w:rPr>
          <w:sz w:val="22"/>
          <w:szCs w:val="22"/>
        </w:rPr>
      </w:pPr>
      <w:bookmarkStart w:id="1018" w:name="_Toc486857184"/>
      <w:bookmarkStart w:id="1019" w:name="_Toc524848205"/>
      <w:r>
        <w:rPr>
          <w:sz w:val="22"/>
        </w:rPr>
        <w:t>Lección 1.4.1 Cooperación internacional</w:t>
      </w:r>
      <w:bookmarkEnd w:id="1018"/>
      <w:bookmarkEnd w:id="1019"/>
    </w:p>
    <w:tbl>
      <w:tblPr>
        <w:tblStyle w:val="TableGrid"/>
        <w:tblW w:w="9180" w:type="dxa"/>
        <w:tblLook w:val="04A0" w:firstRow="1" w:lastRow="0" w:firstColumn="1" w:lastColumn="0" w:noHBand="0" w:noVBand="1"/>
      </w:tblPr>
      <w:tblGrid>
        <w:gridCol w:w="1613"/>
        <w:gridCol w:w="4256"/>
        <w:gridCol w:w="3311"/>
      </w:tblGrid>
      <w:tr w:rsidR="00644CB6" w:rsidRPr="00265936" w14:paraId="386FDE0E" w14:textId="77777777" w:rsidTr="000E189C">
        <w:trPr>
          <w:trHeight w:val="635"/>
        </w:trPr>
        <w:tc>
          <w:tcPr>
            <w:tcW w:w="5869" w:type="dxa"/>
            <w:gridSpan w:val="2"/>
            <w:shd w:val="clear" w:color="auto" w:fill="C6D9F1" w:themeFill="text2" w:themeFillTint="33"/>
            <w:vAlign w:val="center"/>
          </w:tcPr>
          <w:p w14:paraId="0EB29D3C" w14:textId="77777777" w:rsidR="00644CB6" w:rsidRPr="00265936" w:rsidRDefault="00644CB6" w:rsidP="00BD245E">
            <w:pPr>
              <w:rPr>
                <w:sz w:val="22"/>
                <w:szCs w:val="22"/>
              </w:rPr>
            </w:pPr>
            <w:r>
              <w:rPr>
                <w:sz w:val="22"/>
              </w:rPr>
              <w:t>Lección 1.4.1 (Cooperación internacional)</w:t>
            </w:r>
          </w:p>
        </w:tc>
        <w:tc>
          <w:tcPr>
            <w:tcW w:w="3311" w:type="dxa"/>
            <w:shd w:val="clear" w:color="auto" w:fill="C6D9F1" w:themeFill="text2" w:themeFillTint="33"/>
            <w:vAlign w:val="center"/>
          </w:tcPr>
          <w:p w14:paraId="7546CE93" w14:textId="77777777" w:rsidR="00644CB6" w:rsidRPr="00265936" w:rsidRDefault="00644CB6" w:rsidP="00BD245E">
            <w:pPr>
              <w:rPr>
                <w:sz w:val="22"/>
                <w:szCs w:val="22"/>
              </w:rPr>
            </w:pPr>
            <w:r>
              <w:rPr>
                <w:sz w:val="22"/>
              </w:rPr>
              <w:t>Duración: 120 minutos</w:t>
            </w:r>
          </w:p>
        </w:tc>
      </w:tr>
      <w:tr w:rsidR="00644CB6" w:rsidRPr="00265936" w14:paraId="63376037" w14:textId="77777777" w:rsidTr="000E189C">
        <w:trPr>
          <w:trHeight w:val="1025"/>
        </w:trPr>
        <w:tc>
          <w:tcPr>
            <w:tcW w:w="9180" w:type="dxa"/>
            <w:gridSpan w:val="3"/>
            <w:vAlign w:val="center"/>
          </w:tcPr>
          <w:p w14:paraId="36A69448" w14:textId="77777777" w:rsidR="00644CB6" w:rsidRPr="00265936" w:rsidRDefault="00644CB6" w:rsidP="00BD245E">
            <w:pPr>
              <w:spacing w:before="120" w:after="120" w:line="280" w:lineRule="exact"/>
              <w:rPr>
                <w:b/>
                <w:sz w:val="22"/>
                <w:szCs w:val="22"/>
              </w:rPr>
            </w:pPr>
            <w:r>
              <w:rPr>
                <w:b/>
                <w:sz w:val="22"/>
              </w:rPr>
              <w:t>Recursos requeridos:</w:t>
            </w:r>
          </w:p>
          <w:p w14:paraId="2F9355CA" w14:textId="77777777" w:rsidR="00644CB6" w:rsidRPr="00265936" w:rsidRDefault="00644CB6" w:rsidP="00531BD9">
            <w:pPr>
              <w:pStyle w:val="bul1"/>
              <w:numPr>
                <w:ilvl w:val="0"/>
                <w:numId w:val="38"/>
              </w:numPr>
              <w:spacing w:before="120" w:after="120" w:line="280" w:lineRule="exact"/>
              <w:contextualSpacing/>
              <w:rPr>
                <w:szCs w:val="18"/>
              </w:rPr>
            </w:pPr>
            <w:r>
              <w:t>PC/portátil cargado con versiones de software compatibles con los materiales preparados</w:t>
            </w:r>
          </w:p>
          <w:p w14:paraId="424EF2BC" w14:textId="77777777" w:rsidR="00644CB6" w:rsidRPr="00265936" w:rsidRDefault="00644CB6" w:rsidP="00531BD9">
            <w:pPr>
              <w:pStyle w:val="bul1"/>
              <w:numPr>
                <w:ilvl w:val="0"/>
                <w:numId w:val="38"/>
              </w:numPr>
              <w:spacing w:before="120" w:after="120" w:line="280" w:lineRule="exact"/>
              <w:contextualSpacing/>
              <w:rPr>
                <w:szCs w:val="18"/>
              </w:rPr>
            </w:pPr>
            <w:r>
              <w:t>Proyector y pantalla de visualización.</w:t>
            </w:r>
          </w:p>
          <w:p w14:paraId="69C2F3A8" w14:textId="77777777" w:rsidR="00644CB6" w:rsidRPr="00265936" w:rsidRDefault="00644CB6" w:rsidP="00531BD9">
            <w:pPr>
              <w:pStyle w:val="bul1"/>
              <w:numPr>
                <w:ilvl w:val="0"/>
                <w:numId w:val="38"/>
              </w:numPr>
              <w:spacing w:before="120" w:after="120" w:line="280" w:lineRule="exact"/>
              <w:contextualSpacing/>
              <w:rPr>
                <w:szCs w:val="18"/>
              </w:rPr>
            </w:pPr>
            <w:r>
              <w:t xml:space="preserve">Acceso a Internet (si está disponible). </w:t>
            </w:r>
          </w:p>
          <w:p w14:paraId="770A5A4E" w14:textId="520D171D" w:rsidR="00644CB6" w:rsidRPr="00265936" w:rsidRDefault="00644CB6" w:rsidP="00531BD9">
            <w:pPr>
              <w:pStyle w:val="bul1"/>
              <w:numPr>
                <w:ilvl w:val="0"/>
                <w:numId w:val="38"/>
              </w:numPr>
              <w:spacing w:before="120" w:after="120" w:line="280" w:lineRule="exact"/>
              <w:contextualSpacing/>
              <w:rPr>
                <w:i/>
                <w:szCs w:val="18"/>
              </w:rPr>
            </w:pPr>
            <w:r>
              <w:t xml:space="preserve">Papel y bolígrafos para </w:t>
            </w:r>
            <w:del w:id="1020" w:author="Pedro Verdelho" w:date="2018-10-31T11:04:00Z">
              <w:r w:rsidDel="00440024">
                <w:delText>e</w:delText>
              </w:r>
            </w:del>
            <w:r>
              <w:t>l</w:t>
            </w:r>
            <w:ins w:id="1021" w:author="Pedro Verdelho" w:date="2018-10-31T11:04:00Z">
              <w:r w:rsidR="00440024">
                <w:t>os</w:t>
              </w:r>
            </w:ins>
            <w:r>
              <w:t xml:space="preserve"> alumno</w:t>
            </w:r>
            <w:ins w:id="1022" w:author="Pedro Verdelho" w:date="2018-10-31T11:04:00Z">
              <w:r w:rsidR="00440024">
                <w:t>s</w:t>
              </w:r>
            </w:ins>
            <w:r>
              <w:t>.</w:t>
            </w:r>
          </w:p>
        </w:tc>
      </w:tr>
      <w:tr w:rsidR="00644CB6" w:rsidRPr="00265936" w14:paraId="54BE4202" w14:textId="77777777" w:rsidTr="000E189C">
        <w:trPr>
          <w:trHeight w:val="1241"/>
        </w:trPr>
        <w:tc>
          <w:tcPr>
            <w:tcW w:w="9180" w:type="dxa"/>
            <w:gridSpan w:val="3"/>
            <w:vAlign w:val="center"/>
          </w:tcPr>
          <w:p w14:paraId="5E72FDD0" w14:textId="3F37486D" w:rsidR="00644CB6" w:rsidRPr="00265936" w:rsidRDefault="00644CB6" w:rsidP="00BD245E">
            <w:pPr>
              <w:spacing w:before="120" w:after="120" w:line="280" w:lineRule="exact"/>
              <w:rPr>
                <w:b/>
                <w:sz w:val="22"/>
                <w:szCs w:val="22"/>
              </w:rPr>
            </w:pPr>
            <w:r>
              <w:rPr>
                <w:b/>
                <w:sz w:val="22"/>
              </w:rPr>
              <w:t>Objetivo de la sesión:</w:t>
            </w:r>
            <w:r w:rsidR="00152638">
              <w:rPr>
                <w:b/>
                <w:sz w:val="22"/>
              </w:rPr>
              <w:t xml:space="preserve"> </w:t>
            </w:r>
          </w:p>
          <w:p w14:paraId="7C7FFA9D" w14:textId="3C87135E" w:rsidR="00644CB6" w:rsidRPr="00265936" w:rsidRDefault="00644CB6" w:rsidP="00BD245E">
            <w:pPr>
              <w:spacing w:before="120" w:after="120" w:line="280" w:lineRule="exact"/>
              <w:rPr>
                <w:szCs w:val="18"/>
              </w:rPr>
            </w:pPr>
            <w:r>
              <w:t>El objetivo general de esta sesión es proporcionar a los delegados una comprensión integral de los mecanismos de cooperación internacional en materia de ciberdelincuencia y prueba</w:t>
            </w:r>
            <w:del w:id="1023" w:author="Pedro Verdelho" w:date="2018-10-31T11:04:00Z">
              <w:r w:rsidDel="00440024">
                <w:delText>s</w:delText>
              </w:r>
            </w:del>
            <w:r>
              <w:t xml:space="preserve"> electrónica</w:t>
            </w:r>
            <w:del w:id="1024" w:author="Pedro Verdelho" w:date="2018-10-31T11:04:00Z">
              <w:r w:rsidDel="00440024">
                <w:delText>s</w:delText>
              </w:r>
            </w:del>
            <w:r>
              <w:t>, con un enfoque en las disposiciones de</w:t>
            </w:r>
            <w:del w:id="1025" w:author="Pedro Verdelho" w:date="2018-10-31T11:04:00Z">
              <w:r w:rsidDel="00440024">
                <w:delText xml:space="preserve"> </w:delText>
              </w:r>
            </w:del>
            <w:r>
              <w:t>l</w:t>
            </w:r>
            <w:del w:id="1026" w:author="Pedro Verdelho" w:date="2018-10-31T11:04:00Z">
              <w:r w:rsidDel="00440024">
                <w:delText>a</w:delText>
              </w:r>
            </w:del>
            <w:r>
              <w:t xml:space="preserve"> Convenio de Budapest.</w:t>
            </w:r>
          </w:p>
        </w:tc>
      </w:tr>
      <w:tr w:rsidR="00644CB6" w:rsidRPr="00265936" w14:paraId="08D2C363" w14:textId="77777777" w:rsidTr="000E189C">
        <w:trPr>
          <w:trHeight w:val="2240"/>
        </w:trPr>
        <w:tc>
          <w:tcPr>
            <w:tcW w:w="9180" w:type="dxa"/>
            <w:gridSpan w:val="3"/>
            <w:vAlign w:val="center"/>
          </w:tcPr>
          <w:p w14:paraId="21F73300" w14:textId="77777777" w:rsidR="00644CB6" w:rsidRPr="00265936" w:rsidRDefault="00644CB6" w:rsidP="00BD245E">
            <w:pPr>
              <w:spacing w:before="120" w:after="120" w:line="280" w:lineRule="exact"/>
              <w:contextualSpacing/>
              <w:rPr>
                <w:b/>
                <w:sz w:val="22"/>
                <w:szCs w:val="22"/>
              </w:rPr>
            </w:pPr>
            <w:r>
              <w:rPr>
                <w:b/>
                <w:sz w:val="22"/>
              </w:rPr>
              <w:t>Objetivos:</w:t>
            </w:r>
          </w:p>
          <w:p w14:paraId="236C4C89" w14:textId="77777777" w:rsidR="00644CB6" w:rsidRPr="00265936" w:rsidRDefault="00644CB6" w:rsidP="00BD245E">
            <w:pPr>
              <w:tabs>
                <w:tab w:val="left" w:pos="426"/>
                <w:tab w:val="left" w:pos="851"/>
              </w:tabs>
              <w:spacing w:before="120" w:after="120" w:line="280" w:lineRule="exact"/>
              <w:contextualSpacing/>
              <w:rPr>
                <w:szCs w:val="18"/>
              </w:rPr>
            </w:pPr>
            <w:r>
              <w:t>Al final de la clase, los alumnos podrán:</w:t>
            </w:r>
          </w:p>
          <w:p w14:paraId="0CC0ECD4" w14:textId="63C700BD" w:rsidR="00644CB6" w:rsidRPr="00265936" w:rsidRDefault="00644CB6" w:rsidP="00BD245E">
            <w:pPr>
              <w:pStyle w:val="bul1"/>
              <w:spacing w:before="120" w:after="120" w:line="280" w:lineRule="exact"/>
              <w:ind w:left="697" w:hanging="360"/>
              <w:contextualSpacing/>
              <w:rPr>
                <w:szCs w:val="18"/>
              </w:rPr>
            </w:pPr>
            <w:r>
              <w:t>Recono</w:t>
            </w:r>
            <w:ins w:id="1027" w:author="Pedro Verdelho" w:date="2018-10-31T11:04:00Z">
              <w:r w:rsidR="00440024">
                <w:t>cer</w:t>
              </w:r>
            </w:ins>
            <w:del w:id="1028" w:author="Pedro Verdelho" w:date="2018-10-31T11:04:00Z">
              <w:r w:rsidDel="00440024">
                <w:delText>zca</w:delText>
              </w:r>
            </w:del>
            <w:r>
              <w:t xml:space="preserve"> la dimensión global de Internet y la dimensión internacional </w:t>
            </w:r>
            <w:r w:rsidR="00255F79">
              <w:t>de la ciberdelincuencia</w:t>
            </w:r>
          </w:p>
          <w:p w14:paraId="604A3850" w14:textId="330909D2" w:rsidR="00644CB6" w:rsidRPr="00265936" w:rsidRDefault="00644CB6" w:rsidP="00BD245E">
            <w:pPr>
              <w:pStyle w:val="bul1"/>
              <w:spacing w:before="120" w:after="120" w:line="280" w:lineRule="exact"/>
              <w:ind w:left="697" w:hanging="360"/>
              <w:contextualSpacing/>
              <w:rPr>
                <w:szCs w:val="18"/>
              </w:rPr>
            </w:pPr>
            <w:r>
              <w:t>Expli</w:t>
            </w:r>
            <w:ins w:id="1029" w:author="Pedro Verdelho" w:date="2018-10-31T11:04:00Z">
              <w:r w:rsidR="00440024">
                <w:t>car</w:t>
              </w:r>
            </w:ins>
            <w:del w:id="1030" w:author="Pedro Verdelho" w:date="2018-10-31T11:04:00Z">
              <w:r w:rsidDel="00440024">
                <w:delText>que</w:delText>
              </w:r>
            </w:del>
            <w:r>
              <w:t xml:space="preserve"> la importancia de la cooperación internacional y recono</w:t>
            </w:r>
            <w:ins w:id="1031" w:author="Pedro Verdelho" w:date="2018-10-31T11:04:00Z">
              <w:r w:rsidR="00440024">
                <w:t>cer</w:t>
              </w:r>
            </w:ins>
            <w:del w:id="1032" w:author="Pedro Verdelho" w:date="2018-10-31T11:04:00Z">
              <w:r w:rsidDel="00440024">
                <w:delText>zca</w:delText>
              </w:r>
            </w:del>
            <w:r>
              <w:t xml:space="preserve"> los instrumentos disponibles para la cooperación internacional en el ámbito de la ciberdelincuencia</w:t>
            </w:r>
          </w:p>
          <w:p w14:paraId="1A5F30DA" w14:textId="24734038" w:rsidR="00644CB6" w:rsidRPr="00265936" w:rsidRDefault="00644CB6" w:rsidP="00BD245E">
            <w:pPr>
              <w:pStyle w:val="bul1"/>
              <w:spacing w:before="120" w:after="120" w:line="280" w:lineRule="exact"/>
              <w:ind w:left="697" w:hanging="360"/>
              <w:contextualSpacing/>
              <w:rPr>
                <w:i/>
                <w:szCs w:val="18"/>
              </w:rPr>
            </w:pPr>
            <w:r>
              <w:t>Identifi</w:t>
            </w:r>
            <w:ins w:id="1033" w:author="Pedro Verdelho" w:date="2018-10-31T11:05:00Z">
              <w:r w:rsidR="00440024">
                <w:t>car</w:t>
              </w:r>
            </w:ins>
            <w:del w:id="1034" w:author="Pedro Verdelho" w:date="2018-10-31T11:05:00Z">
              <w:r w:rsidDel="00440024">
                <w:delText>que</w:delText>
              </w:r>
            </w:del>
            <w:r>
              <w:t xml:space="preserve"> la necesidad de canales rápidos y eficientes para la cooperación internacional y los instrumentos disponibles, las formas en que se utilizan, los plazos y la efectividad</w:t>
            </w:r>
          </w:p>
          <w:p w14:paraId="50E1E23A" w14:textId="33297F1B" w:rsidR="00644CB6" w:rsidRPr="00265936" w:rsidRDefault="00644CB6" w:rsidP="00BD245E">
            <w:pPr>
              <w:pStyle w:val="bul1"/>
              <w:spacing w:before="120" w:after="120" w:line="280" w:lineRule="exact"/>
              <w:ind w:left="697" w:hanging="360"/>
              <w:contextualSpacing/>
              <w:rPr>
                <w:szCs w:val="18"/>
              </w:rPr>
            </w:pPr>
            <w:r>
              <w:t>Describ</w:t>
            </w:r>
            <w:ins w:id="1035" w:author="Pedro Verdelho" w:date="2018-10-31T11:05:00Z">
              <w:r w:rsidR="00440024">
                <w:t>ir</w:t>
              </w:r>
            </w:ins>
            <w:del w:id="1036" w:author="Pedro Verdelho" w:date="2018-10-31T11:05:00Z">
              <w:r w:rsidDel="00440024">
                <w:delText>a</w:delText>
              </w:r>
            </w:del>
            <w:r>
              <w:t xml:space="preserve"> los esfuerzos de las organizaciones internacionales en relación con la implementación de nuevas modalidades de cooperación internacional</w:t>
            </w:r>
          </w:p>
          <w:p w14:paraId="04B0AC68" w14:textId="4EC7B6E9" w:rsidR="00644CB6" w:rsidRPr="00265936" w:rsidRDefault="00644CB6" w:rsidP="00BD245E">
            <w:pPr>
              <w:pStyle w:val="bul1"/>
              <w:spacing w:before="120" w:after="120" w:line="280" w:lineRule="exact"/>
              <w:ind w:left="697" w:hanging="360"/>
              <w:contextualSpacing/>
              <w:rPr>
                <w:szCs w:val="18"/>
              </w:rPr>
            </w:pPr>
            <w:r>
              <w:t>Discut</w:t>
            </w:r>
            <w:ins w:id="1037" w:author="Pedro Verdelho" w:date="2018-10-31T11:05:00Z">
              <w:r w:rsidR="00440024">
                <w:t>ir</w:t>
              </w:r>
            </w:ins>
            <w:del w:id="1038" w:author="Pedro Verdelho" w:date="2018-10-31T11:05:00Z">
              <w:r w:rsidDel="00440024">
                <w:delText>a</w:delText>
              </w:r>
            </w:del>
            <w:r>
              <w:t xml:space="preserve"> el Convenio de Budapest sobre ciberdelincuencia e identifi</w:t>
            </w:r>
            <w:ins w:id="1039" w:author="Pedro Verdelho" w:date="2018-10-31T11:05:00Z">
              <w:r w:rsidR="00440024">
                <w:t>car</w:t>
              </w:r>
            </w:ins>
            <w:del w:id="1040" w:author="Pedro Verdelho" w:date="2018-10-31T11:05:00Z">
              <w:r w:rsidDel="00440024">
                <w:delText>que</w:delText>
              </w:r>
            </w:del>
            <w:r>
              <w:t xml:space="preserve"> sus principios generales, las medidas provisionales y la red 24/7 de cooperación internacional urgente</w:t>
            </w:r>
          </w:p>
        </w:tc>
      </w:tr>
      <w:tr w:rsidR="00644CB6" w:rsidRPr="00265936" w14:paraId="0758D0D3" w14:textId="77777777" w:rsidTr="000E189C">
        <w:trPr>
          <w:trHeight w:val="755"/>
        </w:trPr>
        <w:tc>
          <w:tcPr>
            <w:tcW w:w="9180" w:type="dxa"/>
            <w:gridSpan w:val="3"/>
            <w:tcBorders>
              <w:bottom w:val="single" w:sz="4" w:space="0" w:color="auto"/>
            </w:tcBorders>
            <w:vAlign w:val="center"/>
          </w:tcPr>
          <w:p w14:paraId="189E69E2" w14:textId="5E37E4A6" w:rsidR="00644CB6" w:rsidRPr="00265936" w:rsidRDefault="00644CB6" w:rsidP="00BD245E">
            <w:pPr>
              <w:spacing w:before="120" w:after="120" w:line="280" w:lineRule="exact"/>
              <w:rPr>
                <w:b/>
                <w:sz w:val="22"/>
                <w:szCs w:val="22"/>
              </w:rPr>
            </w:pPr>
            <w:r>
              <w:rPr>
                <w:b/>
                <w:sz w:val="22"/>
              </w:rPr>
              <w:t xml:space="preserve">Orientación del </w:t>
            </w:r>
            <w:del w:id="1041" w:author="Pedro Verdelho" w:date="2018-10-31T13:23:00Z">
              <w:r w:rsidR="005203A2" w:rsidDel="006A3059">
                <w:rPr>
                  <w:b/>
                  <w:sz w:val="22"/>
                </w:rPr>
                <w:delText>formador</w:delText>
              </w:r>
            </w:del>
            <w:ins w:id="1042" w:author="Pedro Verdelho" w:date="2018-10-31T13:23:00Z">
              <w:r w:rsidR="006A3059">
                <w:rPr>
                  <w:b/>
                  <w:sz w:val="22"/>
                </w:rPr>
                <w:t>capacitador</w:t>
              </w:r>
            </w:ins>
          </w:p>
          <w:p w14:paraId="1050D06E" w14:textId="77777777" w:rsidR="00644CB6" w:rsidRPr="00265936" w:rsidRDefault="00644CB6" w:rsidP="00BD245E">
            <w:pPr>
              <w:spacing w:before="120" w:after="120" w:line="280" w:lineRule="exact"/>
              <w:rPr>
                <w:szCs w:val="18"/>
              </w:rPr>
            </w:pPr>
            <w:r>
              <w:t xml:space="preserve">Esta sesión se ha preparado para proporcionar a los delegados una comprensión integral de los mecanismos de cooperación internacional relacionados con el delito cibernético y la prueba electrónica. Esta sesión se ha dividido en cinco partes, además de una introducción y una </w:t>
            </w:r>
            <w:r>
              <w:lastRenderedPageBreak/>
              <w:t xml:space="preserve">conclusión. La primera parte cubre la dimensión internacional de la ciberdelincuencia. La segunda parte cubre las respuestas internacionales a la ciberdelincuencia y las diversas organizaciones, agencias y tratados que permiten o facilitan la cooperación internacional. La tercera parte proporciona una breve introducción a los aspectos de cooperación internacional del Convenio de Budapest. La cuarta parte ofrece explicaciones detalladas de provisión por provisión de cada uno de los artículos del Capítulo III del Convenio de Budapest relativo a la cooperación internacional. La quinta parte de la sesión brinda a los delegados una comprensión de varios asuntos prácticos que pueden surgir al participar en la cooperación internacional. </w:t>
            </w:r>
          </w:p>
        </w:tc>
      </w:tr>
      <w:tr w:rsidR="00644CB6" w:rsidRPr="00265936" w14:paraId="14388273" w14:textId="77777777" w:rsidTr="000E189C">
        <w:trPr>
          <w:trHeight w:val="701"/>
        </w:trPr>
        <w:tc>
          <w:tcPr>
            <w:tcW w:w="9180" w:type="dxa"/>
            <w:gridSpan w:val="3"/>
            <w:tcBorders>
              <w:bottom w:val="single" w:sz="4" w:space="0" w:color="auto"/>
            </w:tcBorders>
            <w:shd w:val="clear" w:color="auto" w:fill="DBE5F1" w:themeFill="accent1" w:themeFillTint="33"/>
            <w:vAlign w:val="center"/>
          </w:tcPr>
          <w:p w14:paraId="754FDF5A" w14:textId="77777777" w:rsidR="00644CB6" w:rsidRPr="00265936" w:rsidRDefault="00644CB6" w:rsidP="00BD245E">
            <w:pPr>
              <w:rPr>
                <w:b/>
                <w:sz w:val="28"/>
                <w:szCs w:val="28"/>
              </w:rPr>
            </w:pPr>
            <w:r>
              <w:rPr>
                <w:b/>
                <w:sz w:val="28"/>
              </w:rPr>
              <w:lastRenderedPageBreak/>
              <w:t>Contenido de la lección</w:t>
            </w:r>
          </w:p>
        </w:tc>
      </w:tr>
      <w:tr w:rsidR="00644CB6" w:rsidRPr="00265936" w14:paraId="702E7BE0" w14:textId="77777777" w:rsidTr="000E189C">
        <w:trPr>
          <w:trHeight w:val="629"/>
        </w:trPr>
        <w:tc>
          <w:tcPr>
            <w:tcW w:w="1613" w:type="dxa"/>
            <w:shd w:val="clear" w:color="auto" w:fill="DBE5F1" w:themeFill="accent1" w:themeFillTint="33"/>
            <w:vAlign w:val="center"/>
          </w:tcPr>
          <w:p w14:paraId="56F127E7" w14:textId="77777777" w:rsidR="00644CB6" w:rsidRPr="00265936" w:rsidRDefault="00644CB6" w:rsidP="000E189C">
            <w:pPr>
              <w:ind w:left="-142"/>
              <w:jc w:val="center"/>
              <w:rPr>
                <w:b/>
                <w:sz w:val="22"/>
                <w:szCs w:val="22"/>
              </w:rPr>
            </w:pPr>
            <w:r>
              <w:rPr>
                <w:b/>
                <w:sz w:val="22"/>
              </w:rPr>
              <w:t>Números de diapositiva</w:t>
            </w:r>
          </w:p>
        </w:tc>
        <w:tc>
          <w:tcPr>
            <w:tcW w:w="7567" w:type="dxa"/>
            <w:gridSpan w:val="2"/>
            <w:shd w:val="clear" w:color="auto" w:fill="DBE5F1" w:themeFill="accent1" w:themeFillTint="33"/>
            <w:vAlign w:val="center"/>
          </w:tcPr>
          <w:p w14:paraId="7C94B69C" w14:textId="77777777" w:rsidR="00644CB6" w:rsidRPr="00265936" w:rsidRDefault="00644CB6" w:rsidP="00BD245E">
            <w:pPr>
              <w:rPr>
                <w:b/>
                <w:sz w:val="22"/>
                <w:szCs w:val="22"/>
              </w:rPr>
            </w:pPr>
            <w:r>
              <w:rPr>
                <w:b/>
                <w:sz w:val="22"/>
              </w:rPr>
              <w:t>Contenido</w:t>
            </w:r>
          </w:p>
        </w:tc>
      </w:tr>
      <w:tr w:rsidR="00644CB6" w:rsidRPr="00265936" w14:paraId="573177A0" w14:textId="77777777" w:rsidTr="000E189C">
        <w:trPr>
          <w:trHeight w:val="530"/>
        </w:trPr>
        <w:tc>
          <w:tcPr>
            <w:tcW w:w="1613" w:type="dxa"/>
            <w:vAlign w:val="center"/>
          </w:tcPr>
          <w:p w14:paraId="42532E4C" w14:textId="77777777" w:rsidR="00644CB6" w:rsidRPr="00265936" w:rsidRDefault="00644CB6" w:rsidP="00BD245E">
            <w:pPr>
              <w:spacing w:before="120" w:after="120" w:line="280" w:lineRule="exact"/>
              <w:jc w:val="center"/>
              <w:rPr>
                <w:szCs w:val="18"/>
              </w:rPr>
            </w:pPr>
            <w:r>
              <w:t>1 a 3</w:t>
            </w:r>
          </w:p>
        </w:tc>
        <w:tc>
          <w:tcPr>
            <w:tcW w:w="7567" w:type="dxa"/>
            <w:gridSpan w:val="2"/>
            <w:vAlign w:val="center"/>
          </w:tcPr>
          <w:p w14:paraId="0C23DF12" w14:textId="77777777" w:rsidR="00644CB6" w:rsidRPr="00265936" w:rsidRDefault="00644CB6" w:rsidP="00BD245E">
            <w:pPr>
              <w:tabs>
                <w:tab w:val="left" w:pos="426"/>
                <w:tab w:val="left" w:pos="851"/>
              </w:tabs>
              <w:spacing w:before="120" w:after="120" w:line="280" w:lineRule="exact"/>
              <w:rPr>
                <w:szCs w:val="18"/>
              </w:rPr>
            </w:pPr>
            <w:r>
              <w:t>Las primeras diapositivas establecen la estructura y los objetivos de esta sesión. Los delegados tendrán la oportunidad de hacer cualquier pregunta preliminar que puedan tener con respecto a la estructura y los objetivos de la sesión.</w:t>
            </w:r>
          </w:p>
        </w:tc>
      </w:tr>
      <w:tr w:rsidR="00644CB6" w:rsidRPr="00265936" w14:paraId="659C8037" w14:textId="77777777" w:rsidTr="000E189C">
        <w:trPr>
          <w:trHeight w:val="1765"/>
        </w:trPr>
        <w:tc>
          <w:tcPr>
            <w:tcW w:w="1613" w:type="dxa"/>
            <w:vAlign w:val="center"/>
          </w:tcPr>
          <w:p w14:paraId="1FC716E9" w14:textId="77777777" w:rsidR="00644CB6" w:rsidRPr="00265936" w:rsidRDefault="00644CB6" w:rsidP="00BD245E">
            <w:pPr>
              <w:jc w:val="center"/>
              <w:rPr>
                <w:szCs w:val="18"/>
              </w:rPr>
            </w:pPr>
            <w:r>
              <w:t>4 a 8</w:t>
            </w:r>
          </w:p>
        </w:tc>
        <w:tc>
          <w:tcPr>
            <w:tcW w:w="7567" w:type="dxa"/>
            <w:gridSpan w:val="2"/>
            <w:vAlign w:val="center"/>
          </w:tcPr>
          <w:p w14:paraId="33C69DB2" w14:textId="214B9B55" w:rsidR="00644CB6" w:rsidRPr="00265936" w:rsidRDefault="00644CB6" w:rsidP="00BD245E">
            <w:pPr>
              <w:pStyle w:val="Subtitle"/>
              <w:spacing w:beforeLines="20" w:before="48" w:afterLines="120" w:after="288" w:line="280" w:lineRule="exact"/>
              <w:rPr>
                <w:rFonts w:ascii="Verdana" w:hAnsi="Verdana"/>
                <w:szCs w:val="18"/>
              </w:rPr>
            </w:pPr>
            <w:r>
              <w:rPr>
                <w:rFonts w:ascii="Verdana" w:hAnsi="Verdana"/>
              </w:rPr>
              <w:t xml:space="preserve">Estas diapositivas pretenden proporcionar a los delegados un entendimiento sobre la dimensión global de Internet y la necesidad de una cooperación internacional efectiva en materia de ciberdelincuencia y pruebas electrónicas. El </w:t>
            </w:r>
            <w:del w:id="1043" w:author="Pedro Verdelho" w:date="2018-10-31T13:23:00Z">
              <w:r w:rsidDel="006A3059">
                <w:rPr>
                  <w:rFonts w:ascii="Verdana" w:hAnsi="Verdana"/>
                </w:rPr>
                <w:delText>formador</w:delText>
              </w:r>
            </w:del>
            <w:ins w:id="1044" w:author="Pedro Verdelho" w:date="2018-10-31T13:23:00Z">
              <w:r w:rsidR="006A3059">
                <w:rPr>
                  <w:rFonts w:ascii="Verdana" w:hAnsi="Verdana"/>
                </w:rPr>
                <w:t>capacitador</w:t>
              </w:r>
            </w:ins>
            <w:r>
              <w:rPr>
                <w:rFonts w:ascii="Verdana" w:hAnsi="Verdana"/>
              </w:rPr>
              <w:t xml:space="preserve"> debe enfatizar las preguntas difíciles relacionadas con los aspectos internacionales de la ciberdelincuencia como consideraciones clave para las secciones posteriores de este módulo.</w:t>
            </w:r>
          </w:p>
        </w:tc>
      </w:tr>
      <w:tr w:rsidR="00644CB6" w:rsidRPr="00265936" w14:paraId="54DBE7C1" w14:textId="77777777" w:rsidTr="000E189C">
        <w:trPr>
          <w:trHeight w:val="2015"/>
        </w:trPr>
        <w:tc>
          <w:tcPr>
            <w:tcW w:w="1613" w:type="dxa"/>
            <w:vAlign w:val="center"/>
          </w:tcPr>
          <w:p w14:paraId="3FEFB3EB" w14:textId="77777777" w:rsidR="00644CB6" w:rsidRPr="00265936" w:rsidRDefault="00644CB6" w:rsidP="00BD245E">
            <w:pPr>
              <w:jc w:val="center"/>
              <w:rPr>
                <w:szCs w:val="18"/>
              </w:rPr>
            </w:pPr>
            <w:r>
              <w:t>9 a 28</w:t>
            </w:r>
          </w:p>
        </w:tc>
        <w:tc>
          <w:tcPr>
            <w:tcW w:w="7567" w:type="dxa"/>
            <w:gridSpan w:val="2"/>
            <w:vAlign w:val="center"/>
          </w:tcPr>
          <w:p w14:paraId="69D61476" w14:textId="6C92DC59" w:rsidR="00644CB6" w:rsidRPr="00265936" w:rsidRDefault="00644CB6" w:rsidP="00BD245E">
            <w:pPr>
              <w:spacing w:before="120" w:after="120" w:line="280" w:lineRule="exact"/>
              <w:rPr>
                <w:szCs w:val="18"/>
              </w:rPr>
            </w:pPr>
            <w:r>
              <w:t xml:space="preserve">Estas diapositivas presentan a los delegados algunos mecanismos efectivos de cooperación internacional, que incluyen varias organizaciones, agencias y tratados que permiten y facilitan la cooperación internacional entre los estados. El </w:t>
            </w:r>
            <w:del w:id="1045" w:author="Pedro Verdelho" w:date="2018-10-31T13:23:00Z">
              <w:r w:rsidDel="006A3059">
                <w:delText>formador</w:delText>
              </w:r>
            </w:del>
            <w:ins w:id="1046" w:author="Pedro Verdelho" w:date="2018-10-31T13:23:00Z">
              <w:r w:rsidR="006A3059">
                <w:t>capacitador</w:t>
              </w:r>
            </w:ins>
            <w:r>
              <w:t xml:space="preserve"> debe explicar estas diferentes respuestas internacionales a la ciberdelincuencia. Las diapositivas cubren Interpol, puntos de contacto UE 24x7, Europol, Eurojust, puntos de contacto G8, OSCE, etc., cada una de las cuales debe ser presentada a los delegados.</w:t>
            </w:r>
          </w:p>
        </w:tc>
      </w:tr>
      <w:tr w:rsidR="00644CB6" w:rsidRPr="00265936" w14:paraId="53CA1463" w14:textId="77777777" w:rsidTr="000E189C">
        <w:trPr>
          <w:trHeight w:val="3158"/>
        </w:trPr>
        <w:tc>
          <w:tcPr>
            <w:tcW w:w="1613" w:type="dxa"/>
            <w:vAlign w:val="center"/>
          </w:tcPr>
          <w:p w14:paraId="1356BEBE" w14:textId="3DBDA9D6" w:rsidR="00644CB6" w:rsidRPr="00265936" w:rsidRDefault="00644CB6" w:rsidP="00BD245E">
            <w:pPr>
              <w:jc w:val="center"/>
              <w:rPr>
                <w:szCs w:val="18"/>
              </w:rPr>
            </w:pPr>
            <w:r>
              <w:t>29 a 9</w:t>
            </w:r>
            <w:ins w:id="1047" w:author="Pedro Verdelho" w:date="2019-01-22T01:19:00Z">
              <w:r w:rsidR="0045763C">
                <w:t>6</w:t>
              </w:r>
            </w:ins>
            <w:del w:id="1048" w:author="Pedro Verdelho" w:date="2019-01-22T01:19:00Z">
              <w:r w:rsidDel="0045763C">
                <w:delText>5</w:delText>
              </w:r>
            </w:del>
          </w:p>
        </w:tc>
        <w:tc>
          <w:tcPr>
            <w:tcW w:w="7567" w:type="dxa"/>
            <w:gridSpan w:val="2"/>
            <w:vAlign w:val="center"/>
          </w:tcPr>
          <w:p w14:paraId="01E03A85" w14:textId="591C45AE" w:rsidR="00644CB6" w:rsidRPr="00265936" w:rsidRDefault="00644CB6" w:rsidP="00BD245E">
            <w:pPr>
              <w:pStyle w:val="Subtitle"/>
              <w:spacing w:beforeLines="20" w:before="48" w:afterLines="120" w:after="288" w:line="280" w:lineRule="exact"/>
              <w:rPr>
                <w:rFonts w:ascii="Verdana" w:eastAsia="Times New Roman" w:hAnsi="Verdana"/>
                <w:color w:val="auto"/>
                <w:szCs w:val="18"/>
              </w:rPr>
            </w:pPr>
            <w:r>
              <w:rPr>
                <w:rFonts w:ascii="Verdana" w:hAnsi="Verdana"/>
                <w:color w:val="auto"/>
              </w:rPr>
              <w:t xml:space="preserve">Estas diapositivas cubren las disposiciones de cooperación internacional del Capítulo III del Convenio de Budapest. El </w:t>
            </w:r>
            <w:del w:id="1049" w:author="Pedro Verdelho" w:date="2018-10-31T13:23:00Z">
              <w:r w:rsidDel="006A3059">
                <w:rPr>
                  <w:rFonts w:ascii="Verdana" w:hAnsi="Verdana"/>
                  <w:color w:val="auto"/>
                </w:rPr>
                <w:delText>formador</w:delText>
              </w:r>
            </w:del>
            <w:ins w:id="1050" w:author="Pedro Verdelho" w:date="2018-10-31T13:23:00Z">
              <w:r w:rsidR="006A3059">
                <w:rPr>
                  <w:rFonts w:ascii="Verdana" w:hAnsi="Verdana"/>
                  <w:color w:val="auto"/>
                </w:rPr>
                <w:t>capacitador</w:t>
              </w:r>
            </w:ins>
            <w:r>
              <w:rPr>
                <w:rFonts w:ascii="Verdana" w:hAnsi="Verdana"/>
                <w:color w:val="auto"/>
              </w:rPr>
              <w:t xml:space="preserve"> debe cubrir el texto y las explicaciones detalladas de las siguientes disposiciones de cooperación internacional en el Convenio de Budapest:</w:t>
            </w:r>
          </w:p>
          <w:p w14:paraId="1231BC56" w14:textId="77777777" w:rsidR="00644CB6" w:rsidRPr="00265936" w:rsidRDefault="00644CB6" w:rsidP="00BD245E">
            <w:pPr>
              <w:spacing w:beforeLines="20" w:before="48" w:after="20" w:line="280" w:lineRule="exact"/>
              <w:rPr>
                <w:szCs w:val="18"/>
              </w:rPr>
            </w:pPr>
            <w:r>
              <w:t>a. Información espontánea (Artículo 26)</w:t>
            </w:r>
          </w:p>
          <w:p w14:paraId="1912F5AE" w14:textId="79D0EDCF" w:rsidR="00644CB6" w:rsidRPr="00265936" w:rsidRDefault="00644CB6" w:rsidP="00BD245E">
            <w:pPr>
              <w:spacing w:beforeLines="20" w:before="48" w:after="20" w:line="280" w:lineRule="exact"/>
              <w:rPr>
                <w:szCs w:val="18"/>
              </w:rPr>
            </w:pPr>
            <w:r>
              <w:t xml:space="preserve">b. </w:t>
            </w:r>
            <w:del w:id="1051" w:author="Pedro Verdelho" w:date="2018-10-31T11:13:00Z">
              <w:r w:rsidDel="00770597">
                <w:delText xml:space="preserve">Conservación </w:delText>
              </w:r>
            </w:del>
            <w:ins w:id="1052" w:author="Pedro Verdelho" w:date="2018-10-31T11:13:00Z">
              <w:r w:rsidR="00770597">
                <w:t xml:space="preserve">Preservación </w:t>
              </w:r>
            </w:ins>
            <w:r>
              <w:t>rápida de datos informáticos almacenados (Artículo 29)</w:t>
            </w:r>
          </w:p>
          <w:p w14:paraId="0767D4CE" w14:textId="77777777" w:rsidR="00644CB6" w:rsidRPr="00265936" w:rsidRDefault="00644CB6" w:rsidP="00BD245E">
            <w:pPr>
              <w:spacing w:beforeLines="20" w:before="48" w:after="20" w:line="280" w:lineRule="exact"/>
              <w:rPr>
                <w:szCs w:val="18"/>
              </w:rPr>
            </w:pPr>
            <w:r>
              <w:t>c. Revelación rápida de datos conservados (Artículo 30)</w:t>
            </w:r>
          </w:p>
          <w:p w14:paraId="355B85FA" w14:textId="77777777" w:rsidR="00644CB6" w:rsidRPr="00265936" w:rsidRDefault="00644CB6" w:rsidP="00BD245E">
            <w:pPr>
              <w:spacing w:beforeLines="20" w:before="48" w:after="20" w:line="280" w:lineRule="exact"/>
              <w:rPr>
                <w:szCs w:val="18"/>
              </w:rPr>
            </w:pPr>
            <w:r>
              <w:t>d. Asistencia mutua en relación con el acceso a datos almacenados (Artículo 31)</w:t>
            </w:r>
          </w:p>
          <w:p w14:paraId="132FA8EE" w14:textId="77777777" w:rsidR="00644CB6" w:rsidRPr="00265936" w:rsidRDefault="00644CB6" w:rsidP="00BD245E">
            <w:pPr>
              <w:spacing w:beforeLines="20" w:before="48" w:after="20" w:line="280" w:lineRule="exact"/>
              <w:rPr>
                <w:szCs w:val="18"/>
              </w:rPr>
            </w:pPr>
            <w:r>
              <w:t>e. Acceso transfronterizo a datos almacenados, con consentimiento o cuando sean accesibles al público (Artículo 32)</w:t>
            </w:r>
          </w:p>
          <w:p w14:paraId="26707586" w14:textId="77777777" w:rsidR="00644CB6" w:rsidRPr="00265936" w:rsidRDefault="00644CB6" w:rsidP="00BD245E">
            <w:pPr>
              <w:spacing w:beforeLines="20" w:before="48" w:after="20" w:line="280" w:lineRule="exact"/>
              <w:rPr>
                <w:szCs w:val="18"/>
              </w:rPr>
            </w:pPr>
            <w:r>
              <w:t>f. Asistencia mutua para la obtención en tiempo real de datos relativos al tráfico (Artículo 33)</w:t>
            </w:r>
          </w:p>
          <w:p w14:paraId="43595EF6" w14:textId="77777777" w:rsidR="00644CB6" w:rsidRPr="00265936" w:rsidRDefault="00644CB6" w:rsidP="00BD245E">
            <w:pPr>
              <w:spacing w:beforeLines="20" w:before="48" w:after="20" w:line="280" w:lineRule="exact"/>
              <w:rPr>
                <w:szCs w:val="18"/>
              </w:rPr>
            </w:pPr>
            <w:r>
              <w:t>g. Asistencia mutua en relación con la interceptación de datos relativos al contenido (Artículo 34)</w:t>
            </w:r>
          </w:p>
          <w:p w14:paraId="569CCF91" w14:textId="77777777" w:rsidR="00644CB6" w:rsidRPr="00265936" w:rsidRDefault="00644CB6" w:rsidP="00BD245E">
            <w:pPr>
              <w:spacing w:beforeLines="20" w:before="48" w:after="20" w:line="280" w:lineRule="exact"/>
              <w:rPr>
                <w:szCs w:val="18"/>
              </w:rPr>
            </w:pPr>
            <w:r>
              <w:lastRenderedPageBreak/>
              <w:t>h. Red 24/7 (Artículo 35)</w:t>
            </w:r>
          </w:p>
          <w:p w14:paraId="58D3E376" w14:textId="2CAA0E16" w:rsidR="00644CB6" w:rsidRPr="00265936" w:rsidRDefault="00644CB6" w:rsidP="00BD245E">
            <w:pPr>
              <w:spacing w:before="120" w:after="120" w:line="280" w:lineRule="exact"/>
              <w:rPr>
                <w:szCs w:val="18"/>
              </w:rPr>
            </w:pPr>
            <w:r>
              <w:t xml:space="preserve">Los delegados deben analizar los elementos importantes de estos artículos de cooperación internacional del Convenio de Budapest. Los elementos importantes de cada artículo se marcan individualmente en texto rojo, y cada elemento resaltado individual es seguido por diapositivas con explicaciones del elemento anterior. El </w:t>
            </w:r>
            <w:del w:id="1053" w:author="Pedro Verdelho" w:date="2018-10-31T13:23:00Z">
              <w:r w:rsidDel="006A3059">
                <w:delText>formador</w:delText>
              </w:r>
            </w:del>
            <w:ins w:id="1054" w:author="Pedro Verdelho" w:date="2018-10-31T13:23:00Z">
              <w:r w:rsidR="006A3059">
                <w:t>capacitador</w:t>
              </w:r>
            </w:ins>
            <w:r>
              <w:t xml:space="preserve"> puede optar por no utilizar estas diapositivas no esenciales detalladas; pero es importante que cada disposición de cooperación internacional se explique con suficiente detalle.</w:t>
            </w:r>
          </w:p>
        </w:tc>
      </w:tr>
      <w:tr w:rsidR="00644CB6" w:rsidRPr="00265936" w14:paraId="155A1A1A" w14:textId="77777777" w:rsidTr="000E189C">
        <w:trPr>
          <w:trHeight w:val="1340"/>
        </w:trPr>
        <w:tc>
          <w:tcPr>
            <w:tcW w:w="1613" w:type="dxa"/>
            <w:vAlign w:val="center"/>
          </w:tcPr>
          <w:p w14:paraId="0A7CF0BC" w14:textId="1B128921" w:rsidR="00644CB6" w:rsidRPr="00265936" w:rsidRDefault="00644CB6" w:rsidP="00BD245E">
            <w:pPr>
              <w:jc w:val="center"/>
              <w:rPr>
                <w:szCs w:val="18"/>
              </w:rPr>
            </w:pPr>
            <w:r>
              <w:lastRenderedPageBreak/>
              <w:t>9</w:t>
            </w:r>
            <w:ins w:id="1055" w:author="Pedro Verdelho" w:date="2019-01-22T01:19:00Z">
              <w:r w:rsidR="0045763C">
                <w:t>7</w:t>
              </w:r>
            </w:ins>
            <w:del w:id="1056" w:author="Pedro Verdelho" w:date="2019-01-22T01:19:00Z">
              <w:r w:rsidDel="0045763C">
                <w:delText>6</w:delText>
              </w:r>
            </w:del>
            <w:r>
              <w:t xml:space="preserve"> a 11</w:t>
            </w:r>
            <w:ins w:id="1057" w:author="Pedro Verdelho" w:date="2019-01-22T01:19:00Z">
              <w:r w:rsidR="0045763C">
                <w:t>4</w:t>
              </w:r>
            </w:ins>
            <w:del w:id="1058" w:author="Pedro Verdelho" w:date="2019-01-22T01:19:00Z">
              <w:r w:rsidDel="0045763C">
                <w:delText>2</w:delText>
              </w:r>
            </w:del>
          </w:p>
        </w:tc>
        <w:tc>
          <w:tcPr>
            <w:tcW w:w="7567" w:type="dxa"/>
            <w:gridSpan w:val="2"/>
            <w:vAlign w:val="center"/>
          </w:tcPr>
          <w:p w14:paraId="762C1CCF" w14:textId="12EB2EB9" w:rsidR="00644CB6" w:rsidRPr="00265936" w:rsidRDefault="00644CB6" w:rsidP="00BD245E">
            <w:pPr>
              <w:spacing w:before="120" w:after="120" w:line="280" w:lineRule="exact"/>
              <w:rPr>
                <w:szCs w:val="18"/>
              </w:rPr>
            </w:pPr>
            <w:r>
              <w:t xml:space="preserve">Estas diapositivas enumeran los problemas prácticos que pueden experimentarse durante cualquier esfuerzo para cooperar internacionalmente. El </w:t>
            </w:r>
            <w:del w:id="1059" w:author="Pedro Verdelho" w:date="2018-10-31T13:23:00Z">
              <w:r w:rsidDel="006A3059">
                <w:delText>formador</w:delText>
              </w:r>
            </w:del>
            <w:ins w:id="1060" w:author="Pedro Verdelho" w:date="2018-10-31T13:23:00Z">
              <w:r w:rsidR="006A3059">
                <w:t>capacitador</w:t>
              </w:r>
            </w:ins>
            <w:r>
              <w:t xml:space="preserve"> debe usar estas diapositivas para demostrar a los delegados los diversos factores que deben tener en cuenta al ejercer sus facultades para permitir la cooperación internacional. </w:t>
            </w:r>
          </w:p>
        </w:tc>
      </w:tr>
      <w:tr w:rsidR="00644CB6" w:rsidRPr="00265936" w14:paraId="41B83B8D" w14:textId="77777777" w:rsidTr="000E189C">
        <w:trPr>
          <w:trHeight w:val="1340"/>
        </w:trPr>
        <w:tc>
          <w:tcPr>
            <w:tcW w:w="1613" w:type="dxa"/>
            <w:vAlign w:val="center"/>
          </w:tcPr>
          <w:p w14:paraId="3CA81650" w14:textId="60B56EA7" w:rsidR="00644CB6" w:rsidRPr="00265936" w:rsidRDefault="00644CB6" w:rsidP="00BD245E">
            <w:pPr>
              <w:jc w:val="center"/>
              <w:rPr>
                <w:szCs w:val="18"/>
              </w:rPr>
            </w:pPr>
            <w:r>
              <w:t>11</w:t>
            </w:r>
            <w:ins w:id="1061" w:author="Pedro Verdelho" w:date="2019-01-22T01:19:00Z">
              <w:r w:rsidR="0045763C">
                <w:t>5</w:t>
              </w:r>
            </w:ins>
            <w:del w:id="1062" w:author="Pedro Verdelho" w:date="2019-01-22T01:19:00Z">
              <w:r w:rsidDel="0045763C">
                <w:delText>2</w:delText>
              </w:r>
            </w:del>
            <w:r>
              <w:t xml:space="preserve"> a 11</w:t>
            </w:r>
            <w:ins w:id="1063" w:author="Pedro Verdelho" w:date="2019-01-22T01:20:00Z">
              <w:r w:rsidR="0045763C">
                <w:t>7</w:t>
              </w:r>
            </w:ins>
            <w:del w:id="1064" w:author="Pedro Verdelho" w:date="2019-01-22T01:20:00Z">
              <w:r w:rsidDel="0045763C">
                <w:delText>5</w:delText>
              </w:r>
            </w:del>
          </w:p>
        </w:tc>
        <w:tc>
          <w:tcPr>
            <w:tcW w:w="7567" w:type="dxa"/>
            <w:gridSpan w:val="2"/>
            <w:vAlign w:val="center"/>
          </w:tcPr>
          <w:p w14:paraId="176CBDC0" w14:textId="636C22AE" w:rsidR="00644CB6" w:rsidRPr="00265936" w:rsidRDefault="00644CB6" w:rsidP="00BD245E">
            <w:pPr>
              <w:spacing w:before="120" w:after="120" w:line="280" w:lineRule="exact"/>
              <w:rPr>
                <w:i/>
                <w:szCs w:val="18"/>
              </w:rPr>
            </w:pPr>
            <w:r>
              <w:t xml:space="preserve">El </w:t>
            </w:r>
            <w:del w:id="1065" w:author="Pedro Verdelho" w:date="2018-10-31T13:23:00Z">
              <w:r w:rsidDel="006A3059">
                <w:delText>formador</w:delText>
              </w:r>
            </w:del>
            <w:ins w:id="1066" w:author="Pedro Verdelho" w:date="2018-10-31T13:23:00Z">
              <w:r w:rsidR="006A3059">
                <w:t>capacitador</w:t>
              </w:r>
            </w:ins>
            <w:r>
              <w:t xml:space="preserve"> debe recapitular los objetivos de la sesión con los delegados y darles la oportunidad de formular cualquier pregunta relacionada con los materiales cubiertos en este módulo.</w:t>
            </w:r>
          </w:p>
        </w:tc>
      </w:tr>
      <w:tr w:rsidR="00644CB6" w:rsidRPr="00265936" w14:paraId="42131B45" w14:textId="77777777" w:rsidTr="000E189C">
        <w:trPr>
          <w:trHeight w:val="1412"/>
        </w:trPr>
        <w:tc>
          <w:tcPr>
            <w:tcW w:w="9180" w:type="dxa"/>
            <w:gridSpan w:val="3"/>
            <w:vAlign w:val="center"/>
          </w:tcPr>
          <w:p w14:paraId="53D17107" w14:textId="77777777" w:rsidR="00644CB6" w:rsidRPr="00265936" w:rsidRDefault="00644CB6" w:rsidP="00BD245E">
            <w:pPr>
              <w:spacing w:before="120" w:after="120" w:line="280" w:lineRule="exact"/>
              <w:rPr>
                <w:b/>
                <w:sz w:val="22"/>
                <w:szCs w:val="22"/>
              </w:rPr>
            </w:pPr>
            <w:r>
              <w:rPr>
                <w:b/>
                <w:sz w:val="22"/>
              </w:rPr>
              <w:t>Ejercicios prácticos</w:t>
            </w:r>
          </w:p>
          <w:p w14:paraId="24EA0D76" w14:textId="77777777" w:rsidR="00644CB6" w:rsidRPr="00265936" w:rsidRDefault="00644CB6" w:rsidP="00BD245E">
            <w:pPr>
              <w:spacing w:before="120" w:after="120" w:line="280" w:lineRule="exact"/>
              <w:rPr>
                <w:szCs w:val="18"/>
              </w:rPr>
            </w:pPr>
            <w:r>
              <w:t>No se prevén ejercicios prácticos en esta lección.</w:t>
            </w:r>
          </w:p>
        </w:tc>
      </w:tr>
      <w:tr w:rsidR="00644CB6" w:rsidRPr="00265936" w14:paraId="3425341E" w14:textId="77777777" w:rsidTr="000E189C">
        <w:tc>
          <w:tcPr>
            <w:tcW w:w="9180" w:type="dxa"/>
            <w:gridSpan w:val="3"/>
            <w:vAlign w:val="center"/>
          </w:tcPr>
          <w:p w14:paraId="7209F0C4" w14:textId="143D3DC9" w:rsidR="00644CB6" w:rsidRPr="00265936" w:rsidRDefault="00644CB6" w:rsidP="00BD245E">
            <w:pPr>
              <w:spacing w:before="120" w:after="120" w:line="280" w:lineRule="exact"/>
              <w:rPr>
                <w:b/>
                <w:sz w:val="22"/>
                <w:szCs w:val="22"/>
              </w:rPr>
            </w:pPr>
            <w:del w:id="1067" w:author="Pedro Verdelho" w:date="2018-10-31T11:17:00Z">
              <w:r w:rsidDel="00895AAA">
                <w:rPr>
                  <w:b/>
                  <w:sz w:val="22"/>
                </w:rPr>
                <w:delText>Evaluación</w:delText>
              </w:r>
            </w:del>
            <w:del w:id="1068" w:author="Pedro Verdelho" w:date="2018-10-31T13:50:00Z">
              <w:r w:rsidDel="00E164FF">
                <w:rPr>
                  <w:b/>
                  <w:sz w:val="22"/>
                </w:rPr>
                <w:delText>/v</w:delText>
              </w:r>
            </w:del>
            <w:ins w:id="1069" w:author="Pedro Verdelho" w:date="2018-10-31T13:50:00Z">
              <w:r w:rsidR="00E164FF">
                <w:rPr>
                  <w:b/>
                  <w:sz w:val="22"/>
                </w:rPr>
                <w:t>V</w:t>
              </w:r>
            </w:ins>
            <w:r>
              <w:rPr>
                <w:b/>
                <w:sz w:val="22"/>
              </w:rPr>
              <w:t>erificación de conocimientos</w:t>
            </w:r>
          </w:p>
          <w:p w14:paraId="02669315" w14:textId="467B653F" w:rsidR="00644CB6" w:rsidRPr="00265936" w:rsidRDefault="00644CB6" w:rsidP="00BD245E">
            <w:pPr>
              <w:spacing w:before="120" w:after="120" w:line="280" w:lineRule="exact"/>
              <w:rPr>
                <w:szCs w:val="18"/>
              </w:rPr>
            </w:pPr>
            <w:r>
              <w:t xml:space="preserve">No se ha preparado ninguna </w:t>
            </w:r>
            <w:del w:id="1070" w:author="Pedro Verdelho" w:date="2018-10-31T11:17:00Z">
              <w:r w:rsidDel="00895AAA">
                <w:delText xml:space="preserve">evaluación </w:delText>
              </w:r>
            </w:del>
            <w:ins w:id="1071" w:author="Pedro Verdelho" w:date="2018-10-31T11:17:00Z">
              <w:r w:rsidR="00895AAA">
                <w:t xml:space="preserve">valoración </w:t>
              </w:r>
            </w:ins>
            <w:r>
              <w:t xml:space="preserve">formal para esta sesión. Se alienta al </w:t>
            </w:r>
            <w:del w:id="1072" w:author="Pedro Verdelho" w:date="2018-10-31T13:23:00Z">
              <w:r w:rsidDel="006A3059">
                <w:delText>formador</w:delText>
              </w:r>
            </w:del>
            <w:ins w:id="1073" w:author="Pedro Verdelho" w:date="2018-10-31T13:23:00Z">
              <w:r w:rsidR="006A3059">
                <w:t>capacitador</w:t>
              </w:r>
            </w:ins>
            <w:r>
              <w:t xml:space="preserve"> a verificar el conocimiento y la comprensión haciendo preguntas relevantes a lo largo de la sesión.</w:t>
            </w:r>
          </w:p>
        </w:tc>
      </w:tr>
    </w:tbl>
    <w:p w14:paraId="173A0673" w14:textId="77777777" w:rsidR="00597DDC" w:rsidRPr="00265936" w:rsidRDefault="00597DDC" w:rsidP="00597DDC">
      <w:pPr>
        <w:tabs>
          <w:tab w:val="left" w:pos="426"/>
          <w:tab w:val="left" w:pos="851"/>
        </w:tabs>
        <w:spacing w:after="120"/>
        <w:ind w:left="851" w:hanging="851"/>
        <w:rPr>
          <w:rFonts w:eastAsia="Times New Roman" w:cs="Times New Roman"/>
          <w:sz w:val="22"/>
        </w:rPr>
      </w:pPr>
    </w:p>
    <w:p w14:paraId="74AF09CC" w14:textId="29503E19" w:rsidR="00597DDC" w:rsidRPr="00265936" w:rsidRDefault="004873B0" w:rsidP="004873B0">
      <w:pPr>
        <w:pStyle w:val="Heading2"/>
        <w:ind w:left="720" w:hanging="720"/>
        <w:rPr>
          <w:rFonts w:eastAsia="Times New Roman" w:cs="Times New Roman"/>
          <w:sz w:val="22"/>
          <w:szCs w:val="22"/>
        </w:rPr>
      </w:pPr>
      <w:bookmarkStart w:id="1074" w:name="_Toc486857185"/>
      <w:bookmarkStart w:id="1075" w:name="_Toc524848206"/>
      <w:r>
        <w:rPr>
          <w:sz w:val="22"/>
        </w:rPr>
        <w:t>Lección 1.4.2 Cooperación Pública Privada</w:t>
      </w:r>
      <w:bookmarkEnd w:id="1074"/>
      <w:bookmarkEnd w:id="1075"/>
    </w:p>
    <w:tbl>
      <w:tblPr>
        <w:tblStyle w:val="TableGrid"/>
        <w:tblW w:w="0" w:type="auto"/>
        <w:tblLook w:val="04A0" w:firstRow="1" w:lastRow="0" w:firstColumn="1" w:lastColumn="0" w:noHBand="0" w:noVBand="1"/>
      </w:tblPr>
      <w:tblGrid>
        <w:gridCol w:w="1604"/>
        <w:gridCol w:w="4315"/>
        <w:gridCol w:w="2575"/>
      </w:tblGrid>
      <w:tr w:rsidR="004873B0" w:rsidRPr="00265936" w14:paraId="641BBDE3" w14:textId="77777777" w:rsidTr="000E189C">
        <w:trPr>
          <w:trHeight w:val="739"/>
        </w:trPr>
        <w:tc>
          <w:tcPr>
            <w:tcW w:w="6326" w:type="dxa"/>
            <w:gridSpan w:val="2"/>
            <w:shd w:val="clear" w:color="auto" w:fill="C6D9F1" w:themeFill="text2" w:themeFillTint="33"/>
            <w:vAlign w:val="center"/>
          </w:tcPr>
          <w:p w14:paraId="72307EB5" w14:textId="1EF8B819" w:rsidR="004873B0" w:rsidRPr="00265936" w:rsidRDefault="004873B0" w:rsidP="004873B0">
            <w:pPr>
              <w:rPr>
                <w:sz w:val="22"/>
                <w:szCs w:val="22"/>
              </w:rPr>
            </w:pPr>
            <w:r>
              <w:rPr>
                <w:sz w:val="22"/>
              </w:rPr>
              <w:t>Lección 1.4.2 Cooperación Pública Privada</w:t>
            </w:r>
          </w:p>
        </w:tc>
        <w:tc>
          <w:tcPr>
            <w:tcW w:w="2684" w:type="dxa"/>
            <w:shd w:val="clear" w:color="auto" w:fill="C6D9F1" w:themeFill="text2" w:themeFillTint="33"/>
            <w:vAlign w:val="center"/>
          </w:tcPr>
          <w:p w14:paraId="4979E38F" w14:textId="77777777" w:rsidR="004873B0" w:rsidRPr="00265936" w:rsidRDefault="004873B0" w:rsidP="00BD245E">
            <w:pPr>
              <w:rPr>
                <w:sz w:val="22"/>
                <w:szCs w:val="22"/>
              </w:rPr>
            </w:pPr>
            <w:r>
              <w:rPr>
                <w:sz w:val="22"/>
              </w:rPr>
              <w:t>Duración: 90 minutos</w:t>
            </w:r>
          </w:p>
        </w:tc>
      </w:tr>
      <w:tr w:rsidR="004873B0" w:rsidRPr="00265936" w14:paraId="4F85C81E" w14:textId="77777777" w:rsidTr="00BD245E">
        <w:trPr>
          <w:trHeight w:val="1025"/>
        </w:trPr>
        <w:tc>
          <w:tcPr>
            <w:tcW w:w="9010" w:type="dxa"/>
            <w:gridSpan w:val="3"/>
            <w:vAlign w:val="center"/>
          </w:tcPr>
          <w:p w14:paraId="17509E9C" w14:textId="77777777" w:rsidR="004873B0" w:rsidRPr="00265936" w:rsidRDefault="004873B0" w:rsidP="00BD245E">
            <w:pPr>
              <w:spacing w:before="120" w:after="120" w:line="280" w:lineRule="exact"/>
              <w:rPr>
                <w:b/>
                <w:sz w:val="22"/>
                <w:szCs w:val="22"/>
              </w:rPr>
            </w:pPr>
            <w:r>
              <w:rPr>
                <w:b/>
                <w:sz w:val="22"/>
              </w:rPr>
              <w:t>Recursos requeridos:</w:t>
            </w:r>
          </w:p>
          <w:p w14:paraId="0AE184CA" w14:textId="77777777" w:rsidR="004873B0" w:rsidRPr="00265936" w:rsidRDefault="004873B0" w:rsidP="00531BD9">
            <w:pPr>
              <w:pStyle w:val="bul1"/>
              <w:numPr>
                <w:ilvl w:val="0"/>
                <w:numId w:val="38"/>
              </w:numPr>
              <w:spacing w:before="120" w:after="120" w:line="280" w:lineRule="exact"/>
              <w:contextualSpacing/>
              <w:rPr>
                <w:szCs w:val="18"/>
              </w:rPr>
            </w:pPr>
            <w:r>
              <w:t>PC/portátil cargado con versiones de software compatibles con los materiales preparados</w:t>
            </w:r>
          </w:p>
          <w:p w14:paraId="08B0031E" w14:textId="77777777" w:rsidR="004873B0" w:rsidRPr="00265936" w:rsidRDefault="004873B0" w:rsidP="00531BD9">
            <w:pPr>
              <w:pStyle w:val="bul1"/>
              <w:numPr>
                <w:ilvl w:val="0"/>
                <w:numId w:val="38"/>
              </w:numPr>
              <w:spacing w:before="120" w:after="120" w:line="280" w:lineRule="exact"/>
              <w:contextualSpacing/>
              <w:rPr>
                <w:szCs w:val="18"/>
              </w:rPr>
            </w:pPr>
            <w:r>
              <w:t>Proyector y pantalla de visualización.</w:t>
            </w:r>
          </w:p>
          <w:p w14:paraId="63743F2F" w14:textId="77777777" w:rsidR="004873B0" w:rsidRPr="00265936" w:rsidRDefault="004873B0" w:rsidP="00531BD9">
            <w:pPr>
              <w:pStyle w:val="bul1"/>
              <w:numPr>
                <w:ilvl w:val="0"/>
                <w:numId w:val="38"/>
              </w:numPr>
              <w:spacing w:before="120" w:after="120" w:line="280" w:lineRule="exact"/>
              <w:contextualSpacing/>
              <w:rPr>
                <w:szCs w:val="18"/>
              </w:rPr>
            </w:pPr>
            <w:r>
              <w:t xml:space="preserve">Acceso a Internet (si está disponible). </w:t>
            </w:r>
          </w:p>
          <w:p w14:paraId="7DA8CB22" w14:textId="281C0AB9" w:rsidR="004873B0" w:rsidRPr="00265936" w:rsidRDefault="004873B0" w:rsidP="00531BD9">
            <w:pPr>
              <w:pStyle w:val="bul1"/>
              <w:numPr>
                <w:ilvl w:val="0"/>
                <w:numId w:val="38"/>
              </w:numPr>
              <w:spacing w:before="120" w:after="120" w:line="280" w:lineRule="exact"/>
              <w:contextualSpacing/>
              <w:rPr>
                <w:i/>
                <w:szCs w:val="18"/>
              </w:rPr>
            </w:pPr>
            <w:r>
              <w:t xml:space="preserve">Papel y bolígrafos para </w:t>
            </w:r>
            <w:del w:id="1076" w:author="Pedro Verdelho" w:date="2018-10-31T11:17:00Z">
              <w:r w:rsidDel="007F4F6C">
                <w:delText>e</w:delText>
              </w:r>
            </w:del>
            <w:r>
              <w:t>l</w:t>
            </w:r>
            <w:ins w:id="1077" w:author="Pedro Verdelho" w:date="2018-10-31T11:17:00Z">
              <w:r w:rsidR="007F4F6C">
                <w:t>os</w:t>
              </w:r>
            </w:ins>
            <w:r>
              <w:t xml:space="preserve"> alumno</w:t>
            </w:r>
            <w:ins w:id="1078" w:author="Pedro Verdelho" w:date="2018-10-31T11:17:00Z">
              <w:r w:rsidR="007F4F6C">
                <w:t>s</w:t>
              </w:r>
            </w:ins>
            <w:r>
              <w:t>.</w:t>
            </w:r>
          </w:p>
        </w:tc>
      </w:tr>
      <w:tr w:rsidR="004873B0" w:rsidRPr="00265936" w14:paraId="0D19417F" w14:textId="77777777" w:rsidTr="00BD245E">
        <w:trPr>
          <w:trHeight w:val="1241"/>
        </w:trPr>
        <w:tc>
          <w:tcPr>
            <w:tcW w:w="9010" w:type="dxa"/>
            <w:gridSpan w:val="3"/>
            <w:vAlign w:val="center"/>
          </w:tcPr>
          <w:p w14:paraId="5A5B0EF9" w14:textId="768E7AD8" w:rsidR="004873B0" w:rsidRPr="00265936" w:rsidRDefault="004873B0" w:rsidP="00BD245E">
            <w:pPr>
              <w:spacing w:before="120" w:after="120" w:line="280" w:lineRule="exact"/>
              <w:rPr>
                <w:b/>
                <w:sz w:val="22"/>
                <w:szCs w:val="22"/>
              </w:rPr>
            </w:pPr>
            <w:r>
              <w:rPr>
                <w:b/>
                <w:sz w:val="22"/>
              </w:rPr>
              <w:t>Objetivo de la sesión:</w:t>
            </w:r>
            <w:r w:rsidR="00152638">
              <w:rPr>
                <w:b/>
                <w:sz w:val="22"/>
              </w:rPr>
              <w:t xml:space="preserve"> </w:t>
            </w:r>
          </w:p>
          <w:p w14:paraId="725A4BC2" w14:textId="291B4033" w:rsidR="004873B0" w:rsidRPr="00265936" w:rsidRDefault="004873B0" w:rsidP="00BD245E">
            <w:pPr>
              <w:spacing w:before="120" w:after="120" w:line="280" w:lineRule="exact"/>
              <w:rPr>
                <w:szCs w:val="18"/>
              </w:rPr>
            </w:pPr>
            <w:r>
              <w:lastRenderedPageBreak/>
              <w:t xml:space="preserve">El objetivo general de esta sesión es proporcionar a los delegados una comprensión integral de los medios y canales disponibles para la cooperación entre el sector público y </w:t>
            </w:r>
            <w:ins w:id="1079" w:author="Pedro Verdelho" w:date="2018-10-31T11:18:00Z">
              <w:r w:rsidR="007F4F6C">
                <w:t xml:space="preserve">el </w:t>
              </w:r>
            </w:ins>
            <w:r>
              <w:t>privado, tanto a nivel nacional como internacional, con el fin de combatir la ciberdelincuencia.</w:t>
            </w:r>
          </w:p>
        </w:tc>
      </w:tr>
      <w:tr w:rsidR="004873B0" w:rsidRPr="00265936" w14:paraId="36886EE3" w14:textId="77777777" w:rsidTr="00BD245E">
        <w:trPr>
          <w:trHeight w:val="2240"/>
        </w:trPr>
        <w:tc>
          <w:tcPr>
            <w:tcW w:w="9010" w:type="dxa"/>
            <w:gridSpan w:val="3"/>
            <w:vAlign w:val="center"/>
          </w:tcPr>
          <w:p w14:paraId="1CF26DE5" w14:textId="77777777" w:rsidR="004873B0" w:rsidRPr="00265936" w:rsidRDefault="004873B0" w:rsidP="00BD245E">
            <w:pPr>
              <w:spacing w:before="120" w:after="120" w:line="280" w:lineRule="exact"/>
              <w:contextualSpacing/>
              <w:rPr>
                <w:b/>
                <w:sz w:val="22"/>
                <w:szCs w:val="22"/>
              </w:rPr>
            </w:pPr>
            <w:r>
              <w:rPr>
                <w:b/>
                <w:sz w:val="22"/>
              </w:rPr>
              <w:lastRenderedPageBreak/>
              <w:t>Objetivos:</w:t>
            </w:r>
          </w:p>
          <w:p w14:paraId="1B6EABFB" w14:textId="77777777" w:rsidR="004873B0" w:rsidRPr="00265936" w:rsidRDefault="004873B0" w:rsidP="00BD245E">
            <w:pPr>
              <w:tabs>
                <w:tab w:val="left" w:pos="426"/>
                <w:tab w:val="left" w:pos="851"/>
              </w:tabs>
              <w:spacing w:before="120" w:after="120" w:line="280" w:lineRule="exact"/>
              <w:contextualSpacing/>
              <w:rPr>
                <w:szCs w:val="18"/>
              </w:rPr>
            </w:pPr>
            <w:r>
              <w:t>Al final de la clase, los alumnos podrán:</w:t>
            </w:r>
          </w:p>
          <w:p w14:paraId="7FC88217" w14:textId="77777777" w:rsidR="004873B0" w:rsidRPr="00265936" w:rsidRDefault="004873B0" w:rsidP="00BD245E">
            <w:pPr>
              <w:pStyle w:val="bul1"/>
              <w:spacing w:before="120" w:after="120" w:line="280" w:lineRule="exact"/>
              <w:ind w:left="697" w:hanging="360"/>
              <w:contextualSpacing/>
              <w:rPr>
                <w:szCs w:val="18"/>
              </w:rPr>
            </w:pPr>
            <w:proofErr w:type="gramStart"/>
            <w:r>
              <w:t>Reconocer</w:t>
            </w:r>
            <w:proofErr w:type="gramEnd"/>
            <w:r>
              <w:t xml:space="preserve"> que la cooperación con el sector privado es esencial para combatir la ciberdelincuencia</w:t>
            </w:r>
          </w:p>
          <w:p w14:paraId="4A339840" w14:textId="77777777" w:rsidR="004873B0" w:rsidRPr="00265936" w:rsidRDefault="004873B0" w:rsidP="00BD245E">
            <w:pPr>
              <w:pStyle w:val="bul1"/>
              <w:spacing w:before="120" w:after="120" w:line="280" w:lineRule="exact"/>
              <w:ind w:left="697" w:hanging="360"/>
              <w:contextualSpacing/>
              <w:rPr>
                <w:szCs w:val="18"/>
              </w:rPr>
            </w:pPr>
            <w:r>
              <w:t>Identificar los niveles de cooperación con la industria nacional (cooperación obligatoria y voluntaria)</w:t>
            </w:r>
          </w:p>
          <w:p w14:paraId="3864BEAB" w14:textId="77777777" w:rsidR="004873B0" w:rsidRPr="00265936" w:rsidRDefault="004873B0" w:rsidP="00BD245E">
            <w:pPr>
              <w:pStyle w:val="bul1"/>
              <w:spacing w:before="120" w:after="120" w:line="280" w:lineRule="exact"/>
              <w:ind w:left="697" w:hanging="360"/>
              <w:contextualSpacing/>
              <w:rPr>
                <w:i/>
                <w:szCs w:val="18"/>
              </w:rPr>
            </w:pPr>
            <w:r>
              <w:t>Identificar las diversas herramientas en la legislación nacional que permiten la cooperación obligatoria entre los organismos encargados de hacer cumplir la ley y la industria nacional</w:t>
            </w:r>
          </w:p>
          <w:p w14:paraId="0BF383C9" w14:textId="77777777" w:rsidR="004873B0" w:rsidRPr="00265936" w:rsidRDefault="004873B0" w:rsidP="00BD245E">
            <w:pPr>
              <w:pStyle w:val="bul1"/>
              <w:spacing w:before="120" w:after="120" w:line="280" w:lineRule="exact"/>
              <w:ind w:left="697" w:hanging="360"/>
              <w:contextualSpacing/>
              <w:rPr>
                <w:szCs w:val="18"/>
              </w:rPr>
            </w:pPr>
            <w:r>
              <w:t>Reconocer los desafíos que representan los datos de la nube con respecto a la realización de investigaciones de delito cibernético</w:t>
            </w:r>
          </w:p>
          <w:p w14:paraId="18136B72" w14:textId="77777777" w:rsidR="004873B0" w:rsidRPr="00265936" w:rsidRDefault="004873B0" w:rsidP="00BD245E">
            <w:pPr>
              <w:pStyle w:val="bul1"/>
              <w:spacing w:before="120" w:after="120" w:line="280" w:lineRule="exact"/>
              <w:ind w:left="697" w:hanging="360"/>
              <w:contextualSpacing/>
              <w:rPr>
                <w:szCs w:val="18"/>
              </w:rPr>
            </w:pPr>
            <w:r>
              <w:t>Identificar los diferentes niveles en los que la cooperación puede tener lugar con la industria extranjera</w:t>
            </w:r>
          </w:p>
          <w:p w14:paraId="3C0DBB72" w14:textId="77777777" w:rsidR="004873B0" w:rsidRPr="00265936" w:rsidRDefault="004873B0" w:rsidP="00BD245E">
            <w:pPr>
              <w:pStyle w:val="bul1"/>
              <w:spacing w:before="120" w:after="120" w:line="280" w:lineRule="exact"/>
              <w:ind w:left="697" w:hanging="360"/>
              <w:contextualSpacing/>
              <w:rPr>
                <w:szCs w:val="18"/>
              </w:rPr>
            </w:pPr>
            <w:r>
              <w:t>Explicar los obstáculos que tienen los organismos encargados de hacer cumplir la ley con respecto al acceso a los datos en poder de los proveedores de servicios multinacionales</w:t>
            </w:r>
          </w:p>
          <w:p w14:paraId="75DCE5BE" w14:textId="77777777" w:rsidR="004873B0" w:rsidRPr="00265936" w:rsidRDefault="004873B0" w:rsidP="00BD245E">
            <w:pPr>
              <w:pStyle w:val="bul1"/>
              <w:spacing w:before="120" w:after="120" w:line="280" w:lineRule="exact"/>
              <w:ind w:left="697" w:hanging="360"/>
              <w:contextualSpacing/>
              <w:rPr>
                <w:szCs w:val="18"/>
              </w:rPr>
            </w:pPr>
            <w:r>
              <w:t>Identificar que la cooperación puede ocurrir formalmente a través de los gobiernos o de manera informal por los funcionarios encargados de hacer cumplir la ley directamente con los proveedores de servicios multinacionales</w:t>
            </w:r>
          </w:p>
          <w:p w14:paraId="3666A85A" w14:textId="77777777" w:rsidR="004873B0" w:rsidRPr="00265936" w:rsidRDefault="004873B0" w:rsidP="00BD245E">
            <w:pPr>
              <w:pStyle w:val="bul1"/>
              <w:spacing w:before="120" w:after="120" w:line="280" w:lineRule="exact"/>
              <w:ind w:left="697" w:hanging="360"/>
              <w:contextualSpacing/>
              <w:rPr>
                <w:szCs w:val="18"/>
              </w:rPr>
            </w:pPr>
            <w:r>
              <w:t>Discutir ejemplos de cooperación con proveedores de servicios multinacionales para obtener acceso a datos</w:t>
            </w:r>
          </w:p>
          <w:p w14:paraId="1B556821" w14:textId="77777777" w:rsidR="004873B0" w:rsidRPr="00265936" w:rsidRDefault="004873B0" w:rsidP="00BD245E">
            <w:pPr>
              <w:pStyle w:val="bul1"/>
              <w:spacing w:before="120" w:after="120" w:line="280" w:lineRule="exact"/>
              <w:ind w:left="697" w:hanging="360"/>
              <w:contextualSpacing/>
              <w:rPr>
                <w:szCs w:val="18"/>
              </w:rPr>
            </w:pPr>
            <w:r>
              <w:t>Identificar los desafíos comúnmente enfrentados con respecto a la cooperación directa con proveedores de servicios multinacionales</w:t>
            </w:r>
          </w:p>
        </w:tc>
      </w:tr>
      <w:tr w:rsidR="004873B0" w:rsidRPr="00265936" w14:paraId="081B4AC8" w14:textId="77777777" w:rsidTr="00BD245E">
        <w:trPr>
          <w:trHeight w:val="530"/>
        </w:trPr>
        <w:tc>
          <w:tcPr>
            <w:tcW w:w="9010" w:type="dxa"/>
            <w:gridSpan w:val="3"/>
            <w:tcBorders>
              <w:bottom w:val="single" w:sz="4" w:space="0" w:color="auto"/>
            </w:tcBorders>
            <w:vAlign w:val="center"/>
          </w:tcPr>
          <w:p w14:paraId="2B12DD72" w14:textId="06E7FB48" w:rsidR="004873B0" w:rsidRPr="00265936" w:rsidRDefault="004873B0" w:rsidP="00BD245E">
            <w:pPr>
              <w:spacing w:before="120" w:after="120" w:line="280" w:lineRule="exact"/>
              <w:rPr>
                <w:b/>
                <w:sz w:val="22"/>
                <w:szCs w:val="22"/>
              </w:rPr>
            </w:pPr>
            <w:r>
              <w:rPr>
                <w:b/>
                <w:sz w:val="22"/>
              </w:rPr>
              <w:t xml:space="preserve">Orientación del </w:t>
            </w:r>
            <w:del w:id="1080" w:author="Pedro Verdelho" w:date="2018-10-31T13:23:00Z">
              <w:r w:rsidR="005203A2" w:rsidDel="006A3059">
                <w:rPr>
                  <w:b/>
                  <w:sz w:val="22"/>
                </w:rPr>
                <w:delText>formador</w:delText>
              </w:r>
            </w:del>
            <w:ins w:id="1081" w:author="Pedro Verdelho" w:date="2018-10-31T13:23:00Z">
              <w:r w:rsidR="006A3059">
                <w:rPr>
                  <w:b/>
                  <w:sz w:val="22"/>
                </w:rPr>
                <w:t>capacitador</w:t>
              </w:r>
            </w:ins>
          </w:p>
          <w:p w14:paraId="0DC6363C" w14:textId="0C9FA106" w:rsidR="004873B0" w:rsidRPr="00265936" w:rsidRDefault="004873B0" w:rsidP="00BD245E">
            <w:pPr>
              <w:spacing w:before="120" w:after="120" w:line="280" w:lineRule="exact"/>
              <w:rPr>
                <w:szCs w:val="18"/>
              </w:rPr>
            </w:pPr>
            <w:r>
              <w:t xml:space="preserve">La cooperación público-privada es de suma importancia en la batalla mundial contra la ciberdelincuencia. Esta sesión ha sido preparada con el objetivo de proporcionar a los delegados una comprensión integral de la cooperación público-privada, tanto en el contexto nacional como internacional. Esta sesión se ha dividido en una introducción, cuatro partes y una conclusión. La primera parte cubre las definiciones básicas de los términos, incluidos los datos de la nube, así como los desafíos planteados por los datos de la nube a las leyes procesales </w:t>
            </w:r>
            <w:ins w:id="1082" w:author="Pedro Verdelho" w:date="2018-10-31T11:21:00Z">
              <w:r w:rsidR="00E62889">
                <w:t>sobre</w:t>
              </w:r>
            </w:ins>
            <w:del w:id="1083" w:author="Pedro Verdelho" w:date="2018-10-31T11:21:00Z">
              <w:r w:rsidDel="00E62889">
                <w:delText>de</w:delText>
              </w:r>
            </w:del>
            <w:r>
              <w:t xml:space="preserve"> prueba</w:t>
            </w:r>
            <w:del w:id="1084" w:author="Pedro Verdelho" w:date="2018-10-31T11:21:00Z">
              <w:r w:rsidDel="00E62889">
                <w:delText>s</w:delText>
              </w:r>
            </w:del>
            <w:r>
              <w:t xml:space="preserve"> electrónica</w:t>
            </w:r>
            <w:del w:id="1085" w:author="Pedro Verdelho" w:date="2018-10-31T11:21:00Z">
              <w:r w:rsidDel="00E62889">
                <w:delText>s</w:delText>
              </w:r>
            </w:del>
            <w:r>
              <w:t xml:space="preserve">. La segunda parte trata de la cooperación público-privada en un contexto doméstico, incluida la cooperación obligatoria y voluntaria. La tercera parte abarca la cooperación público-privada en un contexto internacional, incluida la cooperación obligatoria, la cooperación voluntaria con mandato legal y la cooperación voluntaria sin un mandato legal. La cuarta parte contiene estudios de casos que han sido preparados con el fin de capacitar a los </w:t>
            </w:r>
            <w:del w:id="1086" w:author="Pedro Verdelho" w:date="2018-10-31T13:23:00Z">
              <w:r w:rsidDel="006A3059">
                <w:delText>formador</w:delText>
              </w:r>
            </w:del>
            <w:ins w:id="1087" w:author="Pedro Verdelho" w:date="2018-10-31T13:23:00Z">
              <w:r w:rsidR="006A3059">
                <w:t>capacitador</w:t>
              </w:r>
            </w:ins>
            <w:r>
              <w:t>es para poner a prueba el conocimiento de los delegados adquiridos tanto en este módulo como en los módulos anteriores sobre derecho sustantivo, derecho procesal y cooperación internacional.</w:t>
            </w:r>
            <w:r w:rsidR="00152638">
              <w:t xml:space="preserve"> </w:t>
            </w:r>
          </w:p>
        </w:tc>
      </w:tr>
      <w:tr w:rsidR="004873B0" w:rsidRPr="00265936" w14:paraId="0785A766" w14:textId="77777777" w:rsidTr="00BD245E">
        <w:trPr>
          <w:trHeight w:val="701"/>
        </w:trPr>
        <w:tc>
          <w:tcPr>
            <w:tcW w:w="9010" w:type="dxa"/>
            <w:gridSpan w:val="3"/>
            <w:tcBorders>
              <w:bottom w:val="single" w:sz="4" w:space="0" w:color="auto"/>
            </w:tcBorders>
            <w:shd w:val="clear" w:color="auto" w:fill="DBE5F1" w:themeFill="accent1" w:themeFillTint="33"/>
            <w:vAlign w:val="center"/>
          </w:tcPr>
          <w:p w14:paraId="1A1089DD" w14:textId="77777777" w:rsidR="004873B0" w:rsidRPr="00265936" w:rsidRDefault="004873B0" w:rsidP="00BD245E">
            <w:pPr>
              <w:rPr>
                <w:b/>
                <w:sz w:val="28"/>
                <w:szCs w:val="28"/>
              </w:rPr>
            </w:pPr>
            <w:r>
              <w:rPr>
                <w:b/>
                <w:sz w:val="28"/>
              </w:rPr>
              <w:t>Contenido de la lección</w:t>
            </w:r>
          </w:p>
        </w:tc>
      </w:tr>
      <w:tr w:rsidR="004873B0" w:rsidRPr="00265936" w14:paraId="1C78126D" w14:textId="77777777" w:rsidTr="00BD245E">
        <w:trPr>
          <w:trHeight w:val="629"/>
        </w:trPr>
        <w:tc>
          <w:tcPr>
            <w:tcW w:w="1615" w:type="dxa"/>
            <w:shd w:val="clear" w:color="auto" w:fill="DBE5F1" w:themeFill="accent1" w:themeFillTint="33"/>
            <w:vAlign w:val="center"/>
          </w:tcPr>
          <w:p w14:paraId="2D73ABCE" w14:textId="77777777" w:rsidR="004873B0" w:rsidRPr="00265936" w:rsidRDefault="004873B0" w:rsidP="00BD245E">
            <w:pPr>
              <w:ind w:left="-142"/>
              <w:jc w:val="center"/>
              <w:rPr>
                <w:b/>
                <w:sz w:val="22"/>
                <w:szCs w:val="22"/>
              </w:rPr>
            </w:pPr>
            <w:r>
              <w:rPr>
                <w:b/>
                <w:sz w:val="22"/>
              </w:rPr>
              <w:t>Números de diapositiva</w:t>
            </w:r>
          </w:p>
        </w:tc>
        <w:tc>
          <w:tcPr>
            <w:tcW w:w="7395" w:type="dxa"/>
            <w:gridSpan w:val="2"/>
            <w:shd w:val="clear" w:color="auto" w:fill="DBE5F1" w:themeFill="accent1" w:themeFillTint="33"/>
            <w:vAlign w:val="center"/>
          </w:tcPr>
          <w:p w14:paraId="4992B6B5" w14:textId="77777777" w:rsidR="004873B0" w:rsidRPr="00265936" w:rsidRDefault="004873B0" w:rsidP="00BD245E">
            <w:pPr>
              <w:rPr>
                <w:b/>
                <w:sz w:val="22"/>
                <w:szCs w:val="22"/>
              </w:rPr>
            </w:pPr>
            <w:r>
              <w:rPr>
                <w:b/>
                <w:sz w:val="22"/>
              </w:rPr>
              <w:t>Contenido</w:t>
            </w:r>
          </w:p>
        </w:tc>
      </w:tr>
      <w:tr w:rsidR="004873B0" w:rsidRPr="00265936" w14:paraId="65AAD393" w14:textId="77777777" w:rsidTr="00BD245E">
        <w:trPr>
          <w:trHeight w:val="530"/>
        </w:trPr>
        <w:tc>
          <w:tcPr>
            <w:tcW w:w="1615" w:type="dxa"/>
            <w:vAlign w:val="center"/>
          </w:tcPr>
          <w:p w14:paraId="45679CD0" w14:textId="65B982AD" w:rsidR="004873B0" w:rsidRPr="00265936" w:rsidRDefault="004873B0" w:rsidP="00BD245E">
            <w:pPr>
              <w:spacing w:before="120" w:after="120" w:line="280" w:lineRule="exact"/>
              <w:jc w:val="center"/>
              <w:rPr>
                <w:szCs w:val="18"/>
              </w:rPr>
            </w:pPr>
            <w:r>
              <w:lastRenderedPageBreak/>
              <w:t xml:space="preserve">1 a </w:t>
            </w:r>
            <w:ins w:id="1088" w:author="Pedro Verdelho" w:date="2019-01-22T01:25:00Z">
              <w:r w:rsidR="00CD5C50">
                <w:t>5</w:t>
              </w:r>
            </w:ins>
            <w:del w:id="1089" w:author="Pedro Verdelho" w:date="2019-01-22T01:25:00Z">
              <w:r w:rsidDel="00CD5C50">
                <w:delText>4</w:delText>
              </w:r>
            </w:del>
          </w:p>
        </w:tc>
        <w:tc>
          <w:tcPr>
            <w:tcW w:w="7395" w:type="dxa"/>
            <w:gridSpan w:val="2"/>
            <w:vAlign w:val="center"/>
          </w:tcPr>
          <w:p w14:paraId="32F7C0C3" w14:textId="77777777" w:rsidR="004873B0" w:rsidRPr="00265936" w:rsidRDefault="004873B0" w:rsidP="00BD245E">
            <w:pPr>
              <w:tabs>
                <w:tab w:val="left" w:pos="426"/>
                <w:tab w:val="left" w:pos="851"/>
              </w:tabs>
              <w:spacing w:before="120" w:after="120" w:line="280" w:lineRule="exact"/>
              <w:rPr>
                <w:szCs w:val="18"/>
              </w:rPr>
            </w:pPr>
            <w:r>
              <w:t>Las primeras diapositivas establecen la estructura y los objetivos de esta sesión. Los delegados tendrán la oportunidad de hacer cualquier pregunta preliminar que puedan tener con respecto a la estructura y los objetivos de la sesión.</w:t>
            </w:r>
          </w:p>
        </w:tc>
      </w:tr>
      <w:tr w:rsidR="004873B0" w:rsidRPr="00265936" w14:paraId="3C190B6F" w14:textId="77777777" w:rsidTr="00BD245E">
        <w:trPr>
          <w:trHeight w:val="1241"/>
        </w:trPr>
        <w:tc>
          <w:tcPr>
            <w:tcW w:w="1615" w:type="dxa"/>
            <w:vAlign w:val="center"/>
          </w:tcPr>
          <w:p w14:paraId="6583AD54" w14:textId="7ADB8CC7" w:rsidR="004873B0" w:rsidRPr="00265936" w:rsidRDefault="00CD5C50" w:rsidP="00BD245E">
            <w:pPr>
              <w:jc w:val="center"/>
              <w:rPr>
                <w:szCs w:val="18"/>
              </w:rPr>
            </w:pPr>
            <w:ins w:id="1090" w:author="Pedro Verdelho" w:date="2019-01-22T01:25:00Z">
              <w:r>
                <w:t>6</w:t>
              </w:r>
            </w:ins>
            <w:del w:id="1091" w:author="Pedro Verdelho" w:date="2019-01-22T01:25:00Z">
              <w:r w:rsidR="004873B0" w:rsidDel="00CD5C50">
                <w:delText>5</w:delText>
              </w:r>
            </w:del>
            <w:r w:rsidR="004873B0">
              <w:t xml:space="preserve"> a 1</w:t>
            </w:r>
            <w:ins w:id="1092" w:author="Pedro Verdelho" w:date="2019-01-22T01:25:00Z">
              <w:r>
                <w:t>7</w:t>
              </w:r>
            </w:ins>
            <w:del w:id="1093" w:author="Pedro Verdelho" w:date="2019-01-22T01:25:00Z">
              <w:r w:rsidR="004873B0" w:rsidDel="00CD5C50">
                <w:delText>6</w:delText>
              </w:r>
            </w:del>
          </w:p>
        </w:tc>
        <w:tc>
          <w:tcPr>
            <w:tcW w:w="7395" w:type="dxa"/>
            <w:gridSpan w:val="2"/>
            <w:vAlign w:val="center"/>
          </w:tcPr>
          <w:p w14:paraId="079D642F" w14:textId="2656F79F" w:rsidR="004873B0" w:rsidRPr="00265936" w:rsidRDefault="004873B0" w:rsidP="00BD245E">
            <w:pPr>
              <w:pStyle w:val="Subtitle"/>
              <w:spacing w:beforeLines="20" w:before="48" w:afterLines="120" w:after="288" w:line="280" w:lineRule="exact"/>
              <w:rPr>
                <w:rFonts w:ascii="Verdana" w:hAnsi="Verdana"/>
                <w:szCs w:val="18"/>
              </w:rPr>
            </w:pPr>
            <w:r>
              <w:rPr>
                <w:rFonts w:ascii="Verdana" w:hAnsi="Verdana"/>
              </w:rPr>
              <w:t xml:space="preserve">Estas diapositivas presentan a los delegados algunas definiciones básicas que son pertinentes para las partes restantes de la sesión. Algunos términos que se han definido en esta sección se han cubierto en otros módulos, y el </w:t>
            </w:r>
            <w:del w:id="1094" w:author="Pedro Verdelho" w:date="2018-10-31T13:23:00Z">
              <w:r w:rsidDel="006A3059">
                <w:rPr>
                  <w:rFonts w:ascii="Verdana" w:hAnsi="Verdana"/>
                </w:rPr>
                <w:delText>formador</w:delText>
              </w:r>
            </w:del>
            <w:ins w:id="1095" w:author="Pedro Verdelho" w:date="2018-10-31T13:23:00Z">
              <w:r w:rsidR="006A3059">
                <w:rPr>
                  <w:rFonts w:ascii="Verdana" w:hAnsi="Verdana"/>
                </w:rPr>
                <w:t>capacitador</w:t>
              </w:r>
            </w:ins>
            <w:r>
              <w:rPr>
                <w:rFonts w:ascii="Verdana" w:hAnsi="Verdana"/>
              </w:rPr>
              <w:t xml:space="preserve"> puede elegir omitir las diapositivas marcadas como no esenciales o cubrirlas brevemente. Esta sección también presenta a los delegados al trabajo del </w:t>
            </w:r>
            <w:ins w:id="1096" w:author="Pedro Verdelho" w:date="2018-10-31T11:22:00Z">
              <w:r w:rsidR="00E62889">
                <w:rPr>
                  <w:rFonts w:ascii="Verdana" w:hAnsi="Verdana"/>
                </w:rPr>
                <w:t xml:space="preserve">Cloud </w:t>
              </w:r>
              <w:proofErr w:type="spellStart"/>
              <w:r w:rsidR="00E62889">
                <w:rPr>
                  <w:rFonts w:ascii="Verdana" w:hAnsi="Verdana"/>
                </w:rPr>
                <w:t>Evidence</w:t>
              </w:r>
              <w:proofErr w:type="spellEnd"/>
              <w:r w:rsidR="00E62889">
                <w:rPr>
                  <w:rFonts w:ascii="Verdana" w:hAnsi="Verdana"/>
                </w:rPr>
                <w:t xml:space="preserve"> Group</w:t>
              </w:r>
            </w:ins>
            <w:del w:id="1097" w:author="Pedro Verdelho" w:date="2018-10-31T11:22:00Z">
              <w:r w:rsidDel="00E62889">
                <w:rPr>
                  <w:rFonts w:ascii="Verdana" w:hAnsi="Verdana"/>
                </w:rPr>
                <w:delText>Grupo de Pruebas en la Nube</w:delText>
              </w:r>
            </w:del>
            <w:ins w:id="1098" w:author="Pedro Verdelho" w:date="2019-01-22T01:26:00Z">
              <w:r w:rsidR="00CD5C50">
                <w:rPr>
                  <w:rFonts w:ascii="Verdana" w:hAnsi="Verdana"/>
                </w:rPr>
                <w:t xml:space="preserve"> (CEG) del Consejo de Europa</w:t>
              </w:r>
              <w:del w:id="1099" w:author="Uwe Rasmussen (Attorney at law)" w:date="2019-01-25T00:15:00Z">
                <w:r w:rsidR="00CD5C50" w:rsidDel="009A4D1D">
                  <w:rPr>
                    <w:rFonts w:ascii="Verdana" w:hAnsi="Verdana"/>
                  </w:rPr>
                  <w:delText>.</w:delText>
                </w:r>
              </w:del>
            </w:ins>
            <w:ins w:id="1100" w:author="Pedro Verdelho" w:date="2018-10-31T11:22:00Z">
              <w:r w:rsidR="00E62889">
                <w:rPr>
                  <w:rFonts w:ascii="Verdana" w:hAnsi="Verdana"/>
                </w:rPr>
                <w:t>.</w:t>
              </w:r>
            </w:ins>
          </w:p>
        </w:tc>
      </w:tr>
      <w:tr w:rsidR="004873B0" w:rsidRPr="00265936" w14:paraId="460DFD17" w14:textId="77777777" w:rsidTr="00BD245E">
        <w:trPr>
          <w:trHeight w:val="2015"/>
        </w:trPr>
        <w:tc>
          <w:tcPr>
            <w:tcW w:w="1615" w:type="dxa"/>
            <w:vAlign w:val="center"/>
          </w:tcPr>
          <w:p w14:paraId="27D8692F" w14:textId="1F396224" w:rsidR="004873B0" w:rsidRPr="00265936" w:rsidRDefault="004873B0" w:rsidP="00BD245E">
            <w:pPr>
              <w:jc w:val="center"/>
              <w:rPr>
                <w:szCs w:val="18"/>
              </w:rPr>
            </w:pPr>
            <w:r>
              <w:t>1</w:t>
            </w:r>
            <w:ins w:id="1101" w:author="Pedro Verdelho" w:date="2019-01-22T01:26:00Z">
              <w:r w:rsidR="00CD5C50">
                <w:t>8</w:t>
              </w:r>
            </w:ins>
            <w:del w:id="1102" w:author="Pedro Verdelho" w:date="2019-01-22T01:26:00Z">
              <w:r w:rsidDel="00CD5C50">
                <w:delText>7</w:delText>
              </w:r>
            </w:del>
            <w:r>
              <w:t xml:space="preserve"> a </w:t>
            </w:r>
            <w:ins w:id="1103" w:author="Pedro Verdelho" w:date="2019-01-22T01:26:00Z">
              <w:r w:rsidR="00CD5C50">
                <w:t>40</w:t>
              </w:r>
            </w:ins>
            <w:del w:id="1104" w:author="Pedro Verdelho" w:date="2019-01-22T01:26:00Z">
              <w:r w:rsidDel="00CD5C50">
                <w:delText>39</w:delText>
              </w:r>
            </w:del>
          </w:p>
        </w:tc>
        <w:tc>
          <w:tcPr>
            <w:tcW w:w="7395" w:type="dxa"/>
            <w:gridSpan w:val="2"/>
            <w:vAlign w:val="center"/>
          </w:tcPr>
          <w:p w14:paraId="3447EAF8" w14:textId="367B9B56" w:rsidR="004873B0" w:rsidRPr="00265936" w:rsidRDefault="004873B0" w:rsidP="00BD245E">
            <w:pPr>
              <w:spacing w:before="120" w:after="120" w:line="280" w:lineRule="exact"/>
              <w:rPr>
                <w:szCs w:val="18"/>
              </w:rPr>
            </w:pPr>
            <w:r>
              <w:t xml:space="preserve">Estas diapositivas cubren la cooperación entre los sectores público y privado en un contexto doméstico, obligatorio y voluntario. Se recomienda realizar una breve explicación de la legislación nacional que permite dicha cooperación, con ejemplos de cómo se pueden ejercer </w:t>
            </w:r>
            <w:r w:rsidR="00255F79">
              <w:t>dichas facultades procesales</w:t>
            </w:r>
            <w:r>
              <w:t xml:space="preserve"> con respecto a un proveedor de servicios nacionales. También se espera que el </w:t>
            </w:r>
            <w:del w:id="1105" w:author="Pedro Verdelho" w:date="2018-10-31T13:23:00Z">
              <w:r w:rsidDel="006A3059">
                <w:delText>formador</w:delText>
              </w:r>
            </w:del>
            <w:ins w:id="1106" w:author="Pedro Verdelho" w:date="2018-10-31T13:23:00Z">
              <w:r w:rsidR="006A3059">
                <w:t>capacitador</w:t>
              </w:r>
            </w:ins>
            <w:r>
              <w:t xml:space="preserve"> plantee debates con ejemplos, si los hubiera, de memorandos de entendimiento o acuerdos formales entre organismos del sector privado y organismos del sector público con respecto a la cooperación en asuntos relacionados con la ciberdelincuencia y las pruebas electrónicas. El </w:t>
            </w:r>
            <w:del w:id="1107" w:author="Pedro Verdelho" w:date="2018-10-31T13:23:00Z">
              <w:r w:rsidDel="006A3059">
                <w:delText>formador</w:delText>
              </w:r>
            </w:del>
            <w:ins w:id="1108" w:author="Pedro Verdelho" w:date="2018-10-31T13:23:00Z">
              <w:r w:rsidR="006A3059">
                <w:t>capacitador</w:t>
              </w:r>
            </w:ins>
            <w:r>
              <w:t xml:space="preserve"> debe aclarar a los delegados que todas las facultades de procedimiento internas se aplican a los datos de la nube. </w:t>
            </w:r>
          </w:p>
        </w:tc>
      </w:tr>
      <w:tr w:rsidR="004873B0" w:rsidRPr="00265936" w14:paraId="05670A6E" w14:textId="77777777" w:rsidTr="004873B0">
        <w:trPr>
          <w:trHeight w:val="647"/>
        </w:trPr>
        <w:tc>
          <w:tcPr>
            <w:tcW w:w="1615" w:type="dxa"/>
            <w:vAlign w:val="center"/>
          </w:tcPr>
          <w:p w14:paraId="21B342C2" w14:textId="29BB632B" w:rsidR="004873B0" w:rsidRPr="00265936" w:rsidRDefault="004873B0" w:rsidP="00BD245E">
            <w:pPr>
              <w:jc w:val="center"/>
              <w:rPr>
                <w:szCs w:val="18"/>
              </w:rPr>
            </w:pPr>
            <w:r>
              <w:t>4</w:t>
            </w:r>
            <w:ins w:id="1109" w:author="Pedro Verdelho" w:date="2019-01-22T01:27:00Z">
              <w:r w:rsidR="00CD5C50">
                <w:t>1</w:t>
              </w:r>
            </w:ins>
            <w:del w:id="1110" w:author="Pedro Verdelho" w:date="2019-01-22T01:27:00Z">
              <w:r w:rsidDel="00CD5C50">
                <w:delText>0</w:delText>
              </w:r>
            </w:del>
            <w:r>
              <w:t xml:space="preserve"> a 72</w:t>
            </w:r>
          </w:p>
        </w:tc>
        <w:tc>
          <w:tcPr>
            <w:tcW w:w="7395" w:type="dxa"/>
            <w:gridSpan w:val="2"/>
            <w:vAlign w:val="center"/>
          </w:tcPr>
          <w:p w14:paraId="7514D96D" w14:textId="77777777" w:rsidR="004873B0" w:rsidRPr="00265936" w:rsidRDefault="004873B0" w:rsidP="00BD245E">
            <w:pPr>
              <w:spacing w:before="120" w:after="120" w:line="280" w:lineRule="exact"/>
              <w:rPr>
                <w:szCs w:val="18"/>
              </w:rPr>
            </w:pPr>
            <w:r>
              <w:t xml:space="preserve">Estas diapositivas cubren la cooperación entre los sectores público y privado en un contexto internacional. Esta parte del módulo trata sobre tres niveles de cooperación; esto es: cooperación obligatoria con mandato legal, cooperación voluntaria con mandato legal y cooperación voluntaria, independientemente del mandato legal. Las diapositivas explican cada nivel de cooperación individualmente. </w:t>
            </w:r>
          </w:p>
          <w:p w14:paraId="3BE61958" w14:textId="66482C1F" w:rsidR="004873B0" w:rsidRPr="00265936" w:rsidRDefault="004873B0" w:rsidP="00BD245E">
            <w:pPr>
              <w:spacing w:before="120" w:after="120" w:line="280" w:lineRule="exact"/>
              <w:rPr>
                <w:szCs w:val="18"/>
              </w:rPr>
            </w:pPr>
            <w:r>
              <w:t xml:space="preserve">Con respecto a la cooperación obligatoria, se espera que el </w:t>
            </w:r>
            <w:del w:id="1111" w:author="Pedro Verdelho" w:date="2018-10-31T13:23:00Z">
              <w:r w:rsidDel="006A3059">
                <w:delText>formador</w:delText>
              </w:r>
            </w:del>
            <w:ins w:id="1112" w:author="Pedro Verdelho" w:date="2018-10-31T13:23:00Z">
              <w:r w:rsidR="006A3059">
                <w:t>capacitador</w:t>
              </w:r>
            </w:ins>
            <w:r>
              <w:t xml:space="preserve"> explique cómo los canales formales de cooperación internacional permiten al sector público de un país exigir la cooperación del proveedor de servicios del sector privado de otro país</w:t>
            </w:r>
            <w:ins w:id="1113" w:author="Pedro Verdelho" w:date="2018-10-31T11:27:00Z">
              <w:r w:rsidR="004C2ABB">
                <w:t xml:space="preserve">, </w:t>
              </w:r>
            </w:ins>
            <w:del w:id="1114" w:author="Pedro Verdelho" w:date="2018-10-31T11:27:00Z">
              <w:r w:rsidDel="004C2ABB">
                <w:delText>.</w:delText>
              </w:r>
            </w:del>
            <w:r>
              <w:t xml:space="preserve"> solicitando a ese segundo país que ejerza facultades de procedimiento que obliguen a la cooperación de su </w:t>
            </w:r>
            <w:ins w:id="1115" w:author="Pedro Verdelho" w:date="2018-10-31T11:27:00Z">
              <w:r w:rsidR="00855C77">
                <w:t xml:space="preserve">proveedor del </w:t>
              </w:r>
            </w:ins>
            <w:r>
              <w:t>sector privado</w:t>
            </w:r>
            <w:del w:id="1116" w:author="Pedro Verdelho" w:date="2018-10-31T11:27:00Z">
              <w:r w:rsidDel="00855C77">
                <w:delText xml:space="preserve"> proveedor</w:delText>
              </w:r>
            </w:del>
            <w:r>
              <w:t xml:space="preserve">. El </w:t>
            </w:r>
            <w:del w:id="1117" w:author="Pedro Verdelho" w:date="2018-10-31T13:23:00Z">
              <w:r w:rsidDel="006A3059">
                <w:delText>formador</w:delText>
              </w:r>
            </w:del>
            <w:ins w:id="1118" w:author="Pedro Verdelho" w:date="2018-10-31T13:23:00Z">
              <w:r w:rsidR="006A3059">
                <w:t>capacitador</w:t>
              </w:r>
            </w:ins>
            <w:r>
              <w:t xml:space="preserve"> también debe reiterar la aplicación extraterritorial de las órdenes de producción y cómo pueden permitir la búsqueda de la cooperación obligatoria de los proveedores de servicios extranjeros que operan dentro del territorio, con respecto a la información específica del suscriptor en posesión o control de dicho proveedor de servicios.</w:t>
            </w:r>
            <w:r w:rsidR="00152638">
              <w:t xml:space="preserve"> </w:t>
            </w:r>
            <w:r>
              <w:t xml:space="preserve">Con respecto a la cooperación voluntaria con mandatos legales, el </w:t>
            </w:r>
            <w:del w:id="1119" w:author="Pedro Verdelho" w:date="2018-10-31T13:23:00Z">
              <w:r w:rsidDel="006A3059">
                <w:delText>formador</w:delText>
              </w:r>
            </w:del>
            <w:ins w:id="1120" w:author="Pedro Verdelho" w:date="2018-10-31T13:23:00Z">
              <w:r w:rsidR="006A3059">
                <w:t>capacitador</w:t>
              </w:r>
            </w:ins>
            <w:r>
              <w:t xml:space="preserve"> debe centrarse en el artículo 32 del Convenio de Budapest, que permite el acceso transfronterizo directo a datos informáticos almacenados con consentimiento o </w:t>
            </w:r>
            <w:del w:id="1121" w:author="Pedro Verdelho" w:date="2018-10-31T11:28:00Z">
              <w:r w:rsidDel="00855C77">
                <w:delText>en lugares</w:delText>
              </w:r>
            </w:del>
            <w:r>
              <w:t xml:space="preserve"> </w:t>
            </w:r>
            <w:del w:id="1122" w:author="Pedro Verdelho" w:date="2018-10-31T11:28:00Z">
              <w:r w:rsidDel="00855C77">
                <w:delText>públic</w:delText>
              </w:r>
            </w:del>
            <w:proofErr w:type="spellStart"/>
            <w:ins w:id="1123" w:author="Pedro Verdelho" w:date="2018-10-31T11:28:00Z">
              <w:r w:rsidR="00855C77">
                <w:t>p</w:t>
              </w:r>
            </w:ins>
            <w:ins w:id="1124" w:author="Pedro Verdelho" w:date="2018-10-31T11:29:00Z">
              <w:r w:rsidR="00855C77">
                <w:t>u</w:t>
              </w:r>
            </w:ins>
            <w:ins w:id="1125" w:author="Pedro Verdelho" w:date="2018-10-31T11:28:00Z">
              <w:r w:rsidR="00855C77">
                <w:t>blicamente</w:t>
              </w:r>
              <w:proofErr w:type="spellEnd"/>
              <w:r w:rsidR="00855C77">
                <w:t xml:space="preserve"> accesible</w:t>
              </w:r>
            </w:ins>
            <w:del w:id="1126" w:author="Pedro Verdelho" w:date="2018-10-31T11:28:00Z">
              <w:r w:rsidDel="00855C77">
                <w:delText>os</w:delText>
              </w:r>
            </w:del>
            <w:r>
              <w:t xml:space="preserve">. Finalmente, estas diapositivas discuten los mecanismos mediante los cuales se puede emprender la cooperación </w:t>
            </w:r>
            <w:r>
              <w:lastRenderedPageBreak/>
              <w:t xml:space="preserve">con proveedores de servicios extranjeros sin ningún mandato legal. Esta sección cubre los procesos adoptados por algunos proveedores de servicios para la cooperación directa. </w:t>
            </w:r>
          </w:p>
        </w:tc>
      </w:tr>
      <w:tr w:rsidR="004873B0" w:rsidRPr="00265936" w14:paraId="18CA567E" w14:textId="77777777" w:rsidTr="00BD245E">
        <w:trPr>
          <w:trHeight w:val="1340"/>
        </w:trPr>
        <w:tc>
          <w:tcPr>
            <w:tcW w:w="1615" w:type="dxa"/>
            <w:vAlign w:val="center"/>
          </w:tcPr>
          <w:p w14:paraId="5D07E00C" w14:textId="32AA3A2B" w:rsidR="004873B0" w:rsidRPr="00265936" w:rsidRDefault="004873B0" w:rsidP="00BD245E">
            <w:pPr>
              <w:jc w:val="center"/>
              <w:rPr>
                <w:szCs w:val="18"/>
              </w:rPr>
            </w:pPr>
            <w:r>
              <w:lastRenderedPageBreak/>
              <w:t>7</w:t>
            </w:r>
            <w:ins w:id="1127" w:author="Pedro Verdelho" w:date="2019-01-22T01:31:00Z">
              <w:r w:rsidR="000A7DED">
                <w:t>4</w:t>
              </w:r>
            </w:ins>
            <w:del w:id="1128" w:author="Pedro Verdelho" w:date="2019-01-22T01:31:00Z">
              <w:r w:rsidDel="000A7DED">
                <w:delText>3</w:delText>
              </w:r>
            </w:del>
            <w:r>
              <w:t xml:space="preserve"> a 8</w:t>
            </w:r>
            <w:ins w:id="1129" w:author="Pedro Verdelho" w:date="2019-01-22T01:31:00Z">
              <w:r w:rsidR="000A7DED">
                <w:t>3</w:t>
              </w:r>
            </w:ins>
            <w:del w:id="1130" w:author="Pedro Verdelho" w:date="2019-01-22T01:31:00Z">
              <w:r w:rsidDel="000A7DED">
                <w:delText>2</w:delText>
              </w:r>
            </w:del>
          </w:p>
        </w:tc>
        <w:tc>
          <w:tcPr>
            <w:tcW w:w="7395" w:type="dxa"/>
            <w:gridSpan w:val="2"/>
            <w:vAlign w:val="center"/>
          </w:tcPr>
          <w:p w14:paraId="122B0E25" w14:textId="79D1A1C3" w:rsidR="004873B0" w:rsidRPr="00265936" w:rsidRDefault="004873B0" w:rsidP="00BD245E">
            <w:pPr>
              <w:spacing w:before="120" w:after="120" w:line="280" w:lineRule="exact"/>
              <w:rPr>
                <w:szCs w:val="18"/>
              </w:rPr>
            </w:pPr>
            <w:r>
              <w:t xml:space="preserve">Estas diapositivas enumeran consideraciones que deben tenerse en cuenta al cooperar con proveedores de servicios extranjeros. Se espera que el </w:t>
            </w:r>
            <w:del w:id="1131" w:author="Pedro Verdelho" w:date="2018-10-31T13:23:00Z">
              <w:r w:rsidDel="006A3059">
                <w:delText>formador</w:delText>
              </w:r>
            </w:del>
            <w:ins w:id="1132" w:author="Pedro Verdelho" w:date="2018-10-31T13:23:00Z">
              <w:r w:rsidR="006A3059">
                <w:t>capacitador</w:t>
              </w:r>
            </w:ins>
            <w:r>
              <w:t xml:space="preserve"> </w:t>
            </w:r>
            <w:del w:id="1133" w:author="Pedro Verdelho" w:date="2018-10-31T11:30:00Z">
              <w:r w:rsidDel="001C0F7D">
                <w:delText xml:space="preserve">tome </w:delText>
              </w:r>
            </w:del>
            <w:ins w:id="1134" w:author="Pedro Verdelho" w:date="2018-10-31T11:30:00Z">
              <w:r w:rsidR="001C0F7D">
                <w:t xml:space="preserve">conduzca </w:t>
              </w:r>
            </w:ins>
            <w:r>
              <w:t>a los delegados a través de estas consideraciones de una manera que resaltará el rol de los delegados para asegurar una cooperación efectiva con dichos proveedores de servicios.</w:t>
            </w:r>
          </w:p>
        </w:tc>
      </w:tr>
      <w:tr w:rsidR="004873B0" w:rsidRPr="00265936" w14:paraId="2B6C1073" w14:textId="77777777" w:rsidTr="00BD245E">
        <w:trPr>
          <w:trHeight w:val="1340"/>
        </w:trPr>
        <w:tc>
          <w:tcPr>
            <w:tcW w:w="1615" w:type="dxa"/>
            <w:vAlign w:val="center"/>
          </w:tcPr>
          <w:p w14:paraId="2564EA54" w14:textId="6F1726EF" w:rsidR="004873B0" w:rsidRPr="00265936" w:rsidRDefault="004873B0" w:rsidP="00BD245E">
            <w:pPr>
              <w:jc w:val="center"/>
              <w:rPr>
                <w:szCs w:val="18"/>
              </w:rPr>
            </w:pPr>
            <w:r>
              <w:t>8</w:t>
            </w:r>
            <w:ins w:id="1135" w:author="Pedro Verdelho" w:date="2019-01-22T01:31:00Z">
              <w:r w:rsidR="00691300">
                <w:t>4</w:t>
              </w:r>
            </w:ins>
            <w:del w:id="1136" w:author="Pedro Verdelho" w:date="2019-01-22T01:31:00Z">
              <w:r w:rsidDel="00691300">
                <w:delText>3</w:delText>
              </w:r>
            </w:del>
            <w:r>
              <w:t xml:space="preserve"> a 10</w:t>
            </w:r>
            <w:ins w:id="1137" w:author="Pedro Verdelho" w:date="2019-01-22T01:32:00Z">
              <w:r w:rsidR="00691300">
                <w:t>3</w:t>
              </w:r>
            </w:ins>
            <w:del w:id="1138" w:author="Pedro Verdelho" w:date="2019-01-22T01:32:00Z">
              <w:r w:rsidDel="00691300">
                <w:delText>2</w:delText>
              </w:r>
            </w:del>
          </w:p>
        </w:tc>
        <w:tc>
          <w:tcPr>
            <w:tcW w:w="7395" w:type="dxa"/>
            <w:gridSpan w:val="2"/>
            <w:vAlign w:val="center"/>
          </w:tcPr>
          <w:p w14:paraId="2B7E6817" w14:textId="75E312FA" w:rsidR="004873B0" w:rsidRPr="00265936" w:rsidRDefault="004873B0" w:rsidP="00BD245E">
            <w:pPr>
              <w:spacing w:before="120" w:after="120" w:line="280" w:lineRule="exact"/>
              <w:rPr>
                <w:szCs w:val="18"/>
              </w:rPr>
            </w:pPr>
            <w:r>
              <w:t xml:space="preserve">Estas diapositivas contienen estudios de casos individuales. Cada caso de estudio consiste en hechos breves relacionados con los materiales cubiertos en la sesión. El </w:t>
            </w:r>
            <w:del w:id="1139" w:author="Pedro Verdelho" w:date="2018-10-31T13:23:00Z">
              <w:r w:rsidDel="006A3059">
                <w:delText>formador</w:delText>
              </w:r>
            </w:del>
            <w:ins w:id="1140" w:author="Pedro Verdelho" w:date="2018-10-31T13:23:00Z">
              <w:r w:rsidR="006A3059">
                <w:t>capacitador</w:t>
              </w:r>
            </w:ins>
            <w:r>
              <w:t xml:space="preserve"> primero debe leer los hechos de un estudio de caso y, a continuación, debe dar a los delegados la oportunidad de proponer respuestas. El </w:t>
            </w:r>
            <w:del w:id="1141" w:author="Pedro Verdelho" w:date="2018-10-31T13:23:00Z">
              <w:r w:rsidDel="006A3059">
                <w:delText>formador</w:delText>
              </w:r>
            </w:del>
            <w:ins w:id="1142" w:author="Pedro Verdelho" w:date="2018-10-31T13:23:00Z">
              <w:r w:rsidR="006A3059">
                <w:t>capacitador</w:t>
              </w:r>
            </w:ins>
            <w:r>
              <w:t xml:space="preserve"> puede necesitar intervenir y guiar a los delegados con respecto a posibles respuestas. El </w:t>
            </w:r>
            <w:del w:id="1143" w:author="Pedro Verdelho" w:date="2018-10-31T13:23:00Z">
              <w:r w:rsidDel="006A3059">
                <w:delText>formador</w:delText>
              </w:r>
            </w:del>
            <w:ins w:id="1144" w:author="Pedro Verdelho" w:date="2018-10-31T13:23:00Z">
              <w:r w:rsidR="006A3059">
                <w:t>capacitador</w:t>
              </w:r>
            </w:ins>
            <w:r>
              <w:t xml:space="preserve"> debe asegurarse de que esta parte de la sesión sea interactiva, ya que brindará al </w:t>
            </w:r>
            <w:del w:id="1145" w:author="Pedro Verdelho" w:date="2018-10-31T13:23:00Z">
              <w:r w:rsidDel="006A3059">
                <w:delText>formador</w:delText>
              </w:r>
            </w:del>
            <w:ins w:id="1146" w:author="Pedro Verdelho" w:date="2018-10-31T13:23:00Z">
              <w:r w:rsidR="006A3059">
                <w:t>capacitador</w:t>
              </w:r>
            </w:ins>
            <w:r>
              <w:t xml:space="preserve"> la oportunidad de evaluar si la formación fue efectiva.</w:t>
            </w:r>
          </w:p>
        </w:tc>
      </w:tr>
      <w:tr w:rsidR="004873B0" w:rsidRPr="00265936" w14:paraId="775F0683" w14:textId="77777777" w:rsidTr="00BD245E">
        <w:trPr>
          <w:trHeight w:val="1340"/>
        </w:trPr>
        <w:tc>
          <w:tcPr>
            <w:tcW w:w="1615" w:type="dxa"/>
            <w:vAlign w:val="center"/>
          </w:tcPr>
          <w:p w14:paraId="6BBFDA4D" w14:textId="4E9E3E96" w:rsidR="004873B0" w:rsidRPr="00265936" w:rsidRDefault="004873B0" w:rsidP="00BD245E">
            <w:pPr>
              <w:jc w:val="center"/>
              <w:rPr>
                <w:szCs w:val="18"/>
              </w:rPr>
            </w:pPr>
            <w:r>
              <w:t>10</w:t>
            </w:r>
            <w:ins w:id="1147" w:author="Pedro Verdelho" w:date="2019-01-22T01:32:00Z">
              <w:r w:rsidR="00691300">
                <w:t>4</w:t>
              </w:r>
            </w:ins>
            <w:del w:id="1148" w:author="Pedro Verdelho" w:date="2019-01-22T01:32:00Z">
              <w:r w:rsidDel="00691300">
                <w:delText>3</w:delText>
              </w:r>
            </w:del>
            <w:r>
              <w:t xml:space="preserve"> a 10</w:t>
            </w:r>
            <w:ins w:id="1149" w:author="Pedro Verdelho" w:date="2019-01-22T01:32:00Z">
              <w:r w:rsidR="00691300">
                <w:t>7</w:t>
              </w:r>
            </w:ins>
            <w:del w:id="1150" w:author="Pedro Verdelho" w:date="2019-01-22T01:32:00Z">
              <w:r w:rsidDel="00691300">
                <w:delText>5</w:delText>
              </w:r>
            </w:del>
          </w:p>
        </w:tc>
        <w:tc>
          <w:tcPr>
            <w:tcW w:w="7395" w:type="dxa"/>
            <w:gridSpan w:val="2"/>
            <w:vAlign w:val="center"/>
          </w:tcPr>
          <w:p w14:paraId="3A26A399" w14:textId="235BEA19" w:rsidR="004873B0" w:rsidRPr="00265936" w:rsidRDefault="004873B0" w:rsidP="00BD245E">
            <w:pPr>
              <w:spacing w:before="120" w:after="120" w:line="280" w:lineRule="exact"/>
              <w:rPr>
                <w:i/>
                <w:szCs w:val="18"/>
              </w:rPr>
            </w:pPr>
            <w:r>
              <w:t xml:space="preserve">El </w:t>
            </w:r>
            <w:del w:id="1151" w:author="Pedro Verdelho" w:date="2018-10-31T13:23:00Z">
              <w:r w:rsidDel="006A3059">
                <w:delText>formador</w:delText>
              </w:r>
            </w:del>
            <w:ins w:id="1152" w:author="Pedro Verdelho" w:date="2018-10-31T13:23:00Z">
              <w:r w:rsidR="006A3059">
                <w:t>capacitador</w:t>
              </w:r>
            </w:ins>
            <w:r>
              <w:t xml:space="preserve"> debe recapitular los objetivos de la sesión con los delegados y darles la oportunidad de formular cualquier pregunta relacionada con los materiales cubiertos en este módulo.</w:t>
            </w:r>
          </w:p>
        </w:tc>
      </w:tr>
      <w:tr w:rsidR="004873B0" w:rsidRPr="00265936" w14:paraId="0908295A" w14:textId="77777777" w:rsidTr="000E189C">
        <w:trPr>
          <w:trHeight w:val="1108"/>
        </w:trPr>
        <w:tc>
          <w:tcPr>
            <w:tcW w:w="9010" w:type="dxa"/>
            <w:gridSpan w:val="3"/>
            <w:vAlign w:val="center"/>
          </w:tcPr>
          <w:p w14:paraId="1389B8F1" w14:textId="77777777" w:rsidR="004873B0" w:rsidRPr="00265936" w:rsidRDefault="004873B0" w:rsidP="00BD245E">
            <w:pPr>
              <w:spacing w:before="120" w:after="120" w:line="280" w:lineRule="exact"/>
              <w:rPr>
                <w:b/>
                <w:sz w:val="22"/>
                <w:szCs w:val="22"/>
              </w:rPr>
            </w:pPr>
            <w:r>
              <w:rPr>
                <w:b/>
                <w:sz w:val="22"/>
              </w:rPr>
              <w:t>Ejercicios prácticos</w:t>
            </w:r>
          </w:p>
          <w:p w14:paraId="2588B804" w14:textId="77777777" w:rsidR="004873B0" w:rsidRPr="00265936" w:rsidRDefault="004873B0" w:rsidP="00BD245E">
            <w:pPr>
              <w:spacing w:before="120" w:after="120" w:line="280" w:lineRule="exact"/>
              <w:rPr>
                <w:szCs w:val="18"/>
              </w:rPr>
            </w:pPr>
            <w:r>
              <w:t>No se prevén ejercicios prácticos en esta lección.</w:t>
            </w:r>
          </w:p>
        </w:tc>
      </w:tr>
      <w:tr w:rsidR="004873B0" w:rsidRPr="00265936" w14:paraId="3AF06036" w14:textId="77777777" w:rsidTr="00BD245E">
        <w:tc>
          <w:tcPr>
            <w:tcW w:w="9010" w:type="dxa"/>
            <w:gridSpan w:val="3"/>
            <w:vAlign w:val="center"/>
          </w:tcPr>
          <w:p w14:paraId="19272881" w14:textId="56C81A4A" w:rsidR="004873B0" w:rsidRPr="00265936" w:rsidRDefault="004873B0" w:rsidP="00BD245E">
            <w:pPr>
              <w:spacing w:before="120" w:after="120" w:line="280" w:lineRule="exact"/>
              <w:rPr>
                <w:b/>
                <w:sz w:val="22"/>
                <w:szCs w:val="22"/>
              </w:rPr>
            </w:pPr>
            <w:del w:id="1153" w:author="Pedro Verdelho" w:date="2018-10-31T11:31:00Z">
              <w:r w:rsidDel="001C0F7D">
                <w:rPr>
                  <w:b/>
                  <w:sz w:val="22"/>
                </w:rPr>
                <w:delText>Evaluación</w:delText>
              </w:r>
            </w:del>
            <w:del w:id="1154" w:author="Pedro Verdelho" w:date="2018-10-31T13:50:00Z">
              <w:r w:rsidDel="00E164FF">
                <w:rPr>
                  <w:b/>
                  <w:sz w:val="22"/>
                </w:rPr>
                <w:delText>/v</w:delText>
              </w:r>
            </w:del>
            <w:ins w:id="1155" w:author="Pedro Verdelho" w:date="2018-10-31T13:50:00Z">
              <w:r w:rsidR="00E164FF">
                <w:rPr>
                  <w:b/>
                  <w:sz w:val="22"/>
                </w:rPr>
                <w:t>V</w:t>
              </w:r>
            </w:ins>
            <w:r>
              <w:rPr>
                <w:b/>
                <w:sz w:val="22"/>
              </w:rPr>
              <w:t>erificación de conocimientos</w:t>
            </w:r>
          </w:p>
          <w:p w14:paraId="0E49A94B" w14:textId="172515EA" w:rsidR="004873B0" w:rsidRPr="00265936" w:rsidRDefault="004873B0" w:rsidP="00BD245E">
            <w:pPr>
              <w:spacing w:before="120" w:after="120" w:line="280" w:lineRule="exact"/>
              <w:rPr>
                <w:szCs w:val="18"/>
              </w:rPr>
            </w:pPr>
            <w:r>
              <w:t xml:space="preserve">No se ha preparado ninguna </w:t>
            </w:r>
            <w:del w:id="1156" w:author="Pedro Verdelho" w:date="2018-10-31T11:31:00Z">
              <w:r w:rsidDel="001C0F7D">
                <w:delText xml:space="preserve">evaluación </w:delText>
              </w:r>
            </w:del>
            <w:ins w:id="1157" w:author="Pedro Verdelho" w:date="2018-10-31T11:31:00Z">
              <w:r w:rsidR="001C0F7D">
                <w:t xml:space="preserve">valoración </w:t>
              </w:r>
            </w:ins>
            <w:r>
              <w:t xml:space="preserve">formal para esta sesión. Se alienta al </w:t>
            </w:r>
            <w:del w:id="1158" w:author="Pedro Verdelho" w:date="2018-10-31T13:23:00Z">
              <w:r w:rsidDel="006A3059">
                <w:delText>formador</w:delText>
              </w:r>
            </w:del>
            <w:ins w:id="1159" w:author="Pedro Verdelho" w:date="2018-10-31T13:23:00Z">
              <w:r w:rsidR="006A3059">
                <w:t>capacitador</w:t>
              </w:r>
            </w:ins>
            <w:r>
              <w:t xml:space="preserve"> a verificar el conocimiento y la comprensión haciendo preguntas relevantes a lo largo de la sesión. El </w:t>
            </w:r>
            <w:del w:id="1160" w:author="Pedro Verdelho" w:date="2018-10-31T13:23:00Z">
              <w:r w:rsidDel="006A3059">
                <w:delText>formador</w:delText>
              </w:r>
            </w:del>
            <w:ins w:id="1161" w:author="Pedro Verdelho" w:date="2018-10-31T13:23:00Z">
              <w:r w:rsidR="006A3059">
                <w:t>capacitador</w:t>
              </w:r>
            </w:ins>
            <w:r>
              <w:t xml:space="preserve"> también debe usar los estudios de casos para evaluar si se cumplieron los objetivos de la sesión.</w:t>
            </w:r>
          </w:p>
        </w:tc>
      </w:tr>
    </w:tbl>
    <w:p w14:paraId="189E7DE6" w14:textId="77777777" w:rsidR="008E5704" w:rsidRPr="00265936" w:rsidRDefault="008E5704" w:rsidP="008E5704">
      <w:pPr>
        <w:tabs>
          <w:tab w:val="left" w:pos="426"/>
          <w:tab w:val="left" w:pos="851"/>
        </w:tabs>
        <w:spacing w:after="120"/>
        <w:ind w:left="851" w:hanging="851"/>
        <w:rPr>
          <w:rFonts w:eastAsia="Times New Roman" w:cs="Times New Roman"/>
        </w:rPr>
      </w:pPr>
    </w:p>
    <w:p w14:paraId="18BE40E1" w14:textId="3214C3CE" w:rsidR="004873B0" w:rsidRPr="00265936" w:rsidRDefault="004873B0" w:rsidP="004873B0">
      <w:pPr>
        <w:pStyle w:val="Heading2"/>
        <w:tabs>
          <w:tab w:val="left" w:pos="426"/>
          <w:tab w:val="left" w:pos="851"/>
        </w:tabs>
        <w:spacing w:after="120"/>
        <w:ind w:left="900" w:hanging="900"/>
        <w:rPr>
          <w:rFonts w:eastAsia="Times New Roman" w:cs="Times New Roman"/>
          <w:sz w:val="22"/>
          <w:szCs w:val="22"/>
        </w:rPr>
      </w:pPr>
      <w:bookmarkStart w:id="1162" w:name="_Toc486857186"/>
      <w:bookmarkStart w:id="1163" w:name="_Toc524848207"/>
      <w:r>
        <w:rPr>
          <w:sz w:val="22"/>
        </w:rPr>
        <w:t>Lección 1.4.3 Planificación y preparación Compromiso de la audiencia</w:t>
      </w:r>
      <w:bookmarkEnd w:id="1162"/>
      <w:bookmarkEnd w:id="1163"/>
    </w:p>
    <w:tbl>
      <w:tblPr>
        <w:tblStyle w:val="TableGrid"/>
        <w:tblW w:w="9039" w:type="dxa"/>
        <w:tblLook w:val="04A0" w:firstRow="1" w:lastRow="0" w:firstColumn="1" w:lastColumn="0" w:noHBand="0" w:noVBand="1"/>
      </w:tblPr>
      <w:tblGrid>
        <w:gridCol w:w="1615"/>
        <w:gridCol w:w="4344"/>
        <w:gridCol w:w="3080"/>
      </w:tblGrid>
      <w:tr w:rsidR="004873B0" w:rsidRPr="00265936" w14:paraId="66B92F01" w14:textId="74709265" w:rsidTr="000E189C">
        <w:trPr>
          <w:trHeight w:val="872"/>
        </w:trPr>
        <w:tc>
          <w:tcPr>
            <w:tcW w:w="5959" w:type="dxa"/>
            <w:gridSpan w:val="2"/>
            <w:shd w:val="clear" w:color="auto" w:fill="C6D9F1" w:themeFill="text2" w:themeFillTint="33"/>
            <w:vAlign w:val="center"/>
          </w:tcPr>
          <w:p w14:paraId="59FD552B" w14:textId="3FB5E562" w:rsidR="004873B0" w:rsidRPr="00265936" w:rsidRDefault="004873B0" w:rsidP="004873B0">
            <w:pPr>
              <w:ind w:left="1890" w:hanging="1890"/>
              <w:rPr>
                <w:color w:val="000000" w:themeColor="text1"/>
                <w:sz w:val="22"/>
                <w:szCs w:val="22"/>
              </w:rPr>
            </w:pPr>
            <w:r>
              <w:rPr>
                <w:sz w:val="22"/>
              </w:rPr>
              <w:t xml:space="preserve">Lección 1.4.3 - </w:t>
            </w:r>
            <w:r>
              <w:rPr>
                <w:color w:val="000000" w:themeColor="text1"/>
                <w:sz w:val="22"/>
              </w:rPr>
              <w:t>Habilidades de formación - Preparación y planificación Compromiso de la audiencia</w:t>
            </w:r>
          </w:p>
        </w:tc>
        <w:tc>
          <w:tcPr>
            <w:tcW w:w="3080" w:type="dxa"/>
            <w:vAlign w:val="center"/>
          </w:tcPr>
          <w:p w14:paraId="1DAD2F4B" w14:textId="17FC1ACD" w:rsidR="004873B0" w:rsidRPr="00265936" w:rsidRDefault="004873B0">
            <w:pPr>
              <w:spacing w:after="200" w:line="276" w:lineRule="auto"/>
              <w:jc w:val="left"/>
              <w:rPr>
                <w:color w:val="000000" w:themeColor="text1"/>
                <w:sz w:val="22"/>
              </w:rPr>
            </w:pPr>
            <w:r>
              <w:rPr>
                <w:sz w:val="22"/>
              </w:rPr>
              <w:t xml:space="preserve">Duración: </w:t>
            </w:r>
            <w:r>
              <w:rPr>
                <w:color w:val="000000" w:themeColor="text1"/>
                <w:sz w:val="22"/>
              </w:rPr>
              <w:t>60 minutos</w:t>
            </w:r>
          </w:p>
        </w:tc>
      </w:tr>
      <w:tr w:rsidR="004873B0" w:rsidRPr="00265936" w14:paraId="473CEF31" w14:textId="77777777" w:rsidTr="000E189C">
        <w:trPr>
          <w:trHeight w:val="3266"/>
        </w:trPr>
        <w:tc>
          <w:tcPr>
            <w:tcW w:w="9039" w:type="dxa"/>
            <w:gridSpan w:val="3"/>
            <w:vAlign w:val="center"/>
          </w:tcPr>
          <w:p w14:paraId="694D3824" w14:textId="77777777" w:rsidR="004873B0" w:rsidRPr="00265936" w:rsidRDefault="004873B0" w:rsidP="00BD245E">
            <w:pPr>
              <w:spacing w:before="120" w:after="120" w:line="280" w:lineRule="exact"/>
              <w:rPr>
                <w:b/>
                <w:sz w:val="22"/>
                <w:szCs w:val="22"/>
              </w:rPr>
            </w:pPr>
            <w:r>
              <w:rPr>
                <w:b/>
                <w:sz w:val="22"/>
              </w:rPr>
              <w:lastRenderedPageBreak/>
              <w:t xml:space="preserve">Recursos requeridos: </w:t>
            </w:r>
          </w:p>
          <w:p w14:paraId="526FA3CE"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1FEBF0CD"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Proyector y pantalla de visualización.</w:t>
            </w:r>
          </w:p>
          <w:p w14:paraId="3981AF95"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Pizarra</w:t>
            </w:r>
          </w:p>
          <w:p w14:paraId="3F39A911"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Bolígrafo de pizarra (al menos 2 entre azul, negro, rojo y verde).</w:t>
            </w:r>
          </w:p>
          <w:p w14:paraId="2217C506"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2 rotafolios con papel adecuado.</w:t>
            </w:r>
          </w:p>
          <w:p w14:paraId="04EE347A" w14:textId="70D175B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Papel y bolígrafos para </w:t>
            </w:r>
            <w:del w:id="1164" w:author="Pedro Verdelho" w:date="2018-10-31T11:32:00Z">
              <w:r w:rsidDel="001C0F7D">
                <w:rPr>
                  <w:color w:val="000000" w:themeColor="text1"/>
                </w:rPr>
                <w:delText>e</w:delText>
              </w:r>
            </w:del>
            <w:r>
              <w:rPr>
                <w:color w:val="000000" w:themeColor="text1"/>
              </w:rPr>
              <w:t>l</w:t>
            </w:r>
            <w:ins w:id="1165" w:author="Pedro Verdelho" w:date="2018-10-31T11:32:00Z">
              <w:r w:rsidR="001C0F7D">
                <w:rPr>
                  <w:color w:val="000000" w:themeColor="text1"/>
                </w:rPr>
                <w:t>os</w:t>
              </w:r>
            </w:ins>
            <w:r>
              <w:rPr>
                <w:color w:val="000000" w:themeColor="text1"/>
              </w:rPr>
              <w:t xml:space="preserve"> alumno</w:t>
            </w:r>
            <w:ins w:id="1166" w:author="Pedro Verdelho" w:date="2018-10-31T11:32:00Z">
              <w:r w:rsidR="001C0F7D">
                <w:rPr>
                  <w:color w:val="000000" w:themeColor="text1"/>
                </w:rPr>
                <w:t>s</w:t>
              </w:r>
            </w:ins>
            <w:r>
              <w:rPr>
                <w:color w:val="000000" w:themeColor="text1"/>
              </w:rPr>
              <w:t>.</w:t>
            </w:r>
          </w:p>
          <w:p w14:paraId="415FCFC3"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Grapadora, perforadora y tijeras.</w:t>
            </w:r>
          </w:p>
          <w:p w14:paraId="13B24276"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38AC5B72" w14:textId="77777777" w:rsidR="004873B0" w:rsidRPr="00265936" w:rsidRDefault="004873B0" w:rsidP="00531BD9">
            <w:pPr>
              <w:pStyle w:val="bul1"/>
              <w:numPr>
                <w:ilvl w:val="0"/>
                <w:numId w:val="38"/>
              </w:numPr>
              <w:spacing w:before="120" w:after="120" w:line="280" w:lineRule="exact"/>
              <w:contextualSpacing/>
              <w:rPr>
                <w:color w:val="000000" w:themeColor="text1"/>
                <w:szCs w:val="18"/>
              </w:rPr>
            </w:pPr>
            <w:r>
              <w:rPr>
                <w:color w:val="000000" w:themeColor="text1"/>
              </w:rPr>
              <w:t>Sesión 1.4.3 - Hablar al documento grupal</w:t>
            </w:r>
          </w:p>
        </w:tc>
      </w:tr>
      <w:tr w:rsidR="004873B0" w:rsidRPr="00265936" w14:paraId="1FC2EF99" w14:textId="77777777" w:rsidTr="000E189C">
        <w:trPr>
          <w:trHeight w:val="2456"/>
        </w:trPr>
        <w:tc>
          <w:tcPr>
            <w:tcW w:w="9039" w:type="dxa"/>
            <w:gridSpan w:val="3"/>
            <w:vAlign w:val="center"/>
          </w:tcPr>
          <w:p w14:paraId="07B10F49" w14:textId="57BE2DDA" w:rsidR="004873B0" w:rsidRPr="00265936" w:rsidRDefault="004873B0" w:rsidP="00BD245E">
            <w:pPr>
              <w:spacing w:before="120" w:after="120" w:line="280" w:lineRule="exact"/>
              <w:rPr>
                <w:b/>
                <w:sz w:val="22"/>
                <w:szCs w:val="22"/>
              </w:rPr>
            </w:pPr>
            <w:r>
              <w:rPr>
                <w:b/>
                <w:sz w:val="22"/>
              </w:rPr>
              <w:t>Objetivo de la sesión:</w:t>
            </w:r>
            <w:r w:rsidR="00152638">
              <w:rPr>
                <w:b/>
                <w:sz w:val="22"/>
              </w:rPr>
              <w:t xml:space="preserve"> </w:t>
            </w:r>
          </w:p>
          <w:p w14:paraId="2EA406E3" w14:textId="41E3833E" w:rsidR="004873B0" w:rsidRPr="00265936" w:rsidRDefault="004873B0" w:rsidP="00BD245E">
            <w:pPr>
              <w:spacing w:after="120" w:line="280" w:lineRule="exact"/>
              <w:rPr>
                <w:szCs w:val="18"/>
              </w:rPr>
            </w:pPr>
            <w:r>
              <w:t>El objetivo general de esta formación es brindar profesionalidad y consistencia a la formación impartida en el curso de formación sobre ciberdelincuencia estandarizada para jueces y fiscales</w:t>
            </w:r>
            <w:r w:rsidRPr="00976ADB">
              <w:rPr>
                <w:highlight w:val="yellow"/>
              </w:rPr>
              <w:t>, y</w:t>
            </w:r>
            <w:r>
              <w:t xml:space="preserve"> proporcionar habilidades adicionales para que los </w:t>
            </w:r>
            <w:del w:id="1167" w:author="Pedro Verdelho" w:date="2018-10-31T13:23:00Z">
              <w:r w:rsidDel="006A3059">
                <w:delText>formador</w:delText>
              </w:r>
            </w:del>
            <w:ins w:id="1168" w:author="Pedro Verdelho" w:date="2018-10-31T13:23:00Z">
              <w:r w:rsidR="006A3059">
                <w:t>capacitador</w:t>
              </w:r>
            </w:ins>
            <w:r>
              <w:t>es puedan impartir el curso subyacente en sus propios países.</w:t>
            </w:r>
          </w:p>
          <w:p w14:paraId="65A9021D" w14:textId="5E489620" w:rsidR="004873B0" w:rsidRPr="00265936" w:rsidRDefault="004873B0" w:rsidP="00BD245E">
            <w:pPr>
              <w:spacing w:before="120" w:after="120" w:line="280" w:lineRule="exact"/>
              <w:rPr>
                <w:i/>
                <w:color w:val="FF0000"/>
                <w:szCs w:val="18"/>
              </w:rPr>
            </w:pPr>
            <w:r>
              <w:t xml:space="preserve">El propósito de esta sesión es delinear los siete pasos para el éxito en </w:t>
            </w:r>
            <w:r w:rsidR="00255F79">
              <w:t>la formación</w:t>
            </w:r>
            <w:r>
              <w:t>, en particular los tres últimos: imagen, repaso y repaso de nuevo.</w:t>
            </w:r>
          </w:p>
        </w:tc>
      </w:tr>
      <w:tr w:rsidR="004873B0" w:rsidRPr="00265936" w14:paraId="0E8CCE28" w14:textId="77777777" w:rsidTr="000E189C">
        <w:trPr>
          <w:trHeight w:val="1871"/>
        </w:trPr>
        <w:tc>
          <w:tcPr>
            <w:tcW w:w="9039" w:type="dxa"/>
            <w:gridSpan w:val="3"/>
            <w:vAlign w:val="center"/>
          </w:tcPr>
          <w:p w14:paraId="146E8AFD" w14:textId="77777777" w:rsidR="004873B0" w:rsidRPr="00265936" w:rsidRDefault="004873B0" w:rsidP="00BD245E">
            <w:pPr>
              <w:spacing w:before="120" w:after="120" w:line="280" w:lineRule="exact"/>
              <w:rPr>
                <w:b/>
                <w:sz w:val="22"/>
                <w:szCs w:val="22"/>
              </w:rPr>
            </w:pPr>
            <w:r>
              <w:rPr>
                <w:b/>
                <w:sz w:val="22"/>
              </w:rPr>
              <w:t>Objetivos:</w:t>
            </w:r>
          </w:p>
          <w:p w14:paraId="6FD6CD8B" w14:textId="77777777" w:rsidR="004873B0" w:rsidRPr="00265936" w:rsidRDefault="004873B0" w:rsidP="00BD245E">
            <w:pPr>
              <w:tabs>
                <w:tab w:val="left" w:pos="426"/>
                <w:tab w:val="left" w:pos="851"/>
              </w:tabs>
              <w:rPr>
                <w:szCs w:val="18"/>
              </w:rPr>
            </w:pPr>
            <w:r>
              <w:t>Al final de la clase, los delegados podrán:</w:t>
            </w:r>
          </w:p>
          <w:p w14:paraId="1E985232" w14:textId="042AD7D4" w:rsidR="004873B0" w:rsidRPr="00265936" w:rsidRDefault="004873B0" w:rsidP="00BD245E">
            <w:pPr>
              <w:pStyle w:val="bul1"/>
              <w:rPr>
                <w:szCs w:val="18"/>
              </w:rPr>
            </w:pPr>
            <w:r>
              <w:t>Elev</w:t>
            </w:r>
            <w:ins w:id="1169" w:author="Pedro Verdelho" w:date="2018-10-31T11:34:00Z">
              <w:r w:rsidR="00223227">
                <w:t>ar</w:t>
              </w:r>
            </w:ins>
            <w:del w:id="1170" w:author="Pedro Verdelho" w:date="2018-10-31T11:34:00Z">
              <w:r w:rsidDel="00223227">
                <w:delText>e</w:delText>
              </w:r>
            </w:del>
            <w:r>
              <w:t xml:space="preserve"> su imagen como </w:t>
            </w:r>
            <w:del w:id="1171" w:author="Pedro Verdelho" w:date="2018-10-31T13:23:00Z">
              <w:r w:rsidDel="006A3059">
                <w:delText>formador</w:delText>
              </w:r>
            </w:del>
            <w:ins w:id="1172" w:author="Pedro Verdelho" w:date="2018-10-31T13:23:00Z">
              <w:r w:rsidR="006A3059">
                <w:t>capacitador</w:t>
              </w:r>
            </w:ins>
            <w:ins w:id="1173" w:author="Pedro Verdelho" w:date="2019-01-22T01:37:00Z">
              <w:r w:rsidR="00C12B96">
                <w:t>es</w:t>
              </w:r>
            </w:ins>
          </w:p>
          <w:p w14:paraId="54961603" w14:textId="705C1C97" w:rsidR="004873B0" w:rsidRPr="00265936" w:rsidRDefault="004873B0" w:rsidP="00BD245E">
            <w:pPr>
              <w:pStyle w:val="bul1"/>
              <w:rPr>
                <w:szCs w:val="18"/>
              </w:rPr>
            </w:pPr>
            <w:r>
              <w:t>Gestion</w:t>
            </w:r>
            <w:ins w:id="1174" w:author="Pedro Verdelho" w:date="2018-10-31T11:34:00Z">
              <w:r w:rsidR="00223227">
                <w:t>ar</w:t>
              </w:r>
            </w:ins>
            <w:del w:id="1175" w:author="Pedro Verdelho" w:date="2018-10-31T11:34:00Z">
              <w:r w:rsidDel="00223227">
                <w:delText>e</w:delText>
              </w:r>
            </w:del>
            <w:r>
              <w:t xml:space="preserve"> el compromiso continuo de su audiencia</w:t>
            </w:r>
          </w:p>
          <w:p w14:paraId="1CD766BB" w14:textId="5F6DF806" w:rsidR="004873B0" w:rsidRPr="00265936" w:rsidRDefault="004873B0" w:rsidP="00BD245E">
            <w:pPr>
              <w:pStyle w:val="bul1"/>
              <w:rPr>
                <w:i/>
                <w:color w:val="00B050"/>
                <w:szCs w:val="18"/>
              </w:rPr>
            </w:pPr>
            <w:r>
              <w:t>Repas</w:t>
            </w:r>
            <w:ins w:id="1176" w:author="Pedro Verdelho" w:date="2018-10-31T11:34:00Z">
              <w:r w:rsidR="00223227">
                <w:t>ar</w:t>
              </w:r>
            </w:ins>
            <w:del w:id="1177" w:author="Pedro Verdelho" w:date="2018-10-31T11:34:00Z">
              <w:r w:rsidDel="00223227">
                <w:delText>o</w:delText>
              </w:r>
            </w:del>
            <w:r>
              <w:t xml:space="preserve"> con eficacia</w:t>
            </w:r>
          </w:p>
        </w:tc>
      </w:tr>
      <w:tr w:rsidR="004873B0" w:rsidRPr="00265936" w14:paraId="73AA11A1" w14:textId="77777777" w:rsidTr="000E189C">
        <w:trPr>
          <w:trHeight w:val="2168"/>
        </w:trPr>
        <w:tc>
          <w:tcPr>
            <w:tcW w:w="9039" w:type="dxa"/>
            <w:gridSpan w:val="3"/>
            <w:tcBorders>
              <w:bottom w:val="single" w:sz="4" w:space="0" w:color="auto"/>
            </w:tcBorders>
            <w:vAlign w:val="center"/>
          </w:tcPr>
          <w:p w14:paraId="4ACD8D2D" w14:textId="5EC22D8E" w:rsidR="004873B0" w:rsidRPr="00265936" w:rsidRDefault="004873B0" w:rsidP="00BD245E">
            <w:pPr>
              <w:spacing w:before="120" w:after="120" w:line="280" w:lineRule="exact"/>
              <w:rPr>
                <w:b/>
                <w:sz w:val="22"/>
                <w:szCs w:val="22"/>
              </w:rPr>
            </w:pPr>
            <w:r>
              <w:rPr>
                <w:b/>
                <w:sz w:val="22"/>
              </w:rPr>
              <w:t xml:space="preserve">Orientación del </w:t>
            </w:r>
            <w:del w:id="1178" w:author="Pedro Verdelho" w:date="2018-10-31T13:23:00Z">
              <w:r w:rsidR="005203A2" w:rsidDel="006A3059">
                <w:rPr>
                  <w:b/>
                  <w:sz w:val="22"/>
                </w:rPr>
                <w:delText>formador</w:delText>
              </w:r>
            </w:del>
            <w:ins w:id="1179" w:author="Pedro Verdelho" w:date="2018-10-31T13:23:00Z">
              <w:r w:rsidR="006A3059">
                <w:rPr>
                  <w:b/>
                  <w:sz w:val="22"/>
                </w:rPr>
                <w:t>capacitador</w:t>
              </w:r>
            </w:ins>
          </w:p>
          <w:p w14:paraId="4AADDD79" w14:textId="5A5A9579" w:rsidR="004873B0" w:rsidRPr="00265936" w:rsidRDefault="004873B0" w:rsidP="00BD245E">
            <w:pPr>
              <w:spacing w:before="120" w:after="120" w:line="280" w:lineRule="exact"/>
              <w:rPr>
                <w:szCs w:val="18"/>
              </w:rPr>
            </w:pPr>
            <w:r>
              <w:t>Esta sesión ha sido preparada para permitir a los delegados discutir la preparación del curso, la imagen, la gestión del compromiso de la audiencia y la importancia del repaso. En conjunto con la sesión anterior (1.3.4) se pretende proporcionar una visión completa de los "Siete Pasos"</w:t>
            </w:r>
            <w:del w:id="1180" w:author="Pedro Verdelho" w:date="2018-10-31T11:35:00Z">
              <w:r w:rsidDel="00223227">
                <w:delText>.</w:delText>
              </w:r>
            </w:del>
            <w:r>
              <w:t xml:space="preserve"> al éxito</w:t>
            </w:r>
            <w:ins w:id="1181" w:author="Pedro Verdelho" w:date="2018-10-31T11:35:00Z">
              <w:r w:rsidR="00223227">
                <w:t xml:space="preserve">, </w:t>
              </w:r>
            </w:ins>
            <w:del w:id="1182" w:author="Pedro Verdelho" w:date="2018-10-31T11:35:00Z">
              <w:r w:rsidDel="00223227">
                <w:delText xml:space="preserve"> '</w:delText>
              </w:r>
            </w:del>
            <w:r>
              <w:t xml:space="preserve">a saber, planificación, investigación, estructura, contenido, imagen, repaso y repaso de nuevo. Las diapositivas de esta presentación se proporcionan como un marco para que el </w:t>
            </w:r>
            <w:del w:id="1183" w:author="Pedro Verdelho" w:date="2018-10-31T13:23:00Z">
              <w:r w:rsidDel="006A3059">
                <w:delText>formador</w:delText>
              </w:r>
            </w:del>
            <w:ins w:id="1184" w:author="Pedro Verdelho" w:date="2018-10-31T13:23:00Z">
              <w:r w:rsidR="006A3059">
                <w:t>capacitador</w:t>
              </w:r>
            </w:ins>
            <w:r>
              <w:t xml:space="preserve"> trabaje lógicamente a través de los objetivos.</w:t>
            </w:r>
          </w:p>
          <w:p w14:paraId="0B165AE7" w14:textId="60252A95" w:rsidR="004873B0" w:rsidRPr="00265936" w:rsidRDefault="004873B0" w:rsidP="00BD245E">
            <w:pPr>
              <w:spacing w:before="120" w:after="120" w:line="280" w:lineRule="exact"/>
              <w:rPr>
                <w:szCs w:val="18"/>
              </w:rPr>
            </w:pPr>
            <w:r>
              <w:t xml:space="preserve">La presentación de la sesión es respaldada por el documento adicional que figura en la lista de recursos. Esto es para ayudar al </w:t>
            </w:r>
            <w:del w:id="1185" w:author="Pedro Verdelho" w:date="2018-10-31T13:23:00Z">
              <w:r w:rsidDel="006A3059">
                <w:delText>formador</w:delText>
              </w:r>
            </w:del>
            <w:ins w:id="1186" w:author="Pedro Verdelho" w:date="2018-10-31T13:23:00Z">
              <w:r w:rsidR="006A3059">
                <w:t>capacitador</w:t>
              </w:r>
            </w:ins>
            <w:r>
              <w:t xml:space="preserve"> a comprender mejor la sesión.</w:t>
            </w:r>
          </w:p>
        </w:tc>
      </w:tr>
      <w:tr w:rsidR="004873B0" w:rsidRPr="00265936" w14:paraId="04705F68" w14:textId="77777777" w:rsidTr="000E189C">
        <w:trPr>
          <w:trHeight w:val="701"/>
        </w:trPr>
        <w:tc>
          <w:tcPr>
            <w:tcW w:w="9039" w:type="dxa"/>
            <w:gridSpan w:val="3"/>
            <w:tcBorders>
              <w:bottom w:val="single" w:sz="4" w:space="0" w:color="auto"/>
            </w:tcBorders>
            <w:shd w:val="clear" w:color="auto" w:fill="DBE5F1" w:themeFill="accent1" w:themeFillTint="33"/>
            <w:vAlign w:val="center"/>
          </w:tcPr>
          <w:p w14:paraId="5E7332CA" w14:textId="77777777" w:rsidR="004873B0" w:rsidRPr="00265936" w:rsidRDefault="004873B0" w:rsidP="00BD245E">
            <w:pPr>
              <w:rPr>
                <w:b/>
                <w:sz w:val="28"/>
                <w:szCs w:val="28"/>
              </w:rPr>
            </w:pPr>
            <w:r>
              <w:rPr>
                <w:b/>
                <w:sz w:val="28"/>
              </w:rPr>
              <w:t>Contenido de la lección</w:t>
            </w:r>
          </w:p>
        </w:tc>
      </w:tr>
      <w:tr w:rsidR="004873B0" w:rsidRPr="00265936" w14:paraId="7BCAEDBB" w14:textId="77777777" w:rsidTr="000E189C">
        <w:trPr>
          <w:trHeight w:val="629"/>
        </w:trPr>
        <w:tc>
          <w:tcPr>
            <w:tcW w:w="1615" w:type="dxa"/>
            <w:shd w:val="clear" w:color="auto" w:fill="DBE5F1" w:themeFill="accent1" w:themeFillTint="33"/>
            <w:vAlign w:val="center"/>
          </w:tcPr>
          <w:p w14:paraId="6608BB19" w14:textId="77777777" w:rsidR="004873B0" w:rsidRPr="00265936" w:rsidRDefault="004873B0" w:rsidP="00BD245E">
            <w:pPr>
              <w:jc w:val="center"/>
              <w:rPr>
                <w:b/>
                <w:sz w:val="22"/>
                <w:szCs w:val="22"/>
              </w:rPr>
            </w:pPr>
            <w:r>
              <w:rPr>
                <w:b/>
                <w:sz w:val="22"/>
              </w:rPr>
              <w:t>Números de diapositiva</w:t>
            </w:r>
          </w:p>
        </w:tc>
        <w:tc>
          <w:tcPr>
            <w:tcW w:w="7424" w:type="dxa"/>
            <w:gridSpan w:val="2"/>
            <w:shd w:val="clear" w:color="auto" w:fill="DBE5F1" w:themeFill="accent1" w:themeFillTint="33"/>
            <w:vAlign w:val="center"/>
          </w:tcPr>
          <w:p w14:paraId="77FE8F43" w14:textId="77777777" w:rsidR="004873B0" w:rsidRPr="00265936" w:rsidRDefault="004873B0" w:rsidP="00BD245E">
            <w:pPr>
              <w:rPr>
                <w:b/>
                <w:sz w:val="22"/>
                <w:szCs w:val="22"/>
              </w:rPr>
            </w:pPr>
            <w:r>
              <w:rPr>
                <w:b/>
                <w:sz w:val="22"/>
              </w:rPr>
              <w:t>Contenido</w:t>
            </w:r>
          </w:p>
        </w:tc>
      </w:tr>
      <w:tr w:rsidR="004873B0" w:rsidRPr="00265936" w14:paraId="53A52136" w14:textId="77777777" w:rsidTr="000E189C">
        <w:tc>
          <w:tcPr>
            <w:tcW w:w="1615" w:type="dxa"/>
            <w:vAlign w:val="center"/>
          </w:tcPr>
          <w:p w14:paraId="330F0A75" w14:textId="77777777" w:rsidR="004873B0" w:rsidRPr="00265936" w:rsidRDefault="004873B0" w:rsidP="00BD245E">
            <w:pPr>
              <w:spacing w:before="120" w:after="120" w:line="280" w:lineRule="exact"/>
              <w:jc w:val="center"/>
              <w:rPr>
                <w:szCs w:val="18"/>
              </w:rPr>
            </w:pPr>
            <w:r>
              <w:t>1 a 2</w:t>
            </w:r>
          </w:p>
          <w:p w14:paraId="6310F727" w14:textId="77777777" w:rsidR="004873B0" w:rsidRPr="00265936" w:rsidRDefault="004873B0" w:rsidP="00BD245E">
            <w:pPr>
              <w:spacing w:before="120" w:after="120" w:line="280" w:lineRule="exact"/>
              <w:jc w:val="center"/>
              <w:rPr>
                <w:szCs w:val="18"/>
              </w:rPr>
            </w:pPr>
            <w:r>
              <w:t>Obligatorio</w:t>
            </w:r>
          </w:p>
        </w:tc>
        <w:tc>
          <w:tcPr>
            <w:tcW w:w="7424" w:type="dxa"/>
            <w:gridSpan w:val="2"/>
            <w:vAlign w:val="center"/>
          </w:tcPr>
          <w:p w14:paraId="1CE68C68" w14:textId="77777777" w:rsidR="004873B0" w:rsidRPr="00265936" w:rsidRDefault="004873B0" w:rsidP="00BD245E">
            <w:pPr>
              <w:tabs>
                <w:tab w:val="left" w:pos="426"/>
                <w:tab w:val="left" w:pos="851"/>
              </w:tabs>
              <w:spacing w:before="120" w:after="120" w:line="280" w:lineRule="exact"/>
              <w:rPr>
                <w:i/>
                <w:color w:val="00B050"/>
                <w:szCs w:val="18"/>
              </w:rPr>
            </w:pPr>
            <w:r>
              <w:t>Las primeras diapositivas establecen el propósito y la estructura de la sesión. Los objetivos de esta sesión se explican a los delegados. Estas son las cosas que el delegado debería poder hacer al final de la sesión. Estos objetivos pueden usarse para evaluar el conocimiento obtenido y permitir a los delegados evaluar la capacitación.</w:t>
            </w:r>
          </w:p>
        </w:tc>
      </w:tr>
      <w:tr w:rsidR="004873B0" w:rsidRPr="00265936" w14:paraId="6F77E51E" w14:textId="77777777" w:rsidTr="000E189C">
        <w:tc>
          <w:tcPr>
            <w:tcW w:w="1615" w:type="dxa"/>
            <w:vAlign w:val="center"/>
          </w:tcPr>
          <w:p w14:paraId="00F7EDA3" w14:textId="77777777" w:rsidR="004873B0" w:rsidRPr="00265936" w:rsidRDefault="004873B0" w:rsidP="00BD245E">
            <w:pPr>
              <w:spacing w:before="120" w:after="120" w:line="280" w:lineRule="exact"/>
              <w:jc w:val="center"/>
              <w:rPr>
                <w:szCs w:val="18"/>
              </w:rPr>
            </w:pPr>
            <w:r>
              <w:lastRenderedPageBreak/>
              <w:t>Diapositiva 3</w:t>
            </w:r>
          </w:p>
          <w:p w14:paraId="42643199" w14:textId="77777777" w:rsidR="004873B0" w:rsidRPr="00265936" w:rsidRDefault="004873B0" w:rsidP="00BD245E">
            <w:pPr>
              <w:spacing w:before="120" w:after="120" w:line="280" w:lineRule="exact"/>
              <w:jc w:val="center"/>
              <w:rPr>
                <w:szCs w:val="18"/>
              </w:rPr>
            </w:pPr>
            <w:r>
              <w:t>Obligatorio</w:t>
            </w:r>
          </w:p>
        </w:tc>
        <w:tc>
          <w:tcPr>
            <w:tcW w:w="7424" w:type="dxa"/>
            <w:gridSpan w:val="2"/>
            <w:vAlign w:val="center"/>
          </w:tcPr>
          <w:p w14:paraId="18CF9AF2" w14:textId="0CDF77FD" w:rsidR="004873B0" w:rsidRPr="00265936" w:rsidRDefault="004873B0" w:rsidP="00BD245E">
            <w:pPr>
              <w:tabs>
                <w:tab w:val="left" w:pos="426"/>
                <w:tab w:val="left" w:pos="851"/>
              </w:tabs>
              <w:spacing w:before="120" w:after="120" w:line="280" w:lineRule="exact"/>
              <w:rPr>
                <w:szCs w:val="18"/>
              </w:rPr>
            </w:pPr>
            <w:r>
              <w:t xml:space="preserve">Esta diapositiva presenta los 7 pasos para los delegados: en esta sesión se cubrirán los primeros cuatro pasos. El </w:t>
            </w:r>
            <w:del w:id="1187" w:author="Pedro Verdelho" w:date="2018-10-31T13:23:00Z">
              <w:r w:rsidDel="006A3059">
                <w:delText>formador</w:delText>
              </w:r>
            </w:del>
            <w:ins w:id="1188" w:author="Pedro Verdelho" w:date="2018-10-31T13:23:00Z">
              <w:r w:rsidR="006A3059">
                <w:t>capacitador</w:t>
              </w:r>
            </w:ins>
            <w:r>
              <w:t xml:space="preserve"> debe presentar el primer tema: planificación.</w:t>
            </w:r>
          </w:p>
        </w:tc>
      </w:tr>
      <w:tr w:rsidR="004873B0" w:rsidRPr="00265936" w14:paraId="13178B33" w14:textId="77777777" w:rsidTr="000E189C">
        <w:tc>
          <w:tcPr>
            <w:tcW w:w="1615" w:type="dxa"/>
            <w:vAlign w:val="center"/>
          </w:tcPr>
          <w:p w14:paraId="659D9A5F" w14:textId="77777777" w:rsidR="004873B0" w:rsidRPr="00265936" w:rsidRDefault="004873B0" w:rsidP="00BD245E">
            <w:pPr>
              <w:spacing w:before="120" w:after="120" w:line="280" w:lineRule="exact"/>
              <w:jc w:val="center"/>
              <w:rPr>
                <w:szCs w:val="18"/>
              </w:rPr>
            </w:pPr>
            <w:r>
              <w:t>Diapositivas 4 a 8</w:t>
            </w:r>
          </w:p>
          <w:p w14:paraId="6A380CB2" w14:textId="77777777" w:rsidR="004873B0" w:rsidRPr="00265936" w:rsidRDefault="004873B0" w:rsidP="00BD245E">
            <w:pPr>
              <w:spacing w:before="120" w:after="120" w:line="280" w:lineRule="exact"/>
              <w:jc w:val="center"/>
              <w:rPr>
                <w:szCs w:val="18"/>
              </w:rPr>
            </w:pPr>
            <w:r>
              <w:t>Obligatorio</w:t>
            </w:r>
          </w:p>
        </w:tc>
        <w:tc>
          <w:tcPr>
            <w:tcW w:w="7424" w:type="dxa"/>
            <w:gridSpan w:val="2"/>
            <w:vAlign w:val="center"/>
          </w:tcPr>
          <w:p w14:paraId="034BEEDF" w14:textId="6063D0E4" w:rsidR="004873B0" w:rsidRPr="00265936" w:rsidRDefault="004873B0" w:rsidP="00BD245E">
            <w:pPr>
              <w:tabs>
                <w:tab w:val="left" w:pos="426"/>
                <w:tab w:val="left" w:pos="851"/>
              </w:tabs>
              <w:spacing w:before="120" w:after="120" w:line="280" w:lineRule="exact"/>
              <w:rPr>
                <w:szCs w:val="18"/>
              </w:rPr>
            </w:pPr>
            <w:r>
              <w:t xml:space="preserve">Estas diapositivas tratan sobre el contenido de una preparación y ofrecen la oportunidad para que el </w:t>
            </w:r>
            <w:del w:id="1189" w:author="Pedro Verdelho" w:date="2018-10-31T13:23:00Z">
              <w:r w:rsidDel="006A3059">
                <w:delText>formador</w:delText>
              </w:r>
            </w:del>
            <w:ins w:id="1190" w:author="Pedro Verdelho" w:date="2018-10-31T13:23:00Z">
              <w:r w:rsidR="006A3059">
                <w:t>capacitador</w:t>
              </w:r>
            </w:ins>
            <w:r>
              <w:t xml:space="preserve"> involucre a los delegados preguntándoles cuáles creen que son los problemas al considerar el contenido.</w:t>
            </w:r>
            <w:r w:rsidR="00152638">
              <w:t xml:space="preserve"> </w:t>
            </w:r>
            <w:r>
              <w:t xml:space="preserve">El </w:t>
            </w:r>
            <w:del w:id="1191" w:author="Pedro Verdelho" w:date="2018-10-31T13:23:00Z">
              <w:r w:rsidDel="006A3059">
                <w:delText>formador</w:delText>
              </w:r>
            </w:del>
            <w:ins w:id="1192" w:author="Pedro Verdelho" w:date="2018-10-31T13:23:00Z">
              <w:r w:rsidR="006A3059">
                <w:t>capacitador</w:t>
              </w:r>
            </w:ins>
            <w:r>
              <w:t xml:space="preserve"> puede tomar notas en el rotafolio y luego comparar las respuestas de los delegados con la diapositiva 5 y 6.</w:t>
            </w:r>
            <w:r w:rsidR="00152638">
              <w:t xml:space="preserve"> </w:t>
            </w:r>
            <w:r>
              <w:t xml:space="preserve">La interacción del delegado puede mantenerse a lo largo de esta sección. Las diapositivas 7 y 8 tratan el principio y los problemas de simplificar. </w:t>
            </w:r>
          </w:p>
        </w:tc>
      </w:tr>
      <w:tr w:rsidR="004873B0" w:rsidRPr="00265936" w14:paraId="41FB7E6D" w14:textId="77777777" w:rsidTr="000E189C">
        <w:tc>
          <w:tcPr>
            <w:tcW w:w="1615" w:type="dxa"/>
            <w:vAlign w:val="center"/>
          </w:tcPr>
          <w:p w14:paraId="0943E120" w14:textId="77777777" w:rsidR="004873B0" w:rsidRPr="00265936" w:rsidRDefault="004873B0" w:rsidP="00BD245E">
            <w:pPr>
              <w:spacing w:before="120" w:after="120" w:line="280" w:lineRule="exact"/>
              <w:jc w:val="center"/>
              <w:rPr>
                <w:szCs w:val="18"/>
              </w:rPr>
            </w:pPr>
            <w:r>
              <w:t>Diapositivas 9 a 20</w:t>
            </w:r>
          </w:p>
          <w:p w14:paraId="0C203895" w14:textId="77777777" w:rsidR="004873B0" w:rsidRPr="00265936" w:rsidRDefault="004873B0" w:rsidP="00BD245E">
            <w:pPr>
              <w:spacing w:before="120" w:after="120" w:line="280" w:lineRule="exact"/>
              <w:jc w:val="center"/>
              <w:rPr>
                <w:szCs w:val="18"/>
              </w:rPr>
            </w:pPr>
            <w:r>
              <w:t>Obligatorio</w:t>
            </w:r>
          </w:p>
        </w:tc>
        <w:tc>
          <w:tcPr>
            <w:tcW w:w="7424" w:type="dxa"/>
            <w:gridSpan w:val="2"/>
            <w:vAlign w:val="center"/>
          </w:tcPr>
          <w:p w14:paraId="4B276932" w14:textId="33BEB4BD" w:rsidR="004873B0" w:rsidRPr="00265936" w:rsidRDefault="004873B0" w:rsidP="00BD245E">
            <w:pPr>
              <w:tabs>
                <w:tab w:val="left" w:pos="426"/>
                <w:tab w:val="left" w:pos="851"/>
              </w:tabs>
              <w:spacing w:before="120" w:after="120" w:line="280" w:lineRule="exact"/>
              <w:rPr>
                <w:szCs w:val="18"/>
              </w:rPr>
            </w:pPr>
            <w:r>
              <w:t xml:space="preserve">Explican los problemas de mejorar la imagen del presentador. Las diapositivas 10 a 14 tratan sobre las consideraciones de hablarle a la audiencia. El </w:t>
            </w:r>
            <w:del w:id="1193" w:author="Pedro Verdelho" w:date="2018-10-31T13:23:00Z">
              <w:r w:rsidDel="006A3059">
                <w:delText>formador</w:delText>
              </w:r>
            </w:del>
            <w:ins w:id="1194" w:author="Pedro Verdelho" w:date="2018-10-31T13:23:00Z">
              <w:r w:rsidR="006A3059">
                <w:t>capacitador</w:t>
              </w:r>
            </w:ins>
            <w:r>
              <w:t xml:space="preserve"> puede involucrar a los delegados preguntándoles cuáles creen que son los problemas involucrados y el </w:t>
            </w:r>
            <w:del w:id="1195" w:author="Pedro Verdelho" w:date="2018-10-31T13:23:00Z">
              <w:r w:rsidDel="006A3059">
                <w:delText>formador</w:delText>
              </w:r>
            </w:del>
            <w:ins w:id="1196" w:author="Pedro Verdelho" w:date="2018-10-31T13:23:00Z">
              <w:r w:rsidR="006A3059">
                <w:t>capacitador</w:t>
              </w:r>
            </w:ins>
            <w:r>
              <w:t xml:space="preserve"> puede tomar notas en el rotafolio y luego comparar las respuestas de los delegados con las diapositivas 11 a la 14. Las diapositivas 15 a 17 tratan sobre las leyes del lenguaje, lo que se debe y lo que no se debe hacer para hablar a la audiencia. Las diapositivas 18 a 20 describen los diferentes tipos de técnicas de interrogatorio y ofrecen al </w:t>
            </w:r>
            <w:del w:id="1197" w:author="Pedro Verdelho" w:date="2018-10-31T13:23:00Z">
              <w:r w:rsidDel="006A3059">
                <w:delText>formador</w:delText>
              </w:r>
            </w:del>
            <w:ins w:id="1198" w:author="Pedro Verdelho" w:date="2018-10-31T13:23:00Z">
              <w:r w:rsidR="006A3059">
                <w:t>capacitador</w:t>
              </w:r>
            </w:ins>
            <w:r>
              <w:t xml:space="preserve"> la oportunidad de interactuar con la audiencia de una manera práctica.</w:t>
            </w:r>
          </w:p>
        </w:tc>
      </w:tr>
      <w:tr w:rsidR="004873B0" w:rsidRPr="00265936" w14:paraId="6480BF86" w14:textId="77777777" w:rsidTr="000E189C">
        <w:tc>
          <w:tcPr>
            <w:tcW w:w="1615" w:type="dxa"/>
            <w:vAlign w:val="center"/>
          </w:tcPr>
          <w:p w14:paraId="682DFE93" w14:textId="77777777" w:rsidR="004873B0" w:rsidRPr="00265936" w:rsidRDefault="004873B0" w:rsidP="00BD245E">
            <w:pPr>
              <w:spacing w:before="120" w:after="120" w:line="280" w:lineRule="exact"/>
              <w:jc w:val="center"/>
              <w:rPr>
                <w:szCs w:val="18"/>
              </w:rPr>
            </w:pPr>
            <w:r>
              <w:t>Diapositivas 21 a 25</w:t>
            </w:r>
          </w:p>
          <w:p w14:paraId="478C4B95" w14:textId="77777777" w:rsidR="004873B0" w:rsidRPr="00265936" w:rsidRDefault="004873B0" w:rsidP="00BD245E">
            <w:pPr>
              <w:spacing w:before="120" w:after="120" w:line="280" w:lineRule="exact"/>
              <w:jc w:val="center"/>
              <w:rPr>
                <w:szCs w:val="18"/>
              </w:rPr>
            </w:pPr>
            <w:r>
              <w:t>Obligatorio</w:t>
            </w:r>
          </w:p>
        </w:tc>
        <w:tc>
          <w:tcPr>
            <w:tcW w:w="7424" w:type="dxa"/>
            <w:gridSpan w:val="2"/>
            <w:vAlign w:val="center"/>
          </w:tcPr>
          <w:p w14:paraId="6C3C6878" w14:textId="77777777" w:rsidR="004873B0" w:rsidRPr="00265936" w:rsidRDefault="004873B0" w:rsidP="00BD245E">
            <w:pPr>
              <w:tabs>
                <w:tab w:val="left" w:pos="426"/>
                <w:tab w:val="left" w:pos="851"/>
              </w:tabs>
              <w:spacing w:before="120" w:after="120" w:line="280" w:lineRule="exact"/>
              <w:rPr>
                <w:szCs w:val="18"/>
              </w:rPr>
            </w:pPr>
            <w:r>
              <w:t>Estas diapositivas explican la importancia y las razones para practicar una presentación antes de que se imparta.</w:t>
            </w:r>
          </w:p>
        </w:tc>
      </w:tr>
      <w:tr w:rsidR="004873B0" w:rsidRPr="00265936" w14:paraId="269830D6" w14:textId="77777777" w:rsidTr="000E189C">
        <w:trPr>
          <w:trHeight w:val="1457"/>
        </w:trPr>
        <w:tc>
          <w:tcPr>
            <w:tcW w:w="1615" w:type="dxa"/>
            <w:vAlign w:val="center"/>
          </w:tcPr>
          <w:p w14:paraId="3A40624E" w14:textId="77777777" w:rsidR="004873B0" w:rsidRPr="00265936" w:rsidRDefault="004873B0" w:rsidP="00BD245E">
            <w:pPr>
              <w:spacing w:before="120" w:after="120" w:line="280" w:lineRule="exact"/>
              <w:jc w:val="center"/>
              <w:rPr>
                <w:szCs w:val="18"/>
              </w:rPr>
            </w:pPr>
            <w:r>
              <w:t>Diapositiva 26</w:t>
            </w:r>
          </w:p>
          <w:p w14:paraId="53081005" w14:textId="77777777" w:rsidR="004873B0" w:rsidRPr="00265936" w:rsidRDefault="004873B0" w:rsidP="00BD245E">
            <w:pPr>
              <w:spacing w:before="120" w:after="120" w:line="280" w:lineRule="exact"/>
              <w:jc w:val="center"/>
              <w:rPr>
                <w:szCs w:val="18"/>
              </w:rPr>
            </w:pPr>
            <w:r>
              <w:t>Obligatorio</w:t>
            </w:r>
          </w:p>
        </w:tc>
        <w:tc>
          <w:tcPr>
            <w:tcW w:w="7424" w:type="dxa"/>
            <w:gridSpan w:val="2"/>
            <w:vAlign w:val="center"/>
          </w:tcPr>
          <w:p w14:paraId="775B66CE" w14:textId="362887BC" w:rsidR="004873B0" w:rsidRPr="00265936" w:rsidRDefault="004873B0" w:rsidP="00BD245E">
            <w:pPr>
              <w:tabs>
                <w:tab w:val="left" w:pos="426"/>
                <w:tab w:val="left" w:pos="851"/>
              </w:tabs>
              <w:spacing w:line="280" w:lineRule="exact"/>
              <w:rPr>
                <w:szCs w:val="18"/>
              </w:rPr>
            </w:pPr>
            <w:r>
              <w:t xml:space="preserve">El </w:t>
            </w:r>
            <w:del w:id="1199" w:author="Pedro Verdelho" w:date="2018-10-31T13:23:00Z">
              <w:r w:rsidDel="006A3059">
                <w:delText>formador</w:delText>
              </w:r>
            </w:del>
            <w:ins w:id="1200" w:author="Pedro Verdelho" w:date="2018-10-31T13:23:00Z">
              <w:r w:rsidR="006A3059">
                <w:t>capacitador</w:t>
              </w:r>
            </w:ins>
            <w:r>
              <w:t xml:space="preserve"> debe ahora recapitular que los delegados pueden:</w:t>
            </w:r>
          </w:p>
          <w:p w14:paraId="0883E89F" w14:textId="4BEBFF4D" w:rsidR="004873B0" w:rsidRPr="00265936" w:rsidRDefault="004873B0" w:rsidP="00BD245E">
            <w:pPr>
              <w:pStyle w:val="bul1"/>
              <w:rPr>
                <w:szCs w:val="18"/>
              </w:rPr>
            </w:pPr>
            <w:r>
              <w:t>Elev</w:t>
            </w:r>
            <w:ins w:id="1201" w:author="Pedro Verdelho" w:date="2018-10-31T11:37:00Z">
              <w:r w:rsidR="002B4948">
                <w:t>ar</w:t>
              </w:r>
            </w:ins>
            <w:del w:id="1202" w:author="Pedro Verdelho" w:date="2018-10-31T11:37:00Z">
              <w:r w:rsidDel="002B4948">
                <w:delText>e</w:delText>
              </w:r>
            </w:del>
            <w:r>
              <w:t xml:space="preserve"> su imagen como </w:t>
            </w:r>
            <w:del w:id="1203" w:author="Pedro Verdelho" w:date="2018-10-31T13:23:00Z">
              <w:r w:rsidDel="006A3059">
                <w:delText>formador</w:delText>
              </w:r>
            </w:del>
            <w:ins w:id="1204" w:author="Pedro Verdelho" w:date="2018-10-31T13:23:00Z">
              <w:r w:rsidR="006A3059">
                <w:t>capacitador</w:t>
              </w:r>
            </w:ins>
          </w:p>
          <w:p w14:paraId="477FD1EF" w14:textId="4B18D5AF" w:rsidR="004873B0" w:rsidRPr="00265936" w:rsidRDefault="004873B0" w:rsidP="00BD245E">
            <w:pPr>
              <w:pStyle w:val="bul1"/>
              <w:rPr>
                <w:szCs w:val="18"/>
              </w:rPr>
            </w:pPr>
            <w:r>
              <w:t>Gestion</w:t>
            </w:r>
            <w:ins w:id="1205" w:author="Pedro Verdelho" w:date="2018-10-31T11:37:00Z">
              <w:r w:rsidR="002B4948">
                <w:t>ar</w:t>
              </w:r>
            </w:ins>
            <w:del w:id="1206" w:author="Pedro Verdelho" w:date="2018-10-31T11:37:00Z">
              <w:r w:rsidDel="002B4948">
                <w:delText>e</w:delText>
              </w:r>
            </w:del>
            <w:r>
              <w:t xml:space="preserve"> el compromiso continuo de su audiencia</w:t>
            </w:r>
          </w:p>
          <w:p w14:paraId="0DA5A42E" w14:textId="6B08A2B0" w:rsidR="004873B0" w:rsidRPr="00265936" w:rsidRDefault="004873B0" w:rsidP="00BD245E">
            <w:pPr>
              <w:pStyle w:val="bul1"/>
              <w:rPr>
                <w:szCs w:val="18"/>
              </w:rPr>
            </w:pPr>
            <w:r>
              <w:t>Repas</w:t>
            </w:r>
            <w:ins w:id="1207" w:author="Pedro Verdelho" w:date="2018-10-31T11:37:00Z">
              <w:r w:rsidR="002B4948">
                <w:t>ar</w:t>
              </w:r>
            </w:ins>
            <w:del w:id="1208" w:author="Pedro Verdelho" w:date="2018-10-31T11:37:00Z">
              <w:r w:rsidDel="002B4948">
                <w:delText>o</w:delText>
              </w:r>
            </w:del>
            <w:r>
              <w:t xml:space="preserve"> con eficacia</w:t>
            </w:r>
          </w:p>
        </w:tc>
      </w:tr>
      <w:tr w:rsidR="004873B0" w:rsidRPr="00265936" w14:paraId="71B7051B" w14:textId="77777777" w:rsidTr="000E189C">
        <w:trPr>
          <w:trHeight w:val="1025"/>
        </w:trPr>
        <w:tc>
          <w:tcPr>
            <w:tcW w:w="9039" w:type="dxa"/>
            <w:gridSpan w:val="3"/>
            <w:vAlign w:val="center"/>
          </w:tcPr>
          <w:p w14:paraId="37963718" w14:textId="77777777" w:rsidR="004873B0" w:rsidRPr="00265936" w:rsidRDefault="004873B0" w:rsidP="00BD245E">
            <w:pPr>
              <w:spacing w:before="120" w:after="120" w:line="280" w:lineRule="exact"/>
              <w:rPr>
                <w:b/>
                <w:sz w:val="22"/>
                <w:szCs w:val="22"/>
              </w:rPr>
            </w:pPr>
            <w:r>
              <w:rPr>
                <w:b/>
                <w:sz w:val="22"/>
              </w:rPr>
              <w:t>Ejercicios prácticos</w:t>
            </w:r>
          </w:p>
          <w:p w14:paraId="18CC53C9" w14:textId="284379F7" w:rsidR="004873B0" w:rsidRPr="00265936" w:rsidRDefault="004873B0" w:rsidP="00BD245E">
            <w:pPr>
              <w:tabs>
                <w:tab w:val="left" w:pos="426"/>
                <w:tab w:val="left" w:pos="851"/>
              </w:tabs>
            </w:pPr>
            <w:r>
              <w:t>No se prepara</w:t>
            </w:r>
            <w:ins w:id="1209" w:author="Pedro Verdelho" w:date="2018-10-31T11:37:00Z">
              <w:r w:rsidR="002B4948">
                <w:t>ron</w:t>
              </w:r>
            </w:ins>
            <w:del w:id="1210" w:author="Pedro Verdelho" w:date="2018-10-31T11:37:00Z">
              <w:r w:rsidDel="002B4948">
                <w:delText>n</w:delText>
              </w:r>
            </w:del>
            <w:r>
              <w:t xml:space="preserve"> ejercicios prácticos para esta sesión</w:t>
            </w:r>
          </w:p>
        </w:tc>
      </w:tr>
      <w:tr w:rsidR="004873B0" w:rsidRPr="00265936" w14:paraId="188FC262" w14:textId="77777777" w:rsidTr="000E189C">
        <w:tc>
          <w:tcPr>
            <w:tcW w:w="9039" w:type="dxa"/>
            <w:gridSpan w:val="3"/>
            <w:vAlign w:val="center"/>
          </w:tcPr>
          <w:p w14:paraId="154BDAC4" w14:textId="07583C69" w:rsidR="004873B0" w:rsidRPr="00265936" w:rsidRDefault="004873B0" w:rsidP="00BD245E">
            <w:pPr>
              <w:spacing w:before="120" w:after="120" w:line="280" w:lineRule="exact"/>
              <w:rPr>
                <w:b/>
                <w:sz w:val="22"/>
                <w:szCs w:val="22"/>
              </w:rPr>
            </w:pPr>
            <w:del w:id="1211" w:author="Pedro Verdelho" w:date="2018-10-31T11:38:00Z">
              <w:r w:rsidDel="002B4948">
                <w:rPr>
                  <w:b/>
                  <w:sz w:val="22"/>
                </w:rPr>
                <w:delText>Evaluación</w:delText>
              </w:r>
            </w:del>
            <w:del w:id="1212" w:author="Pedro Verdelho" w:date="2018-10-31T13:50:00Z">
              <w:r w:rsidDel="00E164FF">
                <w:rPr>
                  <w:b/>
                  <w:sz w:val="22"/>
                </w:rPr>
                <w:delText>/v</w:delText>
              </w:r>
            </w:del>
            <w:ins w:id="1213" w:author="Pedro Verdelho" w:date="2018-10-31T13:50:00Z">
              <w:r w:rsidR="00E164FF">
                <w:rPr>
                  <w:b/>
                  <w:sz w:val="22"/>
                </w:rPr>
                <w:t>V</w:t>
              </w:r>
            </w:ins>
            <w:r>
              <w:rPr>
                <w:b/>
                <w:sz w:val="22"/>
              </w:rPr>
              <w:t>erificación de conocimientos</w:t>
            </w:r>
          </w:p>
          <w:p w14:paraId="1A1451B8" w14:textId="37AE1C2B" w:rsidR="004873B0" w:rsidRPr="00265936" w:rsidRDefault="004873B0" w:rsidP="00BD245E">
            <w:pPr>
              <w:spacing w:before="120" w:after="120" w:line="280" w:lineRule="exact"/>
              <w:rPr>
                <w:szCs w:val="18"/>
              </w:rPr>
            </w:pPr>
            <w:r>
              <w:t xml:space="preserve">El </w:t>
            </w:r>
            <w:del w:id="1214" w:author="Pedro Verdelho" w:date="2018-10-31T13:23:00Z">
              <w:r w:rsidDel="006A3059">
                <w:delText>formador</w:delText>
              </w:r>
            </w:del>
            <w:ins w:id="1215" w:author="Pedro Verdelho" w:date="2018-10-31T13:23:00Z">
              <w:r w:rsidR="006A3059">
                <w:t>capacitador</w:t>
              </w:r>
            </w:ins>
            <w:r>
              <w:t xml:space="preserve"> debe verificar el conocimiento y la comprensión haciendo las preguntas pertinentes durante cada uno de los aspectos de la sesión.</w:t>
            </w:r>
          </w:p>
        </w:tc>
      </w:tr>
    </w:tbl>
    <w:p w14:paraId="4556DC3F" w14:textId="77777777" w:rsidR="004873B0" w:rsidRPr="00265936" w:rsidRDefault="004873B0" w:rsidP="004873B0"/>
    <w:p w14:paraId="5FB1B1EE" w14:textId="77777777" w:rsidR="00846F67" w:rsidRPr="00265936" w:rsidRDefault="00846F67">
      <w:pPr>
        <w:spacing w:after="200" w:line="276" w:lineRule="auto"/>
        <w:jc w:val="left"/>
        <w:rPr>
          <w:rFonts w:eastAsia="Times New Roman" w:cs="Times New Roman"/>
          <w:b/>
          <w:bCs/>
          <w:sz w:val="20"/>
          <w:szCs w:val="26"/>
        </w:rPr>
      </w:pPr>
      <w:r>
        <w:br w:type="page"/>
      </w:r>
    </w:p>
    <w:p w14:paraId="34A9189A" w14:textId="2F1DB27E" w:rsidR="00846F67" w:rsidRPr="00265936" w:rsidRDefault="00846F67" w:rsidP="00846F67">
      <w:pPr>
        <w:pStyle w:val="Heading2"/>
        <w:ind w:left="900" w:hanging="900"/>
        <w:rPr>
          <w:rFonts w:eastAsia="Times New Roman" w:cs="Times New Roman"/>
          <w:sz w:val="22"/>
          <w:szCs w:val="22"/>
        </w:rPr>
      </w:pPr>
      <w:bookmarkStart w:id="1216" w:name="_Toc486857187"/>
      <w:bookmarkStart w:id="1217" w:name="_Toc524848208"/>
      <w:r>
        <w:rPr>
          <w:sz w:val="22"/>
        </w:rPr>
        <w:lastRenderedPageBreak/>
        <w:t>Lección 1.4.4 - Preparación para presentaciones de delegados</w:t>
      </w:r>
      <w:bookmarkEnd w:id="1216"/>
      <w:bookmarkEnd w:id="1217"/>
    </w:p>
    <w:tbl>
      <w:tblPr>
        <w:tblStyle w:val="TableGrid"/>
        <w:tblW w:w="0" w:type="auto"/>
        <w:tblLook w:val="04A0" w:firstRow="1" w:lastRow="0" w:firstColumn="1" w:lastColumn="0" w:noHBand="0" w:noVBand="1"/>
      </w:tblPr>
      <w:tblGrid>
        <w:gridCol w:w="1615"/>
        <w:gridCol w:w="4367"/>
        <w:gridCol w:w="2512"/>
      </w:tblGrid>
      <w:tr w:rsidR="00BD245E" w:rsidRPr="00265936" w14:paraId="5BD5F5DA" w14:textId="77777777" w:rsidTr="00BD245E">
        <w:trPr>
          <w:trHeight w:val="872"/>
        </w:trPr>
        <w:tc>
          <w:tcPr>
            <w:tcW w:w="6326" w:type="dxa"/>
            <w:gridSpan w:val="2"/>
            <w:shd w:val="clear" w:color="auto" w:fill="C6D9F1" w:themeFill="text2" w:themeFillTint="33"/>
            <w:vAlign w:val="center"/>
          </w:tcPr>
          <w:p w14:paraId="5E28BEA7" w14:textId="77777777" w:rsidR="00BD245E" w:rsidRPr="00265936" w:rsidRDefault="00BD245E" w:rsidP="004007EF">
            <w:pPr>
              <w:ind w:left="1980" w:hanging="1980"/>
              <w:rPr>
                <w:color w:val="000000" w:themeColor="text1"/>
                <w:sz w:val="22"/>
                <w:szCs w:val="22"/>
              </w:rPr>
            </w:pPr>
            <w:r>
              <w:rPr>
                <w:sz w:val="22"/>
              </w:rPr>
              <w:t>Lección 1.4.4 - Habilidades de formación – Preparación y planificación 2</w:t>
            </w:r>
          </w:p>
        </w:tc>
        <w:tc>
          <w:tcPr>
            <w:tcW w:w="2684" w:type="dxa"/>
            <w:shd w:val="clear" w:color="auto" w:fill="C6D9F1" w:themeFill="text2" w:themeFillTint="33"/>
            <w:vAlign w:val="center"/>
          </w:tcPr>
          <w:p w14:paraId="5C26E96E" w14:textId="77777777" w:rsidR="00BD245E" w:rsidRPr="00265936" w:rsidRDefault="00BD245E" w:rsidP="00BD245E">
            <w:pPr>
              <w:rPr>
                <w:sz w:val="22"/>
                <w:szCs w:val="22"/>
              </w:rPr>
            </w:pPr>
            <w:r>
              <w:rPr>
                <w:sz w:val="22"/>
              </w:rPr>
              <w:t xml:space="preserve">Duración: </w:t>
            </w:r>
            <w:r>
              <w:rPr>
                <w:color w:val="000000" w:themeColor="text1"/>
                <w:sz w:val="22"/>
              </w:rPr>
              <w:t>90 minutos</w:t>
            </w:r>
          </w:p>
        </w:tc>
      </w:tr>
      <w:tr w:rsidR="00BD245E" w:rsidRPr="00265936" w14:paraId="5A7FA171" w14:textId="77777777" w:rsidTr="00BD245E">
        <w:trPr>
          <w:trHeight w:val="2924"/>
        </w:trPr>
        <w:tc>
          <w:tcPr>
            <w:tcW w:w="9010" w:type="dxa"/>
            <w:gridSpan w:val="3"/>
            <w:vAlign w:val="center"/>
          </w:tcPr>
          <w:p w14:paraId="3A45A4AE" w14:textId="77777777" w:rsidR="00BD245E" w:rsidRPr="00265936" w:rsidRDefault="00BD245E" w:rsidP="00BD245E">
            <w:pPr>
              <w:spacing w:before="120" w:after="120" w:line="280" w:lineRule="exact"/>
              <w:rPr>
                <w:b/>
                <w:sz w:val="22"/>
                <w:szCs w:val="22"/>
              </w:rPr>
            </w:pPr>
            <w:r>
              <w:rPr>
                <w:b/>
                <w:sz w:val="22"/>
              </w:rPr>
              <w:t xml:space="preserve">Recursos requeridos: </w:t>
            </w:r>
          </w:p>
          <w:p w14:paraId="1CCB840D"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46959C39"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Proyector y pantalla de visualización.</w:t>
            </w:r>
          </w:p>
          <w:p w14:paraId="749704B4"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Pizarra</w:t>
            </w:r>
          </w:p>
          <w:p w14:paraId="609C70F7"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Bolígrafo de pizarra (al menos 2 entre azul, negro, rojo y verde).</w:t>
            </w:r>
          </w:p>
          <w:p w14:paraId="6CA68C12"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2 rotafolios con papel adecuado.</w:t>
            </w:r>
          </w:p>
          <w:p w14:paraId="4C586E4C" w14:textId="63C39B73"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Papel y bolígrafos para </w:t>
            </w:r>
            <w:del w:id="1218" w:author="Pedro Verdelho" w:date="2018-10-31T11:38:00Z">
              <w:r w:rsidDel="002B4948">
                <w:rPr>
                  <w:color w:val="000000" w:themeColor="text1"/>
                </w:rPr>
                <w:delText>e</w:delText>
              </w:r>
            </w:del>
            <w:r>
              <w:rPr>
                <w:color w:val="000000" w:themeColor="text1"/>
              </w:rPr>
              <w:t>l</w:t>
            </w:r>
            <w:ins w:id="1219" w:author="Pedro Verdelho" w:date="2018-10-31T11:38:00Z">
              <w:r w:rsidR="002B4948">
                <w:rPr>
                  <w:color w:val="000000" w:themeColor="text1"/>
                </w:rPr>
                <w:t>os</w:t>
              </w:r>
            </w:ins>
            <w:r>
              <w:rPr>
                <w:color w:val="000000" w:themeColor="text1"/>
              </w:rPr>
              <w:t xml:space="preserve"> alumno</w:t>
            </w:r>
            <w:ins w:id="1220" w:author="Pedro Verdelho" w:date="2018-10-31T11:38:00Z">
              <w:r w:rsidR="002B4948">
                <w:rPr>
                  <w:color w:val="000000" w:themeColor="text1"/>
                </w:rPr>
                <w:t>s</w:t>
              </w:r>
            </w:ins>
            <w:r>
              <w:rPr>
                <w:color w:val="000000" w:themeColor="text1"/>
              </w:rPr>
              <w:t>.</w:t>
            </w:r>
          </w:p>
          <w:p w14:paraId="778C38D7"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Grapadora, perforadora y tijeras.</w:t>
            </w:r>
          </w:p>
          <w:p w14:paraId="6292CDBF" w14:textId="77777777" w:rsidR="00BD245E" w:rsidRPr="00265936" w:rsidRDefault="00BD245E" w:rsidP="00531BD9">
            <w:pPr>
              <w:pStyle w:val="bul1"/>
              <w:numPr>
                <w:ilvl w:val="0"/>
                <w:numId w:val="38"/>
              </w:numPr>
              <w:spacing w:before="120"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596D8B23" w14:textId="77777777" w:rsidR="00577AB3" w:rsidRPr="00265936" w:rsidRDefault="00577AB3" w:rsidP="00531BD9">
            <w:pPr>
              <w:pStyle w:val="bul1"/>
              <w:numPr>
                <w:ilvl w:val="0"/>
                <w:numId w:val="38"/>
              </w:numPr>
              <w:spacing w:before="120" w:after="120" w:line="280" w:lineRule="exact"/>
              <w:contextualSpacing/>
              <w:rPr>
                <w:color w:val="000000" w:themeColor="text1"/>
                <w:szCs w:val="18"/>
              </w:rPr>
            </w:pPr>
          </w:p>
        </w:tc>
      </w:tr>
      <w:tr w:rsidR="00BD245E" w:rsidRPr="00265936" w14:paraId="0E757C38" w14:textId="77777777" w:rsidTr="00BD245E">
        <w:trPr>
          <w:trHeight w:val="1187"/>
        </w:trPr>
        <w:tc>
          <w:tcPr>
            <w:tcW w:w="9010" w:type="dxa"/>
            <w:gridSpan w:val="3"/>
            <w:vAlign w:val="center"/>
          </w:tcPr>
          <w:p w14:paraId="6D61632F" w14:textId="42C80D8C" w:rsidR="00BD245E" w:rsidRPr="00265936" w:rsidRDefault="00BD245E" w:rsidP="00BD245E">
            <w:pPr>
              <w:spacing w:before="120" w:after="120" w:line="280" w:lineRule="exact"/>
              <w:rPr>
                <w:b/>
                <w:sz w:val="22"/>
                <w:szCs w:val="22"/>
              </w:rPr>
            </w:pPr>
            <w:r>
              <w:rPr>
                <w:b/>
                <w:sz w:val="22"/>
              </w:rPr>
              <w:t>Objetivo de la sesión:</w:t>
            </w:r>
            <w:r w:rsidR="00152638">
              <w:rPr>
                <w:b/>
                <w:sz w:val="22"/>
              </w:rPr>
              <w:t xml:space="preserve"> </w:t>
            </w:r>
          </w:p>
          <w:p w14:paraId="4C26FAEF" w14:textId="77777777" w:rsidR="00BD245E" w:rsidRPr="00265936" w:rsidRDefault="00BD245E" w:rsidP="00BD245E">
            <w:pPr>
              <w:spacing w:after="120" w:line="280" w:lineRule="exact"/>
              <w:rPr>
                <w:szCs w:val="18"/>
              </w:rPr>
            </w:pPr>
            <w:r>
              <w:t>El objetivo de esta sesión es garantizar que los delegados estén preparados adecuadamente para trabajar dentro de su equipo y desarrollar su presentación para la entrega el último día.</w:t>
            </w:r>
          </w:p>
        </w:tc>
      </w:tr>
      <w:tr w:rsidR="00BD245E" w:rsidRPr="00265936" w14:paraId="17ADCFD1" w14:textId="77777777" w:rsidTr="00BD245E">
        <w:trPr>
          <w:trHeight w:val="1871"/>
        </w:trPr>
        <w:tc>
          <w:tcPr>
            <w:tcW w:w="9010" w:type="dxa"/>
            <w:gridSpan w:val="3"/>
            <w:vAlign w:val="center"/>
          </w:tcPr>
          <w:p w14:paraId="4C2B1835" w14:textId="77777777" w:rsidR="00BD245E" w:rsidRPr="00265936" w:rsidRDefault="00BD245E" w:rsidP="00BD245E">
            <w:pPr>
              <w:spacing w:before="120" w:after="120" w:line="280" w:lineRule="exact"/>
              <w:rPr>
                <w:b/>
                <w:sz w:val="22"/>
                <w:szCs w:val="22"/>
              </w:rPr>
            </w:pPr>
            <w:r>
              <w:rPr>
                <w:b/>
                <w:sz w:val="22"/>
              </w:rPr>
              <w:t>Objetivos:</w:t>
            </w:r>
          </w:p>
          <w:p w14:paraId="2C4C7502" w14:textId="77777777" w:rsidR="00BD245E" w:rsidRPr="00265936" w:rsidRDefault="00BD245E" w:rsidP="00BD245E">
            <w:pPr>
              <w:tabs>
                <w:tab w:val="left" w:pos="426"/>
                <w:tab w:val="left" w:pos="851"/>
              </w:tabs>
              <w:rPr>
                <w:szCs w:val="18"/>
              </w:rPr>
            </w:pPr>
            <w:r>
              <w:t>Al final de estas sesiones, los delegados podrán:</w:t>
            </w:r>
          </w:p>
          <w:p w14:paraId="0C3199B5" w14:textId="62DC39E6" w:rsidR="00BD245E" w:rsidRPr="00265936" w:rsidRDefault="00BD245E" w:rsidP="00BD245E">
            <w:pPr>
              <w:pStyle w:val="bul1"/>
            </w:pPr>
            <w:r>
              <w:t>Prepar</w:t>
            </w:r>
            <w:ins w:id="1221" w:author="Pedro Verdelho" w:date="2018-10-31T11:38:00Z">
              <w:r w:rsidR="002B4948">
                <w:t>ar</w:t>
              </w:r>
            </w:ins>
            <w:del w:id="1222" w:author="Pedro Verdelho" w:date="2018-10-31T11:38:00Z">
              <w:r w:rsidDel="002B4948">
                <w:delText>e</w:delText>
              </w:r>
            </w:del>
            <w:r>
              <w:t xml:space="preserve"> una presentación efectiva para la sesión del día final</w:t>
            </w:r>
            <w:del w:id="1223" w:author="Pedro Verdelho" w:date="2018-10-31T11:38:00Z">
              <w:r w:rsidDel="002B4948">
                <w:delText>.</w:delText>
              </w:r>
            </w:del>
          </w:p>
          <w:p w14:paraId="65E26F45" w14:textId="14E428FA" w:rsidR="00BD245E" w:rsidRPr="00265936" w:rsidRDefault="00BD245E" w:rsidP="00BD245E">
            <w:pPr>
              <w:pStyle w:val="bul1"/>
            </w:pPr>
            <w:r>
              <w:t>Trabaj</w:t>
            </w:r>
            <w:ins w:id="1224" w:author="Pedro Verdelho" w:date="2018-10-31T11:38:00Z">
              <w:r w:rsidR="002B4948">
                <w:t>ar</w:t>
              </w:r>
            </w:ins>
            <w:del w:id="1225" w:author="Pedro Verdelho" w:date="2018-10-31T11:38:00Z">
              <w:r w:rsidDel="002B4948">
                <w:delText>e</w:delText>
              </w:r>
            </w:del>
            <w:r>
              <w:t xml:space="preserve"> con los miembros del equipo en el desarrollo de la presentación</w:t>
            </w:r>
          </w:p>
          <w:p w14:paraId="3AD3A4F3" w14:textId="582E54C8" w:rsidR="00BD245E" w:rsidRPr="00265936" w:rsidRDefault="00BD245E" w:rsidP="00BD245E">
            <w:pPr>
              <w:pStyle w:val="bul1"/>
            </w:pPr>
            <w:r>
              <w:t>Expli</w:t>
            </w:r>
            <w:ins w:id="1226" w:author="Pedro Verdelho" w:date="2018-10-31T11:38:00Z">
              <w:r w:rsidR="002B4948">
                <w:t>car</w:t>
              </w:r>
            </w:ins>
            <w:del w:id="1227" w:author="Pedro Verdelho" w:date="2018-10-31T11:38:00Z">
              <w:r w:rsidDel="002B4948">
                <w:delText>que</w:delText>
              </w:r>
            </w:del>
            <w:r>
              <w:t xml:space="preserve"> la estructura del horario de presentación</w:t>
            </w:r>
          </w:p>
          <w:p w14:paraId="646BD3EB" w14:textId="77777777" w:rsidR="00BD245E" w:rsidRPr="00265936" w:rsidRDefault="00BD245E" w:rsidP="00BD245E">
            <w:pPr>
              <w:pStyle w:val="bul1"/>
              <w:numPr>
                <w:ilvl w:val="0"/>
                <w:numId w:val="0"/>
              </w:numPr>
            </w:pPr>
          </w:p>
        </w:tc>
      </w:tr>
      <w:tr w:rsidR="00BD245E" w:rsidRPr="00265936" w14:paraId="6FE4B487" w14:textId="77777777" w:rsidTr="00BD245E">
        <w:trPr>
          <w:trHeight w:val="2168"/>
        </w:trPr>
        <w:tc>
          <w:tcPr>
            <w:tcW w:w="9010" w:type="dxa"/>
            <w:gridSpan w:val="3"/>
            <w:tcBorders>
              <w:bottom w:val="single" w:sz="4" w:space="0" w:color="auto"/>
            </w:tcBorders>
            <w:vAlign w:val="center"/>
          </w:tcPr>
          <w:p w14:paraId="020A388E" w14:textId="2D7B6661" w:rsidR="00BD245E" w:rsidRPr="00265936" w:rsidRDefault="00BD245E" w:rsidP="00BD245E">
            <w:pPr>
              <w:spacing w:before="120" w:after="120" w:line="280" w:lineRule="exact"/>
              <w:rPr>
                <w:b/>
                <w:sz w:val="22"/>
                <w:szCs w:val="22"/>
              </w:rPr>
            </w:pPr>
            <w:r>
              <w:rPr>
                <w:b/>
                <w:sz w:val="22"/>
              </w:rPr>
              <w:t xml:space="preserve">Orientación del </w:t>
            </w:r>
            <w:del w:id="1228" w:author="Pedro Verdelho" w:date="2018-10-31T13:23:00Z">
              <w:r w:rsidR="005203A2" w:rsidDel="006A3059">
                <w:rPr>
                  <w:b/>
                  <w:sz w:val="22"/>
                </w:rPr>
                <w:delText>formador</w:delText>
              </w:r>
            </w:del>
            <w:ins w:id="1229" w:author="Pedro Verdelho" w:date="2018-10-31T13:23:00Z">
              <w:r w:rsidR="006A3059">
                <w:rPr>
                  <w:b/>
                  <w:sz w:val="22"/>
                </w:rPr>
                <w:t>capacitador</w:t>
              </w:r>
            </w:ins>
          </w:p>
          <w:p w14:paraId="5D2858D4" w14:textId="6B4B2773" w:rsidR="00BD245E" w:rsidRPr="00265936" w:rsidRDefault="00BD245E" w:rsidP="00BD245E">
            <w:pPr>
              <w:spacing w:before="120" w:after="120" w:line="280" w:lineRule="exact"/>
              <w:rPr>
                <w:szCs w:val="18"/>
              </w:rPr>
            </w:pPr>
            <w:r>
              <w:t>Esta es la sesión final de habilidades de formación del curso.</w:t>
            </w:r>
            <w:r w:rsidR="00152638">
              <w:t xml:space="preserve"> </w:t>
            </w:r>
            <w:r>
              <w:t xml:space="preserve">Es una oportunidad importante para asegurar que los delegados tengan claro lo que se requiere y puedan buscar ayuda de los </w:t>
            </w:r>
            <w:del w:id="1230" w:author="Pedro Verdelho" w:date="2018-10-31T13:23:00Z">
              <w:r w:rsidDel="006A3059">
                <w:delText>formador</w:delText>
              </w:r>
            </w:del>
            <w:ins w:id="1231" w:author="Pedro Verdelho" w:date="2018-10-31T13:23:00Z">
              <w:r w:rsidR="006A3059">
                <w:t>capacitador</w:t>
              </w:r>
            </w:ins>
            <w:r>
              <w:t>es.</w:t>
            </w:r>
            <w:r w:rsidR="00152638">
              <w:t xml:space="preserve"> </w:t>
            </w:r>
            <w:r>
              <w:t>La introducción a la sesión no debería tomar más de 30 minutos, lo que permite a los equipos trabajar en sus presentaciones durante los últimos 60 minutos.</w:t>
            </w:r>
            <w:r w:rsidR="00152638">
              <w:t xml:space="preserve"> </w:t>
            </w:r>
            <w:r>
              <w:t xml:space="preserve">Los </w:t>
            </w:r>
            <w:del w:id="1232" w:author="Pedro Verdelho" w:date="2018-10-31T13:23:00Z">
              <w:r w:rsidDel="006A3059">
                <w:delText>formador</w:delText>
              </w:r>
            </w:del>
            <w:ins w:id="1233" w:author="Pedro Verdelho" w:date="2018-10-31T13:23:00Z">
              <w:r w:rsidR="006A3059">
                <w:t>capacitador</w:t>
              </w:r>
            </w:ins>
            <w:r>
              <w:t>es deben verificar el progreso de cada equipo y asegurarse de que conocen los recursos adicionales que pueden necesitar los delegados.</w:t>
            </w:r>
            <w:r w:rsidR="00152638">
              <w:t xml:space="preserve"> </w:t>
            </w:r>
          </w:p>
        </w:tc>
      </w:tr>
      <w:tr w:rsidR="00BD245E" w:rsidRPr="00265936" w14:paraId="6071F2E5" w14:textId="77777777" w:rsidTr="00BD245E">
        <w:trPr>
          <w:trHeight w:val="701"/>
        </w:trPr>
        <w:tc>
          <w:tcPr>
            <w:tcW w:w="9010" w:type="dxa"/>
            <w:gridSpan w:val="3"/>
            <w:tcBorders>
              <w:bottom w:val="single" w:sz="4" w:space="0" w:color="auto"/>
            </w:tcBorders>
            <w:shd w:val="clear" w:color="auto" w:fill="DBE5F1" w:themeFill="accent1" w:themeFillTint="33"/>
            <w:vAlign w:val="center"/>
          </w:tcPr>
          <w:p w14:paraId="33EE8505" w14:textId="77777777" w:rsidR="00BD245E" w:rsidRPr="00265936" w:rsidRDefault="00BD245E" w:rsidP="00BD245E">
            <w:pPr>
              <w:rPr>
                <w:b/>
                <w:sz w:val="28"/>
                <w:szCs w:val="28"/>
              </w:rPr>
            </w:pPr>
            <w:r>
              <w:rPr>
                <w:b/>
                <w:sz w:val="28"/>
              </w:rPr>
              <w:t>Contenido de la lección</w:t>
            </w:r>
          </w:p>
        </w:tc>
      </w:tr>
      <w:tr w:rsidR="00BD245E" w:rsidRPr="00265936" w14:paraId="6AFC872F" w14:textId="77777777" w:rsidTr="00BD245E">
        <w:trPr>
          <w:trHeight w:val="629"/>
        </w:trPr>
        <w:tc>
          <w:tcPr>
            <w:tcW w:w="1615" w:type="dxa"/>
            <w:shd w:val="clear" w:color="auto" w:fill="DBE5F1" w:themeFill="accent1" w:themeFillTint="33"/>
            <w:vAlign w:val="center"/>
          </w:tcPr>
          <w:p w14:paraId="0E80327B" w14:textId="77777777" w:rsidR="00BD245E" w:rsidRPr="00265936" w:rsidRDefault="00BD245E" w:rsidP="00BD245E">
            <w:pPr>
              <w:jc w:val="center"/>
              <w:rPr>
                <w:b/>
                <w:sz w:val="22"/>
                <w:szCs w:val="22"/>
              </w:rPr>
            </w:pPr>
            <w:r>
              <w:rPr>
                <w:b/>
                <w:sz w:val="22"/>
              </w:rPr>
              <w:t>Números de diapositiva</w:t>
            </w:r>
          </w:p>
        </w:tc>
        <w:tc>
          <w:tcPr>
            <w:tcW w:w="7395" w:type="dxa"/>
            <w:gridSpan w:val="2"/>
            <w:shd w:val="clear" w:color="auto" w:fill="DBE5F1" w:themeFill="accent1" w:themeFillTint="33"/>
            <w:vAlign w:val="center"/>
          </w:tcPr>
          <w:p w14:paraId="671D52C0" w14:textId="77777777" w:rsidR="00BD245E" w:rsidRPr="00265936" w:rsidRDefault="00BD245E" w:rsidP="00BD245E">
            <w:pPr>
              <w:rPr>
                <w:b/>
                <w:sz w:val="22"/>
                <w:szCs w:val="22"/>
              </w:rPr>
            </w:pPr>
            <w:r>
              <w:rPr>
                <w:b/>
                <w:sz w:val="22"/>
              </w:rPr>
              <w:t>Contenido</w:t>
            </w:r>
          </w:p>
        </w:tc>
      </w:tr>
      <w:tr w:rsidR="00BD245E" w:rsidRPr="00265936" w14:paraId="55B7DC7D" w14:textId="77777777" w:rsidTr="00BD245E">
        <w:tc>
          <w:tcPr>
            <w:tcW w:w="1615" w:type="dxa"/>
            <w:vAlign w:val="center"/>
          </w:tcPr>
          <w:p w14:paraId="74DB0471" w14:textId="77777777" w:rsidR="00BD245E" w:rsidRPr="00265936" w:rsidRDefault="00BD245E" w:rsidP="00BD245E">
            <w:pPr>
              <w:spacing w:before="120" w:after="120" w:line="280" w:lineRule="exact"/>
              <w:jc w:val="center"/>
              <w:rPr>
                <w:szCs w:val="18"/>
              </w:rPr>
            </w:pPr>
            <w:r>
              <w:t>1 a 2</w:t>
            </w:r>
          </w:p>
          <w:p w14:paraId="11465253"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51D0E396" w14:textId="2D07AA15" w:rsidR="00BD245E" w:rsidRPr="00265936" w:rsidRDefault="00BD245E" w:rsidP="00BD245E">
            <w:pPr>
              <w:tabs>
                <w:tab w:val="left" w:pos="426"/>
                <w:tab w:val="left" w:pos="851"/>
              </w:tabs>
              <w:spacing w:before="120" w:after="120" w:line="280" w:lineRule="exact"/>
              <w:rPr>
                <w:i/>
                <w:color w:val="00B050"/>
                <w:szCs w:val="18"/>
              </w:rPr>
            </w:pPr>
            <w:r>
              <w:t xml:space="preserve">Las primeras diapositivas establecen el propósito y la estructura de la sesión. Los objetivos de esta sesión se explican a los delegados. Estas son las cosas que el delegado debería poder hacer al final de la sesión. Estos objetivos pueden usarse para </w:t>
            </w:r>
            <w:del w:id="1234" w:author="Pedro Verdelho" w:date="2018-10-31T11:44:00Z">
              <w:r w:rsidDel="00F85375">
                <w:delText xml:space="preserve">evaluar </w:delText>
              </w:r>
            </w:del>
            <w:ins w:id="1235" w:author="Pedro Verdelho" w:date="2018-10-31T11:44:00Z">
              <w:r w:rsidR="00F85375">
                <w:t xml:space="preserve">valorar </w:t>
              </w:r>
            </w:ins>
            <w:r>
              <w:t>el conocimiento obtenido y permitir a los delegados evaluar la capacitación.</w:t>
            </w:r>
          </w:p>
        </w:tc>
      </w:tr>
      <w:tr w:rsidR="00BD245E" w:rsidRPr="00265936" w14:paraId="09312999" w14:textId="77777777" w:rsidTr="00BD245E">
        <w:tc>
          <w:tcPr>
            <w:tcW w:w="1615" w:type="dxa"/>
            <w:vAlign w:val="center"/>
          </w:tcPr>
          <w:p w14:paraId="09928FF0" w14:textId="77777777" w:rsidR="00BD245E" w:rsidRPr="00265936" w:rsidRDefault="00BD245E" w:rsidP="00BD245E">
            <w:pPr>
              <w:spacing w:before="120" w:after="120" w:line="280" w:lineRule="exact"/>
              <w:jc w:val="center"/>
              <w:rPr>
                <w:szCs w:val="18"/>
              </w:rPr>
            </w:pPr>
            <w:r>
              <w:lastRenderedPageBreak/>
              <w:t>Diapositiva 3</w:t>
            </w:r>
          </w:p>
          <w:p w14:paraId="56A8AC93"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1FF15AB2" w14:textId="77777777" w:rsidR="00BD245E" w:rsidRPr="00265936" w:rsidRDefault="00BD245E" w:rsidP="00BD245E">
            <w:pPr>
              <w:tabs>
                <w:tab w:val="left" w:pos="426"/>
                <w:tab w:val="left" w:pos="851"/>
              </w:tabs>
              <w:spacing w:before="120" w:after="120" w:line="280" w:lineRule="exact"/>
              <w:rPr>
                <w:szCs w:val="18"/>
              </w:rPr>
            </w:pPr>
            <w:r>
              <w:t>Esta diapositiva describe el esquema de la sesión para los delegados y las expectativas de ellos.</w:t>
            </w:r>
          </w:p>
        </w:tc>
      </w:tr>
      <w:tr w:rsidR="00BD245E" w:rsidRPr="00265936" w14:paraId="30D7EC96" w14:textId="77777777" w:rsidTr="00BD245E">
        <w:tc>
          <w:tcPr>
            <w:tcW w:w="1615" w:type="dxa"/>
            <w:vAlign w:val="center"/>
          </w:tcPr>
          <w:p w14:paraId="3E157845" w14:textId="77777777" w:rsidR="00BD245E" w:rsidRPr="00265936" w:rsidRDefault="00BD245E" w:rsidP="00BD245E">
            <w:pPr>
              <w:spacing w:before="120" w:after="120" w:line="280" w:lineRule="exact"/>
              <w:jc w:val="center"/>
              <w:rPr>
                <w:szCs w:val="18"/>
              </w:rPr>
            </w:pPr>
            <w:r>
              <w:t>Diapositiva 3</w:t>
            </w:r>
          </w:p>
          <w:p w14:paraId="58B3D6EA"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0648C5C6" w14:textId="3D3552C0" w:rsidR="00BD245E" w:rsidRPr="00265936" w:rsidRDefault="00BD245E" w:rsidP="00BD245E">
            <w:pPr>
              <w:tabs>
                <w:tab w:val="left" w:pos="426"/>
                <w:tab w:val="left" w:pos="851"/>
              </w:tabs>
              <w:spacing w:before="120" w:after="120" w:line="280" w:lineRule="exact"/>
              <w:rPr>
                <w:szCs w:val="18"/>
              </w:rPr>
            </w:pPr>
            <w:r>
              <w:t xml:space="preserve">Esto explica el propósito y la estructura de esta sesión y explica que los primeros 30 minutos se ocuparán de esta presentación y los 60 minutos finales permitirán a los equipos comenzar sus presentaciones y tendrán a los </w:t>
            </w:r>
            <w:del w:id="1236" w:author="Pedro Verdelho" w:date="2018-10-31T13:23:00Z">
              <w:r w:rsidDel="006A3059">
                <w:delText>formador</w:delText>
              </w:r>
            </w:del>
            <w:ins w:id="1237" w:author="Pedro Verdelho" w:date="2018-10-31T13:23:00Z">
              <w:r w:rsidR="006A3059">
                <w:t>capacitador</w:t>
              </w:r>
            </w:ins>
            <w:r>
              <w:t>es disponibles para proporcionar asesoramiento y orientación.</w:t>
            </w:r>
          </w:p>
        </w:tc>
      </w:tr>
      <w:tr w:rsidR="00BD245E" w:rsidRPr="00265936" w14:paraId="114E83CA" w14:textId="77777777" w:rsidTr="00BD245E">
        <w:tc>
          <w:tcPr>
            <w:tcW w:w="1615" w:type="dxa"/>
            <w:vAlign w:val="center"/>
          </w:tcPr>
          <w:p w14:paraId="669BFE0C" w14:textId="77777777" w:rsidR="00BD245E" w:rsidRPr="00265936" w:rsidRDefault="00BD245E" w:rsidP="00BD245E">
            <w:pPr>
              <w:spacing w:before="120" w:after="120" w:line="280" w:lineRule="exact"/>
              <w:jc w:val="center"/>
              <w:rPr>
                <w:szCs w:val="18"/>
              </w:rPr>
            </w:pPr>
            <w:r>
              <w:t>Diapositiva 4</w:t>
            </w:r>
          </w:p>
          <w:p w14:paraId="096DFE1C"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5BBA334A" w14:textId="41B45FD9" w:rsidR="00BD245E" w:rsidRPr="00265936" w:rsidRDefault="00BD245E" w:rsidP="00BD245E">
            <w:pPr>
              <w:tabs>
                <w:tab w:val="left" w:pos="426"/>
                <w:tab w:val="left" w:pos="851"/>
              </w:tabs>
              <w:spacing w:before="120" w:after="120" w:line="280" w:lineRule="exact"/>
              <w:rPr>
                <w:szCs w:val="18"/>
              </w:rPr>
            </w:pPr>
            <w:r>
              <w:t xml:space="preserve">Esta diapositiva establece el cronograma para que cada equipo prepare y entregue su presentación, y permita que los </w:t>
            </w:r>
            <w:del w:id="1238" w:author="Pedro Verdelho" w:date="2018-10-31T13:23:00Z">
              <w:r w:rsidDel="006A3059">
                <w:delText>formador</w:delText>
              </w:r>
            </w:del>
            <w:ins w:id="1239" w:author="Pedro Verdelho" w:date="2018-10-31T13:23:00Z">
              <w:r w:rsidR="006A3059">
                <w:t>capacitador</w:t>
              </w:r>
            </w:ins>
            <w:r>
              <w:t>es y delegados tengan tiempo para recibir los comentarios de la evaluación. Es importante que los delegados completen honestamente los formularios de evaluación y que se los entreguen al delegado correspondiente para que consideren cualquier comentario antes de cualquier formación futura que impartan.</w:t>
            </w:r>
          </w:p>
        </w:tc>
      </w:tr>
      <w:tr w:rsidR="00BD245E" w:rsidRPr="00265936" w14:paraId="66B78ADB" w14:textId="77777777" w:rsidTr="00BD245E">
        <w:tc>
          <w:tcPr>
            <w:tcW w:w="1615" w:type="dxa"/>
            <w:vAlign w:val="center"/>
          </w:tcPr>
          <w:p w14:paraId="0C229110" w14:textId="77777777" w:rsidR="00BD245E" w:rsidRPr="00265936" w:rsidRDefault="00BD245E" w:rsidP="00BD245E">
            <w:pPr>
              <w:spacing w:before="120" w:after="120" w:line="280" w:lineRule="exact"/>
              <w:jc w:val="center"/>
              <w:rPr>
                <w:szCs w:val="18"/>
              </w:rPr>
            </w:pPr>
            <w:r>
              <w:t>Diapositivas 5 a 6 Obligatorias</w:t>
            </w:r>
          </w:p>
        </w:tc>
        <w:tc>
          <w:tcPr>
            <w:tcW w:w="7395" w:type="dxa"/>
            <w:gridSpan w:val="2"/>
            <w:vAlign w:val="center"/>
          </w:tcPr>
          <w:p w14:paraId="2523BA87" w14:textId="3FCDE857" w:rsidR="00BD245E" w:rsidRPr="00265936" w:rsidRDefault="00BD245E" w:rsidP="00BD245E">
            <w:pPr>
              <w:tabs>
                <w:tab w:val="left" w:pos="426"/>
                <w:tab w:val="left" w:pos="851"/>
              </w:tabs>
              <w:spacing w:before="120" w:after="120" w:line="280" w:lineRule="exact"/>
              <w:rPr>
                <w:szCs w:val="18"/>
              </w:rPr>
            </w:pPr>
            <w:r>
              <w:t>Estas diapositivas contienen información de lo que se debe y no se debe hacer cuando se trata de preparar y entregar una presentación. Recuerd</w:t>
            </w:r>
            <w:ins w:id="1240" w:author="Pedro Verdelho" w:date="2018-10-31T11:44:00Z">
              <w:r w:rsidR="00F85375">
                <w:t>a</w:t>
              </w:r>
            </w:ins>
            <w:del w:id="1241" w:author="Pedro Verdelho" w:date="2018-10-31T11:44:00Z">
              <w:r w:rsidDel="00F85375">
                <w:delText>e</w:delText>
              </w:r>
            </w:del>
            <w:r>
              <w:t xml:space="preserve"> a los delegados que deben usar una de las materias cubiertas en el curso y algunos consejos finales.</w:t>
            </w:r>
            <w:r w:rsidR="00152638">
              <w:t xml:space="preserve"> </w:t>
            </w:r>
            <w:r>
              <w:t xml:space="preserve">Es importante recordar y debe ser reiterado por el </w:t>
            </w:r>
            <w:del w:id="1242" w:author="Pedro Verdelho" w:date="2018-10-31T13:23:00Z">
              <w:r w:rsidDel="006A3059">
                <w:delText>formador</w:delText>
              </w:r>
            </w:del>
            <w:ins w:id="1243" w:author="Pedro Verdelho" w:date="2018-10-31T13:23:00Z">
              <w:r w:rsidR="006A3059">
                <w:t>capacitador</w:t>
              </w:r>
            </w:ins>
            <w:r>
              <w:t xml:space="preserve"> que no se deben producir demasiadas diapositivas, que a menudo es el caso.</w:t>
            </w:r>
            <w:r w:rsidR="00152638">
              <w:t xml:space="preserve"> </w:t>
            </w:r>
            <w:r>
              <w:t xml:space="preserve">Por supuesto, los delegados son libres de </w:t>
            </w:r>
            <w:del w:id="1244" w:author="Pedro Verdelho" w:date="2018-10-31T11:45:00Z">
              <w:r w:rsidDel="00F85375">
                <w:delText xml:space="preserve">entregar </w:delText>
              </w:r>
            </w:del>
            <w:ins w:id="1245" w:author="Pedro Verdelho" w:date="2018-10-31T11:45:00Z">
              <w:r w:rsidR="00F85375">
                <w:t xml:space="preserve">impartir </w:t>
              </w:r>
            </w:ins>
            <w:r>
              <w:t>de la forma que consideren conveniente.</w:t>
            </w:r>
          </w:p>
        </w:tc>
      </w:tr>
      <w:tr w:rsidR="00BD245E" w:rsidRPr="00265936" w14:paraId="2EADD734" w14:textId="77777777" w:rsidTr="00BD245E">
        <w:trPr>
          <w:trHeight w:val="2177"/>
        </w:trPr>
        <w:tc>
          <w:tcPr>
            <w:tcW w:w="1615" w:type="dxa"/>
            <w:vAlign w:val="center"/>
          </w:tcPr>
          <w:p w14:paraId="2A56EE25" w14:textId="77777777" w:rsidR="00BD245E" w:rsidRPr="00265936" w:rsidRDefault="00BD245E" w:rsidP="00BD245E">
            <w:pPr>
              <w:spacing w:before="120" w:after="120" w:line="280" w:lineRule="exact"/>
              <w:jc w:val="center"/>
              <w:rPr>
                <w:szCs w:val="18"/>
              </w:rPr>
            </w:pPr>
            <w:r>
              <w:t>Diapositiva 7</w:t>
            </w:r>
          </w:p>
          <w:p w14:paraId="63FABB36"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24ECE22E" w14:textId="7FE58930" w:rsidR="00BD245E" w:rsidRPr="00265936" w:rsidRDefault="00BD245E" w:rsidP="00BD245E">
            <w:pPr>
              <w:tabs>
                <w:tab w:val="left" w:pos="426"/>
                <w:tab w:val="left" w:pos="851"/>
              </w:tabs>
              <w:spacing w:line="280" w:lineRule="exact"/>
              <w:rPr>
                <w:szCs w:val="18"/>
              </w:rPr>
            </w:pPr>
            <w:r>
              <w:t>Esta diapositiva establece los detalles del proceso de evaluación y cómo se llevará a cabo.</w:t>
            </w:r>
            <w:r w:rsidR="00152638">
              <w:t xml:space="preserve"> </w:t>
            </w:r>
            <w:r>
              <w:t xml:space="preserve">Tanto el diseño como la entrega de la sesión serán evaluados y se requerirá que cada </w:t>
            </w:r>
            <w:del w:id="1246" w:author="Pedro Verdelho" w:date="2018-10-31T13:23:00Z">
              <w:r w:rsidDel="006A3059">
                <w:delText>formador</w:delText>
              </w:r>
            </w:del>
            <w:ins w:id="1247" w:author="Pedro Verdelho" w:date="2018-10-31T13:23:00Z">
              <w:r w:rsidR="006A3059">
                <w:t>capacitador</w:t>
              </w:r>
            </w:ins>
            <w:r>
              <w:t xml:space="preserve"> y </w:t>
            </w:r>
            <w:del w:id="1248" w:author="Pedro Verdelho" w:date="2018-10-31T11:46:00Z">
              <w:r w:rsidDel="001F4744">
                <w:delText xml:space="preserve">equipo </w:delText>
              </w:r>
            </w:del>
            <w:r>
              <w:t>delegado no p</w:t>
            </w:r>
            <w:ins w:id="1249" w:author="Pedro Verdelho" w:date="2018-10-31T11:46:00Z">
              <w:r w:rsidR="001F4744">
                <w:t>onente</w:t>
              </w:r>
            </w:ins>
            <w:del w:id="1250" w:author="Pedro Verdelho" w:date="2018-10-31T11:46:00Z">
              <w:r w:rsidDel="001F4744">
                <w:delText>resente</w:delText>
              </w:r>
            </w:del>
            <w:r>
              <w:t xml:space="preserve"> completen el formulario para cada delegado.</w:t>
            </w:r>
            <w:r w:rsidR="00152638">
              <w:t xml:space="preserve"> </w:t>
            </w:r>
            <w:r>
              <w:t xml:space="preserve">Es importante que el </w:t>
            </w:r>
            <w:del w:id="1251" w:author="Pedro Verdelho" w:date="2018-10-31T13:23:00Z">
              <w:r w:rsidDel="006A3059">
                <w:delText>formador</w:delText>
              </w:r>
            </w:del>
            <w:ins w:id="1252" w:author="Pedro Verdelho" w:date="2018-10-31T13:23:00Z">
              <w:r w:rsidR="006A3059">
                <w:t>capacitador</w:t>
              </w:r>
            </w:ins>
            <w:r>
              <w:t xml:space="preserve"> explique la necesidad de honestidad ya que esto es lo que permite que los comentarios sean más efectivos.</w:t>
            </w:r>
            <w:r w:rsidR="00152638">
              <w:t xml:space="preserve"> </w:t>
            </w:r>
            <w:r>
              <w:t xml:space="preserve"> El uso de palabras sueltas como "bueno" o "malo" no debe usarse sin una explicación de por qué se ha emitido ese juicio. </w:t>
            </w:r>
          </w:p>
        </w:tc>
      </w:tr>
      <w:tr w:rsidR="00BD245E" w:rsidRPr="00265936" w14:paraId="4733B02B" w14:textId="77777777" w:rsidTr="00BD245E">
        <w:trPr>
          <w:trHeight w:val="1574"/>
        </w:trPr>
        <w:tc>
          <w:tcPr>
            <w:tcW w:w="1615" w:type="dxa"/>
            <w:vAlign w:val="center"/>
          </w:tcPr>
          <w:p w14:paraId="5E25AD39" w14:textId="77777777" w:rsidR="00BD245E" w:rsidRPr="00265936" w:rsidRDefault="00BD245E" w:rsidP="00BD245E">
            <w:pPr>
              <w:spacing w:before="120" w:after="120" w:line="280" w:lineRule="exact"/>
              <w:jc w:val="center"/>
              <w:rPr>
                <w:szCs w:val="18"/>
              </w:rPr>
            </w:pPr>
            <w:r>
              <w:t>Diapositiva 8</w:t>
            </w:r>
          </w:p>
          <w:p w14:paraId="66733A8C"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6D99FAB4" w14:textId="23CCE602" w:rsidR="00BD245E" w:rsidRPr="00265936" w:rsidRDefault="00BD245E" w:rsidP="00BD245E">
            <w:pPr>
              <w:tabs>
                <w:tab w:val="left" w:pos="426"/>
                <w:tab w:val="left" w:pos="851"/>
              </w:tabs>
              <w:spacing w:line="280" w:lineRule="exact"/>
              <w:rPr>
                <w:szCs w:val="18"/>
              </w:rPr>
            </w:pPr>
            <w:r>
              <w:t xml:space="preserve">Esta diapositiva explica que el orden de </w:t>
            </w:r>
            <w:del w:id="1253" w:author="Pedro Verdelho" w:date="2018-10-31T11:46:00Z">
              <w:r w:rsidDel="001F4744">
                <w:delText xml:space="preserve">entrega </w:delText>
              </w:r>
            </w:del>
            <w:ins w:id="1254" w:author="Pedro Verdelho" w:date="2018-10-31T11:46:00Z">
              <w:r w:rsidR="001F4744">
                <w:t>impartici</w:t>
              </w:r>
            </w:ins>
            <w:ins w:id="1255" w:author="Pedro Verdelho" w:date="2018-10-31T11:47:00Z">
              <w:r w:rsidR="001F4744">
                <w:t>ón</w:t>
              </w:r>
            </w:ins>
            <w:ins w:id="1256" w:author="Pedro Verdelho" w:date="2018-10-31T11:46:00Z">
              <w:r w:rsidR="001F4744">
                <w:t xml:space="preserve"> </w:t>
              </w:r>
            </w:ins>
            <w:r>
              <w:t>de las presentaciones debe decidirse por sorteo.</w:t>
            </w:r>
            <w:r w:rsidR="00152638">
              <w:t xml:space="preserve"> </w:t>
            </w:r>
            <w:r>
              <w:t xml:space="preserve">Este ejercicio debe llevarse a cabo en este momento para garantizar que los delegados estén preparados para el orden en que se presentarán. El </w:t>
            </w:r>
            <w:del w:id="1257" w:author="Pedro Verdelho" w:date="2018-10-31T13:23:00Z">
              <w:r w:rsidDel="006A3059">
                <w:delText>formador</w:delText>
              </w:r>
            </w:del>
            <w:ins w:id="1258" w:author="Pedro Verdelho" w:date="2018-10-31T13:23:00Z">
              <w:r w:rsidR="006A3059">
                <w:t>capacitador</w:t>
              </w:r>
            </w:ins>
            <w:r>
              <w:t xml:space="preserve"> debe tener la lista impresa y colocada en la pared o puerta de la habitación, para que no haya lugar a dudas.</w:t>
            </w:r>
          </w:p>
        </w:tc>
      </w:tr>
      <w:tr w:rsidR="00BD245E" w:rsidRPr="00265936" w14:paraId="7BAF4F2B" w14:textId="77777777" w:rsidTr="00BD245E">
        <w:trPr>
          <w:trHeight w:val="1457"/>
        </w:trPr>
        <w:tc>
          <w:tcPr>
            <w:tcW w:w="1615" w:type="dxa"/>
            <w:vAlign w:val="center"/>
          </w:tcPr>
          <w:p w14:paraId="24FA474D" w14:textId="20EA9640" w:rsidR="00BD245E" w:rsidRPr="00265936" w:rsidRDefault="00BD245E" w:rsidP="00BD245E">
            <w:pPr>
              <w:spacing w:before="120" w:after="120" w:line="280" w:lineRule="exact"/>
              <w:jc w:val="center"/>
              <w:rPr>
                <w:szCs w:val="18"/>
              </w:rPr>
            </w:pPr>
            <w:r>
              <w:t>Diapositiva 9</w:t>
            </w:r>
          </w:p>
          <w:p w14:paraId="308E1B1B" w14:textId="77777777" w:rsidR="00BD245E" w:rsidRPr="00265936" w:rsidRDefault="00BD245E" w:rsidP="00BD245E">
            <w:pPr>
              <w:spacing w:before="120" w:after="120" w:line="280" w:lineRule="exact"/>
              <w:jc w:val="center"/>
              <w:rPr>
                <w:szCs w:val="18"/>
              </w:rPr>
            </w:pPr>
            <w:r>
              <w:t>Obligatorio</w:t>
            </w:r>
          </w:p>
        </w:tc>
        <w:tc>
          <w:tcPr>
            <w:tcW w:w="7395" w:type="dxa"/>
            <w:gridSpan w:val="2"/>
            <w:vAlign w:val="center"/>
          </w:tcPr>
          <w:p w14:paraId="56B2B53F" w14:textId="06A0A00A" w:rsidR="00BD245E" w:rsidRPr="00265936" w:rsidRDefault="00BD245E" w:rsidP="00BD245E">
            <w:pPr>
              <w:tabs>
                <w:tab w:val="left" w:pos="426"/>
                <w:tab w:val="left" w:pos="851"/>
              </w:tabs>
              <w:spacing w:line="280" w:lineRule="exact"/>
              <w:rPr>
                <w:szCs w:val="18"/>
              </w:rPr>
            </w:pPr>
            <w:r>
              <w:t xml:space="preserve">El </w:t>
            </w:r>
            <w:del w:id="1259" w:author="Pedro Verdelho" w:date="2018-10-31T13:23:00Z">
              <w:r w:rsidDel="006A3059">
                <w:delText>formador</w:delText>
              </w:r>
            </w:del>
            <w:ins w:id="1260" w:author="Pedro Verdelho" w:date="2018-10-31T13:23:00Z">
              <w:r w:rsidR="006A3059">
                <w:t>capacitador</w:t>
              </w:r>
            </w:ins>
            <w:r>
              <w:t xml:space="preserve"> debe ahora recapitular que los delegados pueden:</w:t>
            </w:r>
          </w:p>
          <w:p w14:paraId="20E014F2" w14:textId="0D332848" w:rsidR="00BD245E" w:rsidRPr="00265936" w:rsidRDefault="00BD245E" w:rsidP="00BD245E">
            <w:pPr>
              <w:pStyle w:val="bul1"/>
              <w:rPr>
                <w:szCs w:val="18"/>
              </w:rPr>
            </w:pPr>
            <w:r>
              <w:t>Prepar</w:t>
            </w:r>
            <w:ins w:id="1261" w:author="Pedro Verdelho" w:date="2018-10-31T11:47:00Z">
              <w:r w:rsidR="001F4744">
                <w:t>ar</w:t>
              </w:r>
            </w:ins>
            <w:del w:id="1262" w:author="Pedro Verdelho" w:date="2018-10-31T11:47:00Z">
              <w:r w:rsidDel="001F4744">
                <w:delText>e</w:delText>
              </w:r>
            </w:del>
            <w:r>
              <w:t xml:space="preserve"> una presentación efectiva para la sesión del día final.</w:t>
            </w:r>
          </w:p>
          <w:p w14:paraId="4F904056" w14:textId="0DF25B5A" w:rsidR="00BD245E" w:rsidRPr="00265936" w:rsidRDefault="00BD245E" w:rsidP="00BD245E">
            <w:pPr>
              <w:pStyle w:val="bul1"/>
              <w:rPr>
                <w:szCs w:val="18"/>
              </w:rPr>
            </w:pPr>
            <w:r>
              <w:t>Trabaj</w:t>
            </w:r>
            <w:ins w:id="1263" w:author="Pedro Verdelho" w:date="2018-10-31T11:47:00Z">
              <w:r w:rsidR="001F4744">
                <w:t>ar</w:t>
              </w:r>
            </w:ins>
            <w:del w:id="1264" w:author="Pedro Verdelho" w:date="2018-10-31T11:47:00Z">
              <w:r w:rsidDel="001F4744">
                <w:delText>e</w:delText>
              </w:r>
            </w:del>
            <w:r>
              <w:t xml:space="preserve"> con los miembros del equipo en el desarrollo de la presentación</w:t>
            </w:r>
          </w:p>
          <w:p w14:paraId="6C00F476" w14:textId="6F28210F" w:rsidR="00BD245E" w:rsidRPr="00265936" w:rsidRDefault="00BD245E" w:rsidP="00BD245E">
            <w:pPr>
              <w:pStyle w:val="bul1"/>
              <w:rPr>
                <w:szCs w:val="18"/>
              </w:rPr>
            </w:pPr>
            <w:r>
              <w:t>Expli</w:t>
            </w:r>
            <w:ins w:id="1265" w:author="Pedro Verdelho" w:date="2018-10-31T11:47:00Z">
              <w:r w:rsidR="001F4744">
                <w:t>car</w:t>
              </w:r>
            </w:ins>
            <w:del w:id="1266" w:author="Pedro Verdelho" w:date="2018-10-31T11:47:00Z">
              <w:r w:rsidDel="001F4744">
                <w:delText>que</w:delText>
              </w:r>
            </w:del>
            <w:r>
              <w:t xml:space="preserve"> la estructura del horario de presentación</w:t>
            </w:r>
          </w:p>
        </w:tc>
      </w:tr>
      <w:tr w:rsidR="00BD245E" w:rsidRPr="00265936" w14:paraId="4C1EEA2B" w14:textId="77777777" w:rsidTr="00BD245E">
        <w:trPr>
          <w:trHeight w:val="1025"/>
        </w:trPr>
        <w:tc>
          <w:tcPr>
            <w:tcW w:w="0" w:type="auto"/>
            <w:gridSpan w:val="3"/>
            <w:vAlign w:val="center"/>
          </w:tcPr>
          <w:p w14:paraId="0F7D3204" w14:textId="77777777" w:rsidR="00BD245E" w:rsidRPr="00265936" w:rsidRDefault="00BD245E" w:rsidP="00BD245E">
            <w:pPr>
              <w:spacing w:before="120" w:after="120" w:line="280" w:lineRule="exact"/>
              <w:rPr>
                <w:b/>
                <w:sz w:val="22"/>
                <w:szCs w:val="22"/>
              </w:rPr>
            </w:pPr>
            <w:r>
              <w:rPr>
                <w:b/>
                <w:sz w:val="22"/>
              </w:rPr>
              <w:t>Ejercicios prácticos</w:t>
            </w:r>
          </w:p>
          <w:p w14:paraId="50F46DA3" w14:textId="57C52BE4" w:rsidR="00BD245E" w:rsidRPr="00265936" w:rsidRDefault="00BD245E" w:rsidP="00BD245E">
            <w:pPr>
              <w:tabs>
                <w:tab w:val="left" w:pos="426"/>
                <w:tab w:val="left" w:pos="851"/>
              </w:tabs>
            </w:pPr>
            <w:r>
              <w:t>No se prepara</w:t>
            </w:r>
            <w:ins w:id="1267" w:author="Pedro Verdelho" w:date="2019-01-22T01:51:00Z">
              <w:r w:rsidR="003E405E">
                <w:t>ron</w:t>
              </w:r>
            </w:ins>
            <w:del w:id="1268" w:author="Pedro Verdelho" w:date="2019-01-22T01:51:00Z">
              <w:r w:rsidDel="003E405E">
                <w:delText>n</w:delText>
              </w:r>
            </w:del>
            <w:r>
              <w:t xml:space="preserve"> ejercicios prácticos para esta sesión</w:t>
            </w:r>
          </w:p>
        </w:tc>
      </w:tr>
      <w:tr w:rsidR="00BD245E" w:rsidRPr="00265936" w14:paraId="029AD740" w14:textId="77777777" w:rsidTr="00BD245E">
        <w:tc>
          <w:tcPr>
            <w:tcW w:w="9010" w:type="dxa"/>
            <w:gridSpan w:val="3"/>
            <w:vAlign w:val="center"/>
          </w:tcPr>
          <w:p w14:paraId="590A594C" w14:textId="59E90E36" w:rsidR="00BD245E" w:rsidRPr="00265936" w:rsidRDefault="00BD245E" w:rsidP="00BD245E">
            <w:pPr>
              <w:spacing w:before="120" w:after="120" w:line="280" w:lineRule="exact"/>
              <w:rPr>
                <w:b/>
                <w:sz w:val="22"/>
                <w:szCs w:val="22"/>
              </w:rPr>
            </w:pPr>
            <w:del w:id="1269" w:author="Pedro Verdelho" w:date="2018-10-31T11:47:00Z">
              <w:r w:rsidDel="001F4744">
                <w:rPr>
                  <w:b/>
                  <w:sz w:val="22"/>
                </w:rPr>
                <w:delText>Evaluación</w:delText>
              </w:r>
            </w:del>
            <w:del w:id="1270" w:author="Pedro Verdelho" w:date="2018-10-31T13:50:00Z">
              <w:r w:rsidDel="00E164FF">
                <w:rPr>
                  <w:b/>
                  <w:sz w:val="22"/>
                </w:rPr>
                <w:delText>/v</w:delText>
              </w:r>
            </w:del>
            <w:ins w:id="1271" w:author="Pedro Verdelho" w:date="2018-10-31T13:50:00Z">
              <w:r w:rsidR="00E164FF">
                <w:rPr>
                  <w:b/>
                  <w:sz w:val="22"/>
                </w:rPr>
                <w:t>V</w:t>
              </w:r>
            </w:ins>
            <w:r>
              <w:rPr>
                <w:b/>
                <w:sz w:val="22"/>
              </w:rPr>
              <w:t>erificación de conocimientos</w:t>
            </w:r>
          </w:p>
          <w:p w14:paraId="7D10A51A" w14:textId="5B2853C8" w:rsidR="00BD245E" w:rsidRPr="00265936" w:rsidRDefault="00BD245E" w:rsidP="00BD245E">
            <w:pPr>
              <w:spacing w:before="120" w:after="120" w:line="280" w:lineRule="exact"/>
              <w:rPr>
                <w:szCs w:val="18"/>
              </w:rPr>
            </w:pPr>
            <w:r>
              <w:lastRenderedPageBreak/>
              <w:t xml:space="preserve">El </w:t>
            </w:r>
            <w:del w:id="1272" w:author="Pedro Verdelho" w:date="2018-10-31T13:23:00Z">
              <w:r w:rsidDel="006A3059">
                <w:delText>formador</w:delText>
              </w:r>
            </w:del>
            <w:ins w:id="1273" w:author="Pedro Verdelho" w:date="2018-10-31T13:23:00Z">
              <w:r w:rsidR="006A3059">
                <w:t>capacitador</w:t>
              </w:r>
            </w:ins>
            <w:r>
              <w:t xml:space="preserve"> debe verificar el conocimiento y la comprensión haciendo las preguntas pertinentes durante cada uno de los aspectos de la sesión.</w:t>
            </w:r>
          </w:p>
        </w:tc>
      </w:tr>
    </w:tbl>
    <w:p w14:paraId="745B4C14" w14:textId="77777777" w:rsidR="004873B0" w:rsidRPr="00265936" w:rsidRDefault="004873B0" w:rsidP="004873B0"/>
    <w:p w14:paraId="3689E4E3" w14:textId="77777777" w:rsidR="004873B0" w:rsidRPr="00265936" w:rsidRDefault="004873B0">
      <w:pPr>
        <w:spacing w:after="200" w:line="276" w:lineRule="auto"/>
        <w:jc w:val="left"/>
        <w:rPr>
          <w:rFonts w:eastAsia="Times New Roman" w:cs="Times New Roman"/>
          <w:b/>
          <w:bCs/>
          <w:sz w:val="20"/>
          <w:szCs w:val="26"/>
        </w:rPr>
      </w:pPr>
      <w:r>
        <w:br w:type="page"/>
      </w:r>
    </w:p>
    <w:p w14:paraId="463FC02A" w14:textId="5D49ABD8" w:rsidR="004873B0" w:rsidRPr="00265936" w:rsidRDefault="004873B0" w:rsidP="004873B0">
      <w:pPr>
        <w:pStyle w:val="Heading2"/>
        <w:ind w:left="900" w:hanging="900"/>
        <w:rPr>
          <w:rFonts w:eastAsia="Times New Roman" w:cs="Times New Roman"/>
          <w:sz w:val="22"/>
          <w:szCs w:val="22"/>
        </w:rPr>
      </w:pPr>
      <w:bookmarkStart w:id="1274" w:name="_Toc486857188"/>
      <w:bookmarkStart w:id="1275" w:name="_Toc524848209"/>
      <w:r>
        <w:rPr>
          <w:sz w:val="22"/>
        </w:rPr>
        <w:lastRenderedPageBreak/>
        <w:t xml:space="preserve">Lección 1.5.1 - Presentaciones de </w:t>
      </w:r>
      <w:ins w:id="1276" w:author="Pedro Verdelho" w:date="2019-01-22T01:53:00Z">
        <w:r w:rsidR="003E405E">
          <w:rPr>
            <w:sz w:val="22"/>
          </w:rPr>
          <w:t xml:space="preserve">los </w:t>
        </w:r>
      </w:ins>
      <w:r>
        <w:rPr>
          <w:sz w:val="22"/>
        </w:rPr>
        <w:t>delegados</w:t>
      </w:r>
      <w:bookmarkEnd w:id="1274"/>
      <w:bookmarkEnd w:id="1275"/>
    </w:p>
    <w:tbl>
      <w:tblPr>
        <w:tblStyle w:val="TableGrid"/>
        <w:tblW w:w="8720" w:type="dxa"/>
        <w:tblLook w:val="04A0" w:firstRow="1" w:lastRow="0" w:firstColumn="1" w:lastColumn="0" w:noHBand="0" w:noVBand="1"/>
      </w:tblPr>
      <w:tblGrid>
        <w:gridCol w:w="5948"/>
        <w:gridCol w:w="2772"/>
      </w:tblGrid>
      <w:tr w:rsidR="00846F67" w:rsidRPr="00265936" w14:paraId="6DBB0685" w14:textId="66CEE48A" w:rsidTr="00846F67">
        <w:trPr>
          <w:trHeight w:val="683"/>
        </w:trPr>
        <w:tc>
          <w:tcPr>
            <w:tcW w:w="5948" w:type="dxa"/>
            <w:shd w:val="clear" w:color="auto" w:fill="C6D9F1" w:themeFill="text2" w:themeFillTint="33"/>
            <w:vAlign w:val="center"/>
          </w:tcPr>
          <w:p w14:paraId="39A79990" w14:textId="16F608E2" w:rsidR="00846F67" w:rsidRPr="00265936" w:rsidRDefault="00846F67" w:rsidP="00846F67">
            <w:pPr>
              <w:rPr>
                <w:sz w:val="22"/>
                <w:szCs w:val="22"/>
              </w:rPr>
            </w:pPr>
            <w:r>
              <w:rPr>
                <w:sz w:val="22"/>
              </w:rPr>
              <w:t xml:space="preserve">Lección 1.5.1 - </w:t>
            </w:r>
            <w:r>
              <w:rPr>
                <w:color w:val="000000" w:themeColor="text1"/>
                <w:sz w:val="22"/>
              </w:rPr>
              <w:t>Presentaciones de</w:t>
            </w:r>
            <w:ins w:id="1277" w:author="Pedro Verdelho" w:date="2019-01-22T01:53:00Z">
              <w:r w:rsidR="003E405E">
                <w:rPr>
                  <w:color w:val="000000" w:themeColor="text1"/>
                  <w:sz w:val="22"/>
                </w:rPr>
                <w:t xml:space="preserve"> los</w:t>
              </w:r>
            </w:ins>
            <w:r>
              <w:rPr>
                <w:color w:val="000000" w:themeColor="text1"/>
                <w:sz w:val="22"/>
              </w:rPr>
              <w:t xml:space="preserve"> delegados</w:t>
            </w:r>
          </w:p>
        </w:tc>
        <w:tc>
          <w:tcPr>
            <w:tcW w:w="2772" w:type="dxa"/>
            <w:shd w:val="clear" w:color="auto" w:fill="C6D9F1" w:themeFill="text2" w:themeFillTint="33"/>
            <w:vAlign w:val="center"/>
          </w:tcPr>
          <w:p w14:paraId="2A227AE2" w14:textId="07D0EBC0" w:rsidR="00846F67" w:rsidRPr="00265936" w:rsidRDefault="00846F67" w:rsidP="00846F67">
            <w:pPr>
              <w:spacing w:line="276" w:lineRule="auto"/>
              <w:jc w:val="left"/>
              <w:rPr>
                <w:sz w:val="22"/>
              </w:rPr>
            </w:pPr>
            <w:r>
              <w:rPr>
                <w:sz w:val="22"/>
              </w:rPr>
              <w:t xml:space="preserve">Duración: </w:t>
            </w:r>
            <w:r>
              <w:rPr>
                <w:color w:val="000000" w:themeColor="text1"/>
                <w:sz w:val="22"/>
              </w:rPr>
              <w:t>210 minutos</w:t>
            </w:r>
          </w:p>
        </w:tc>
      </w:tr>
      <w:tr w:rsidR="00846F67" w:rsidRPr="00265936" w14:paraId="37045504" w14:textId="77777777" w:rsidTr="00846F67">
        <w:trPr>
          <w:trHeight w:val="3842"/>
        </w:trPr>
        <w:tc>
          <w:tcPr>
            <w:tcW w:w="8720" w:type="dxa"/>
            <w:gridSpan w:val="2"/>
            <w:vAlign w:val="center"/>
          </w:tcPr>
          <w:p w14:paraId="3AF61B05" w14:textId="77777777" w:rsidR="00846F67" w:rsidRPr="00265936" w:rsidRDefault="00846F67" w:rsidP="00BD245E">
            <w:pPr>
              <w:spacing w:before="120" w:after="120" w:line="280" w:lineRule="exact"/>
              <w:rPr>
                <w:b/>
                <w:sz w:val="22"/>
                <w:szCs w:val="22"/>
              </w:rPr>
            </w:pPr>
            <w:r>
              <w:rPr>
                <w:b/>
                <w:sz w:val="22"/>
              </w:rPr>
              <w:t xml:space="preserve">Recursos requeridos: </w:t>
            </w:r>
          </w:p>
          <w:p w14:paraId="0E776EA7"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16DCBC5C" w14:textId="74557B62"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Proyector y pantalla de</w:t>
            </w:r>
            <w:del w:id="1278" w:author="Pedro Verdelho" w:date="2019-01-22T01:54:00Z">
              <w:r w:rsidDel="00905336">
                <w:rPr>
                  <w:color w:val="000000" w:themeColor="text1"/>
                </w:rPr>
                <w:delText xml:space="preserve"> visualización</w:delText>
              </w:r>
            </w:del>
            <w:r>
              <w:rPr>
                <w:color w:val="000000" w:themeColor="text1"/>
              </w:rPr>
              <w:t>.</w:t>
            </w:r>
          </w:p>
          <w:p w14:paraId="2D32D809"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Acceso a Internet (si está disponible). </w:t>
            </w:r>
          </w:p>
          <w:p w14:paraId="1296971B" w14:textId="7F022928"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Ejemplos de </w:t>
            </w:r>
            <w:del w:id="1279" w:author="Pedro Verdelho" w:date="2019-01-22T01:55:00Z">
              <w:r w:rsidDel="00905336">
                <w:rPr>
                  <w:color w:val="000000" w:themeColor="text1"/>
                </w:rPr>
                <w:delText>equipo informático</w:delText>
              </w:r>
            </w:del>
            <w:ins w:id="1280" w:author="Pedro Verdelho" w:date="2019-01-22T01:55:00Z">
              <w:r w:rsidR="00905336">
                <w:rPr>
                  <w:color w:val="000000" w:themeColor="text1"/>
                </w:rPr>
                <w:t>hardware</w:t>
              </w:r>
            </w:ins>
            <w:r>
              <w:rPr>
                <w:color w:val="000000" w:themeColor="text1"/>
              </w:rPr>
              <w:t xml:space="preserve"> (si está disponible). </w:t>
            </w:r>
          </w:p>
          <w:p w14:paraId="362FA560"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Pizarra</w:t>
            </w:r>
          </w:p>
          <w:p w14:paraId="5CE8210D"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Bolígrafo de pizarra (al menos 2 entre azul, negro, rojo y verde).</w:t>
            </w:r>
          </w:p>
          <w:p w14:paraId="5048CD02"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2 rotafolios con papel adecuado.</w:t>
            </w:r>
          </w:p>
          <w:p w14:paraId="13EDA50A" w14:textId="7A003160"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Papel y bolígrafos para </w:t>
            </w:r>
            <w:del w:id="1281" w:author="Pedro Verdelho" w:date="2018-10-31T11:49:00Z">
              <w:r w:rsidDel="0012768F">
                <w:rPr>
                  <w:color w:val="000000" w:themeColor="text1"/>
                </w:rPr>
                <w:delText>e</w:delText>
              </w:r>
            </w:del>
            <w:r>
              <w:rPr>
                <w:color w:val="000000" w:themeColor="text1"/>
              </w:rPr>
              <w:t>l</w:t>
            </w:r>
            <w:ins w:id="1282" w:author="Pedro Verdelho" w:date="2018-10-31T11:49:00Z">
              <w:r w:rsidR="0012768F">
                <w:rPr>
                  <w:color w:val="000000" w:themeColor="text1"/>
                </w:rPr>
                <w:t>os</w:t>
              </w:r>
            </w:ins>
            <w:r>
              <w:rPr>
                <w:color w:val="000000" w:themeColor="text1"/>
              </w:rPr>
              <w:t xml:space="preserve"> alumno</w:t>
            </w:r>
            <w:ins w:id="1283" w:author="Pedro Verdelho" w:date="2018-10-31T11:49:00Z">
              <w:r w:rsidR="0012768F">
                <w:rPr>
                  <w:color w:val="000000" w:themeColor="text1"/>
                </w:rPr>
                <w:t>s</w:t>
              </w:r>
            </w:ins>
            <w:r>
              <w:rPr>
                <w:color w:val="000000" w:themeColor="text1"/>
              </w:rPr>
              <w:t>.</w:t>
            </w:r>
          </w:p>
          <w:p w14:paraId="69A02CCB"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Grapadora, perforadora y tijeras.</w:t>
            </w:r>
          </w:p>
          <w:p w14:paraId="38575A24"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753EB3D8" w14:textId="77777777"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Cualquier recurso adicional solicitado por los delegados</w:t>
            </w:r>
          </w:p>
          <w:p w14:paraId="1FC0803D" w14:textId="1CEB9E2A" w:rsidR="00846F67" w:rsidRPr="00265936" w:rsidRDefault="00846F67" w:rsidP="00531BD9">
            <w:pPr>
              <w:pStyle w:val="bul1"/>
              <w:numPr>
                <w:ilvl w:val="0"/>
                <w:numId w:val="38"/>
              </w:numPr>
              <w:spacing w:before="120" w:after="120" w:line="280" w:lineRule="exact"/>
              <w:contextualSpacing/>
              <w:rPr>
                <w:color w:val="000000" w:themeColor="text1"/>
                <w:szCs w:val="18"/>
              </w:rPr>
            </w:pPr>
            <w:r>
              <w:rPr>
                <w:color w:val="000000" w:themeColor="text1"/>
              </w:rPr>
              <w:t>Sesión 1.5.1 - Formulario de evaluación del ejercicio de impartición de formación</w:t>
            </w:r>
          </w:p>
        </w:tc>
      </w:tr>
      <w:tr w:rsidR="00846F67" w:rsidRPr="00265936" w14:paraId="39A452B0" w14:textId="77777777" w:rsidTr="00846F67">
        <w:trPr>
          <w:trHeight w:val="1763"/>
        </w:trPr>
        <w:tc>
          <w:tcPr>
            <w:tcW w:w="8720" w:type="dxa"/>
            <w:gridSpan w:val="2"/>
            <w:vAlign w:val="center"/>
          </w:tcPr>
          <w:p w14:paraId="3C3E3E6A" w14:textId="49698B69" w:rsidR="00846F67" w:rsidRPr="00265936" w:rsidRDefault="00846F67" w:rsidP="00BD245E">
            <w:pPr>
              <w:spacing w:before="120" w:after="120" w:line="280" w:lineRule="exact"/>
              <w:rPr>
                <w:b/>
                <w:sz w:val="22"/>
                <w:szCs w:val="22"/>
              </w:rPr>
            </w:pPr>
            <w:r>
              <w:rPr>
                <w:b/>
                <w:sz w:val="22"/>
              </w:rPr>
              <w:t>Objetivo de la sesión:</w:t>
            </w:r>
            <w:r w:rsidR="00152638">
              <w:rPr>
                <w:b/>
                <w:sz w:val="22"/>
              </w:rPr>
              <w:t xml:space="preserve"> </w:t>
            </w:r>
          </w:p>
          <w:p w14:paraId="3AED38AF" w14:textId="352309AE" w:rsidR="00846F67" w:rsidRPr="00265936" w:rsidRDefault="00846F67" w:rsidP="00BD245E">
            <w:pPr>
              <w:spacing w:before="120" w:after="120" w:line="280" w:lineRule="exact"/>
              <w:rPr>
                <w:i/>
                <w:color w:val="FF0000"/>
                <w:szCs w:val="18"/>
              </w:rPr>
            </w:pPr>
            <w:r>
              <w:t xml:space="preserve">Esta sesión es para proporcionar a los delegados la oportunidad de demostrar el conocimiento adquirido al dar una presentación a sus compañeros y a los </w:t>
            </w:r>
            <w:del w:id="1284" w:author="Pedro Verdelho" w:date="2018-10-31T13:23:00Z">
              <w:r w:rsidDel="006A3059">
                <w:delText>formador</w:delText>
              </w:r>
            </w:del>
            <w:ins w:id="1285" w:author="Pedro Verdelho" w:date="2018-10-31T13:23:00Z">
              <w:r w:rsidR="006A3059">
                <w:t>capacitador</w:t>
              </w:r>
            </w:ins>
            <w:r>
              <w:t>es sobre un tema de su elección de la agenda del curso.</w:t>
            </w:r>
            <w:r w:rsidR="00152638">
              <w:t xml:space="preserve"> </w:t>
            </w:r>
            <w:r>
              <w:t xml:space="preserve">En algunos casos, esto puede ser </w:t>
            </w:r>
            <w:del w:id="1286" w:author="Pedro Verdelho" w:date="2018-10-31T11:50:00Z">
              <w:r w:rsidDel="0012768F">
                <w:delText xml:space="preserve">entregado </w:delText>
              </w:r>
            </w:del>
            <w:ins w:id="1287" w:author="Pedro Verdelho" w:date="2018-10-31T11:50:00Z">
              <w:r w:rsidR="0012768F">
                <w:t>impartido por</w:t>
              </w:r>
            </w:ins>
            <w:del w:id="1288" w:author="Pedro Verdelho" w:date="2018-10-31T11:50:00Z">
              <w:r w:rsidDel="0012768F">
                <w:delText>como</w:delText>
              </w:r>
            </w:del>
            <w:r>
              <w:t xml:space="preserve"> equipos de hasta cuatro delegados y en otros como presentaciones individuales, dependiendo de los requisitos del curso.</w:t>
            </w:r>
          </w:p>
        </w:tc>
      </w:tr>
      <w:tr w:rsidR="00846F67" w:rsidRPr="00265936" w14:paraId="7FF568E6" w14:textId="77777777" w:rsidTr="00846F67">
        <w:tc>
          <w:tcPr>
            <w:tcW w:w="8720" w:type="dxa"/>
            <w:gridSpan w:val="2"/>
            <w:vAlign w:val="center"/>
          </w:tcPr>
          <w:p w14:paraId="7004FDDB" w14:textId="77777777" w:rsidR="00846F67" w:rsidRPr="00265936" w:rsidRDefault="00846F67" w:rsidP="00BD245E">
            <w:pPr>
              <w:spacing w:before="120" w:after="120" w:line="280" w:lineRule="exact"/>
              <w:rPr>
                <w:b/>
                <w:sz w:val="22"/>
                <w:szCs w:val="22"/>
              </w:rPr>
            </w:pPr>
            <w:r>
              <w:rPr>
                <w:b/>
                <w:sz w:val="22"/>
              </w:rPr>
              <w:t>Objetivos:</w:t>
            </w:r>
          </w:p>
          <w:p w14:paraId="0A8BA52F" w14:textId="77777777" w:rsidR="00846F67" w:rsidRPr="00265936" w:rsidRDefault="00846F67" w:rsidP="00BD245E">
            <w:pPr>
              <w:tabs>
                <w:tab w:val="left" w:pos="426"/>
                <w:tab w:val="left" w:pos="851"/>
              </w:tabs>
            </w:pPr>
            <w:r>
              <w:t>Al final de la clase, los alumnos podrán:</w:t>
            </w:r>
          </w:p>
          <w:p w14:paraId="2A4CC1D6" w14:textId="77777777" w:rsidR="00846F67" w:rsidRPr="00265936" w:rsidRDefault="00846F67" w:rsidP="00BD245E">
            <w:pPr>
              <w:pStyle w:val="bul1"/>
            </w:pPr>
            <w:r>
              <w:t>Demostrar su capacidad para ofrecer una sesión corta, encapsulando el conocimiento que han aprendido durante el módulo</w:t>
            </w:r>
          </w:p>
          <w:p w14:paraId="5DB4E656" w14:textId="77777777" w:rsidR="00846F67" w:rsidRPr="00265936" w:rsidRDefault="00846F67" w:rsidP="00BD245E">
            <w:pPr>
              <w:pStyle w:val="bul1"/>
            </w:pPr>
            <w:r>
              <w:t>Identificar las áreas donde necesitan mejorar su conocimiento al nivel requerido para ser un presentador efectivo</w:t>
            </w:r>
          </w:p>
        </w:tc>
      </w:tr>
      <w:tr w:rsidR="00846F67" w:rsidRPr="00265936" w14:paraId="0FF70AB8" w14:textId="77777777" w:rsidTr="00846F67">
        <w:trPr>
          <w:trHeight w:val="332"/>
        </w:trPr>
        <w:tc>
          <w:tcPr>
            <w:tcW w:w="8720" w:type="dxa"/>
            <w:gridSpan w:val="2"/>
            <w:tcBorders>
              <w:bottom w:val="single" w:sz="4" w:space="0" w:color="auto"/>
            </w:tcBorders>
            <w:vAlign w:val="center"/>
          </w:tcPr>
          <w:p w14:paraId="04C642D5" w14:textId="1C3732E0" w:rsidR="00846F67" w:rsidRPr="00265936" w:rsidRDefault="00846F67" w:rsidP="00BD245E">
            <w:pPr>
              <w:spacing w:before="120" w:after="120" w:line="280" w:lineRule="exact"/>
              <w:rPr>
                <w:b/>
                <w:sz w:val="22"/>
                <w:szCs w:val="22"/>
              </w:rPr>
            </w:pPr>
            <w:r>
              <w:rPr>
                <w:b/>
                <w:sz w:val="22"/>
              </w:rPr>
              <w:t xml:space="preserve">Orientación del </w:t>
            </w:r>
            <w:del w:id="1289" w:author="Pedro Verdelho" w:date="2018-10-31T13:23:00Z">
              <w:r w:rsidR="005203A2" w:rsidDel="006A3059">
                <w:rPr>
                  <w:b/>
                  <w:sz w:val="22"/>
                </w:rPr>
                <w:delText>formador</w:delText>
              </w:r>
            </w:del>
            <w:ins w:id="1290" w:author="Pedro Verdelho" w:date="2018-10-31T13:23:00Z">
              <w:r w:rsidR="006A3059">
                <w:rPr>
                  <w:b/>
                  <w:sz w:val="22"/>
                </w:rPr>
                <w:t>capacitador</w:t>
              </w:r>
            </w:ins>
          </w:p>
          <w:p w14:paraId="44FEA1D9" w14:textId="67BA4456" w:rsidR="00846F67" w:rsidRPr="00265936" w:rsidRDefault="00846F67" w:rsidP="00BD245E">
            <w:pPr>
              <w:tabs>
                <w:tab w:val="left" w:pos="426"/>
                <w:tab w:val="left" w:pos="851"/>
              </w:tabs>
              <w:spacing w:after="120" w:line="280" w:lineRule="exact"/>
              <w:rPr>
                <w:szCs w:val="18"/>
              </w:rPr>
            </w:pPr>
            <w:r>
              <w:t>Esta sesión ha sido preparada para permitir a los delegados realizar una breve presentación que hayan preparado. Han recibido instrucciones para entregarlo de tal manera que demuestren su aprendizaje y capacidad de presentar los elementos de la formación en su estilo de impartición personal.</w:t>
            </w:r>
            <w:r w:rsidR="00152638">
              <w:t xml:space="preserve"> </w:t>
            </w:r>
            <w:r>
              <w:t>No hay presentación para esta sesión ya que no es una lección enseñada.</w:t>
            </w:r>
          </w:p>
          <w:p w14:paraId="7793CBB5" w14:textId="12D7FEE2" w:rsidR="00846F67" w:rsidRPr="00265936" w:rsidRDefault="00846F67" w:rsidP="00BD245E">
            <w:pPr>
              <w:tabs>
                <w:tab w:val="left" w:pos="426"/>
                <w:tab w:val="left" w:pos="851"/>
              </w:tabs>
              <w:spacing w:after="120" w:line="280" w:lineRule="exact"/>
              <w:rPr>
                <w:szCs w:val="18"/>
              </w:rPr>
            </w:pPr>
            <w:r>
              <w:t xml:space="preserve">Se proporciona un formulario de evaluación del delegado para que cada ponente pueda ser evaluado por los otros delegados y </w:t>
            </w:r>
            <w:del w:id="1291" w:author="Pedro Verdelho" w:date="2018-10-31T13:23:00Z">
              <w:r w:rsidDel="006A3059">
                <w:delText>formador</w:delText>
              </w:r>
            </w:del>
            <w:ins w:id="1292" w:author="Pedro Verdelho" w:date="2018-10-31T13:23:00Z">
              <w:r w:rsidR="006A3059">
                <w:t>capacitador</w:t>
              </w:r>
            </w:ins>
            <w:r>
              <w:t>es.</w:t>
            </w:r>
            <w:r w:rsidR="00152638">
              <w:t xml:space="preserve"> </w:t>
            </w:r>
            <w:r>
              <w:t xml:space="preserve">Se incluye un formulario en la carpeta de recursos. Esto debe ser completado por cada </w:t>
            </w:r>
            <w:del w:id="1293" w:author="Pedro Verdelho" w:date="2018-10-31T13:23:00Z">
              <w:r w:rsidDel="006A3059">
                <w:delText>formador</w:delText>
              </w:r>
            </w:del>
            <w:ins w:id="1294" w:author="Pedro Verdelho" w:date="2018-10-31T13:23:00Z">
              <w:r w:rsidR="006A3059">
                <w:t>capacitador</w:t>
              </w:r>
            </w:ins>
            <w:r>
              <w:t xml:space="preserve"> delegado y entregado al ponente para que </w:t>
            </w:r>
            <w:ins w:id="1295" w:author="Pedro Verdelho" w:date="2018-10-31T11:53:00Z">
              <w:r w:rsidR="00ED1FE4">
                <w:t xml:space="preserve">lo </w:t>
              </w:r>
            </w:ins>
            <w:r>
              <w:t xml:space="preserve">pueda </w:t>
            </w:r>
            <w:del w:id="1296" w:author="Pedro Verdelho" w:date="2018-10-31T11:52:00Z">
              <w:r w:rsidDel="00ED1FE4">
                <w:delText xml:space="preserve">referirse </w:delText>
              </w:r>
            </w:del>
            <w:ins w:id="1297" w:author="Pedro Verdelho" w:date="2018-10-31T11:52:00Z">
              <w:r w:rsidR="00ED1FE4">
                <w:t>u</w:t>
              </w:r>
            </w:ins>
            <w:ins w:id="1298" w:author="Pedro Verdelho" w:date="2018-10-31T11:53:00Z">
              <w:r w:rsidR="00ED1FE4">
                <w:t>tiliz</w:t>
              </w:r>
            </w:ins>
            <w:ins w:id="1299" w:author="Pedro Verdelho" w:date="2018-10-31T11:52:00Z">
              <w:r w:rsidR="00ED1FE4">
                <w:t xml:space="preserve">ar </w:t>
              </w:r>
            </w:ins>
            <w:r>
              <w:t>más tarde para ayudarl</w:t>
            </w:r>
            <w:ins w:id="1300" w:author="Pedro Verdelho" w:date="2018-10-31T11:54:00Z">
              <w:r w:rsidR="00ED1FE4">
                <w:t>e</w:t>
              </w:r>
            </w:ins>
            <w:del w:id="1301" w:author="Pedro Verdelho" w:date="2018-10-31T11:54:00Z">
              <w:r w:rsidDel="00ED1FE4">
                <w:delText>os</w:delText>
              </w:r>
            </w:del>
            <w:r>
              <w:t xml:space="preserve"> a mejorar presentaciones futuras e identificar áreas para mejorar.</w:t>
            </w:r>
          </w:p>
          <w:p w14:paraId="62D7E848" w14:textId="2790A75F" w:rsidR="00846F67" w:rsidRPr="00265936" w:rsidRDefault="00846F67" w:rsidP="00BD245E">
            <w:pPr>
              <w:tabs>
                <w:tab w:val="left" w:pos="426"/>
                <w:tab w:val="left" w:pos="851"/>
              </w:tabs>
              <w:spacing w:after="120" w:line="280" w:lineRule="exact"/>
              <w:rPr>
                <w:szCs w:val="18"/>
              </w:rPr>
            </w:pPr>
            <w:r>
              <w:t xml:space="preserve">Cuando </w:t>
            </w:r>
            <w:del w:id="1302" w:author="Pedro Verdelho" w:date="2018-10-31T11:54:00Z">
              <w:r w:rsidDel="00ED1FE4">
                <w:delText>esto se entrega como</w:delText>
              </w:r>
            </w:del>
            <w:ins w:id="1303" w:author="Pedro Verdelho" w:date="2018-10-31T11:54:00Z">
              <w:r w:rsidR="00ED1FE4">
                <w:t>la impartición sea</w:t>
              </w:r>
            </w:ins>
            <w:r>
              <w:t xml:space="preserve"> un ejercicio en equipo, a cada equipo se le permite un total de 30 minutos. Esto incluye el tiempo para la configuración, su presentación, </w:t>
            </w:r>
            <w:r>
              <w:lastRenderedPageBreak/>
              <w:t xml:space="preserve">los comentarios de ellos y los otros delegados y </w:t>
            </w:r>
            <w:del w:id="1304" w:author="Pedro Verdelho" w:date="2018-10-31T13:23:00Z">
              <w:r w:rsidDel="006A3059">
                <w:delText>formador</w:delText>
              </w:r>
            </w:del>
            <w:ins w:id="1305" w:author="Pedro Verdelho" w:date="2018-10-31T13:23:00Z">
              <w:r w:rsidR="006A3059">
                <w:t>capacitador</w:t>
              </w:r>
            </w:ins>
            <w:r>
              <w:t xml:space="preserve">es. El </w:t>
            </w:r>
            <w:del w:id="1306" w:author="Pedro Verdelho" w:date="2018-10-31T13:23:00Z">
              <w:r w:rsidDel="006A3059">
                <w:delText>formador</w:delText>
              </w:r>
            </w:del>
            <w:ins w:id="1307" w:author="Pedro Verdelho" w:date="2018-10-31T13:23:00Z">
              <w:r w:rsidR="006A3059">
                <w:t>capacitador</w:t>
              </w:r>
            </w:ins>
            <w:r>
              <w:t xml:space="preserve"> puede desear colocar el horario para las presentaciones en una pared o puerta, junto con el orden de las presentaciones que se decidió el día anterior.</w:t>
            </w:r>
            <w:r w:rsidR="00152638">
              <w:t xml:space="preserve"> </w:t>
            </w:r>
            <w:del w:id="1308" w:author="Pedro Verdelho" w:date="2018-10-31T11:55:00Z">
              <w:r w:rsidDel="0018769C">
                <w:delText xml:space="preserve">Donde </w:delText>
              </w:r>
            </w:del>
            <w:ins w:id="1309" w:author="Pedro Verdelho" w:date="2018-10-31T11:55:00Z">
              <w:r w:rsidR="0018769C">
                <w:t xml:space="preserve">Cuando </w:t>
              </w:r>
            </w:ins>
            <w:r>
              <w:t xml:space="preserve">el tiempo disponible y el </w:t>
            </w:r>
            <w:ins w:id="1310" w:author="Pedro Verdelho" w:date="2018-10-31T11:55:00Z">
              <w:r w:rsidR="0018769C">
                <w:t xml:space="preserve">pequeño </w:t>
              </w:r>
            </w:ins>
            <w:r>
              <w:t xml:space="preserve">número </w:t>
            </w:r>
            <w:del w:id="1311" w:author="Pedro Verdelho" w:date="2018-10-31T11:55:00Z">
              <w:r w:rsidDel="0018769C">
                <w:delText xml:space="preserve">pequeño </w:delText>
              </w:r>
            </w:del>
            <w:r>
              <w:t>de estudiantes permit</w:t>
            </w:r>
            <w:ins w:id="1312" w:author="Pedro Verdelho" w:date="2018-10-31T11:55:00Z">
              <w:r w:rsidR="0018769C">
                <w:t>a</w:t>
              </w:r>
            </w:ins>
            <w:del w:id="1313" w:author="Pedro Verdelho" w:date="2018-10-31T11:55:00Z">
              <w:r w:rsidDel="0018769C">
                <w:delText>e</w:delText>
              </w:r>
            </w:del>
            <w:r>
              <w:t xml:space="preserve"> presentaciones individuales</w:t>
            </w:r>
            <w:ins w:id="1314" w:author="Pedro Verdelho" w:date="2018-10-31T11:55:00Z">
              <w:r w:rsidR="0018769C">
                <w:t xml:space="preserve">, </w:t>
              </w:r>
            </w:ins>
            <w:del w:id="1315" w:author="Pedro Verdelho" w:date="2018-10-31T11:55:00Z">
              <w:r w:rsidDel="0018769C">
                <w:delText>. E</w:delText>
              </w:r>
            </w:del>
            <w:ins w:id="1316" w:author="Pedro Verdelho" w:date="2018-10-31T11:56:00Z">
              <w:r w:rsidR="0018769C">
                <w:t>e</w:t>
              </w:r>
            </w:ins>
            <w:r>
              <w:t>l tiempo total debe ser de 20 minutos por presentación, con la entrega real restringida a 10 minutos. Es importante mantener el horario para garantizar la imparcialidad para todos los estudiantes.</w:t>
            </w:r>
          </w:p>
        </w:tc>
      </w:tr>
    </w:tbl>
    <w:p w14:paraId="6D82994B" w14:textId="77777777" w:rsidR="004873B0" w:rsidRPr="00265936" w:rsidRDefault="004873B0" w:rsidP="004873B0"/>
    <w:p w14:paraId="16BBF715" w14:textId="77777777" w:rsidR="004873B0" w:rsidRPr="00265936" w:rsidRDefault="004873B0" w:rsidP="004873B0"/>
    <w:p w14:paraId="34292843" w14:textId="75758980" w:rsidR="004873B0" w:rsidRPr="00265936" w:rsidRDefault="00265936" w:rsidP="004873B0">
      <w:pPr>
        <w:pStyle w:val="Heading2"/>
        <w:ind w:left="900" w:hanging="900"/>
        <w:rPr>
          <w:rFonts w:eastAsia="Times New Roman" w:cs="Times New Roman"/>
          <w:sz w:val="22"/>
          <w:szCs w:val="22"/>
        </w:rPr>
      </w:pPr>
      <w:bookmarkStart w:id="1317" w:name="_Toc486857189"/>
      <w:bookmarkStart w:id="1318" w:name="_Toc524848210"/>
      <w:r>
        <w:rPr>
          <w:sz w:val="22"/>
        </w:rPr>
        <w:t>Lección 1.5.2 Cierre del curso</w:t>
      </w:r>
      <w:bookmarkEnd w:id="1317"/>
      <w:bookmarkEnd w:id="1318"/>
    </w:p>
    <w:tbl>
      <w:tblPr>
        <w:tblStyle w:val="TableGrid"/>
        <w:tblW w:w="0" w:type="auto"/>
        <w:tblLook w:val="04A0" w:firstRow="1" w:lastRow="0" w:firstColumn="1" w:lastColumn="0" w:noHBand="0" w:noVBand="1"/>
      </w:tblPr>
      <w:tblGrid>
        <w:gridCol w:w="1610"/>
        <w:gridCol w:w="4303"/>
        <w:gridCol w:w="2581"/>
      </w:tblGrid>
      <w:tr w:rsidR="00265936" w:rsidRPr="00265936" w14:paraId="21725855" w14:textId="77777777" w:rsidTr="00265936">
        <w:trPr>
          <w:trHeight w:val="872"/>
        </w:trPr>
        <w:tc>
          <w:tcPr>
            <w:tcW w:w="6326" w:type="dxa"/>
            <w:gridSpan w:val="2"/>
            <w:shd w:val="clear" w:color="auto" w:fill="C6D9F1" w:themeFill="text2" w:themeFillTint="33"/>
            <w:vAlign w:val="center"/>
          </w:tcPr>
          <w:p w14:paraId="456ABCD2" w14:textId="77777777" w:rsidR="00265936" w:rsidRPr="00265936" w:rsidRDefault="00265936" w:rsidP="005A729A">
            <w:pPr>
              <w:rPr>
                <w:sz w:val="22"/>
                <w:szCs w:val="22"/>
              </w:rPr>
            </w:pPr>
            <w:r>
              <w:rPr>
                <w:sz w:val="22"/>
              </w:rPr>
              <w:t xml:space="preserve">Lección 1.5.2 </w:t>
            </w:r>
            <w:r>
              <w:rPr>
                <w:color w:val="000000" w:themeColor="text1"/>
                <w:sz w:val="22"/>
              </w:rPr>
              <w:t>Cierre del curso</w:t>
            </w:r>
          </w:p>
        </w:tc>
        <w:tc>
          <w:tcPr>
            <w:tcW w:w="2684" w:type="dxa"/>
            <w:shd w:val="clear" w:color="auto" w:fill="C6D9F1" w:themeFill="text2" w:themeFillTint="33"/>
            <w:vAlign w:val="center"/>
          </w:tcPr>
          <w:p w14:paraId="2ADAA82C" w14:textId="77777777" w:rsidR="00265936" w:rsidRPr="00265936" w:rsidRDefault="00265936" w:rsidP="005A729A">
            <w:pPr>
              <w:rPr>
                <w:sz w:val="22"/>
                <w:szCs w:val="22"/>
              </w:rPr>
            </w:pPr>
            <w:r>
              <w:rPr>
                <w:sz w:val="22"/>
              </w:rPr>
              <w:t xml:space="preserve">Duración: </w:t>
            </w:r>
            <w:r>
              <w:rPr>
                <w:color w:val="000000" w:themeColor="text1"/>
                <w:sz w:val="22"/>
              </w:rPr>
              <w:t>60 minutos</w:t>
            </w:r>
          </w:p>
        </w:tc>
      </w:tr>
      <w:tr w:rsidR="00265936" w:rsidRPr="00265936" w14:paraId="34A84131" w14:textId="77777777" w:rsidTr="005A729A">
        <w:trPr>
          <w:trHeight w:val="3824"/>
        </w:trPr>
        <w:tc>
          <w:tcPr>
            <w:tcW w:w="9010" w:type="dxa"/>
            <w:gridSpan w:val="3"/>
            <w:vAlign w:val="center"/>
          </w:tcPr>
          <w:p w14:paraId="3AB37F22" w14:textId="77777777" w:rsidR="00265936" w:rsidRPr="00265936" w:rsidRDefault="00265936" w:rsidP="005A729A">
            <w:pPr>
              <w:spacing w:before="120" w:after="120" w:line="280" w:lineRule="exact"/>
              <w:rPr>
                <w:b/>
                <w:sz w:val="22"/>
                <w:szCs w:val="22"/>
              </w:rPr>
            </w:pPr>
            <w:r>
              <w:rPr>
                <w:b/>
                <w:sz w:val="22"/>
              </w:rPr>
              <w:t xml:space="preserve">Recursos requeridos: </w:t>
            </w:r>
          </w:p>
          <w:p w14:paraId="1321156B"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773F6A15"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Proyector y pantalla de visualización.</w:t>
            </w:r>
          </w:p>
          <w:p w14:paraId="56D59B04"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Acceso a Internet (si está disponible). </w:t>
            </w:r>
          </w:p>
          <w:p w14:paraId="5BA8DE2A"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Ejemplos de equipo informático (si está disponible). </w:t>
            </w:r>
          </w:p>
          <w:p w14:paraId="785FD8CE"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Pizarra</w:t>
            </w:r>
          </w:p>
          <w:p w14:paraId="100D5817"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Bolígrafo de pizarra (al menos 2 entre azul, negro, rojo y verde).</w:t>
            </w:r>
          </w:p>
          <w:p w14:paraId="6AF92A91" w14:textId="7777777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2 rotafolios con papel adecuado.</w:t>
            </w:r>
          </w:p>
          <w:p w14:paraId="73E2F010" w14:textId="6D0BB129"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 xml:space="preserve">Papel y bolígrafos para </w:t>
            </w:r>
            <w:del w:id="1319" w:author="Pedro Verdelho" w:date="2018-10-31T11:57:00Z">
              <w:r w:rsidDel="0018769C">
                <w:rPr>
                  <w:color w:val="000000" w:themeColor="text1"/>
                </w:rPr>
                <w:delText>e</w:delText>
              </w:r>
            </w:del>
            <w:r>
              <w:rPr>
                <w:color w:val="000000" w:themeColor="text1"/>
              </w:rPr>
              <w:t>l</w:t>
            </w:r>
            <w:ins w:id="1320" w:author="Pedro Verdelho" w:date="2018-10-31T11:57:00Z">
              <w:r w:rsidR="0018769C">
                <w:rPr>
                  <w:color w:val="000000" w:themeColor="text1"/>
                </w:rPr>
                <w:t>os</w:t>
              </w:r>
            </w:ins>
            <w:r>
              <w:rPr>
                <w:color w:val="000000" w:themeColor="text1"/>
              </w:rPr>
              <w:t xml:space="preserve"> alumno</w:t>
            </w:r>
            <w:ins w:id="1321" w:author="Pedro Verdelho" w:date="2018-10-31T11:57:00Z">
              <w:r w:rsidR="0018769C">
                <w:rPr>
                  <w:color w:val="000000" w:themeColor="text1"/>
                </w:rPr>
                <w:t>s</w:t>
              </w:r>
            </w:ins>
            <w:r>
              <w:rPr>
                <w:color w:val="000000" w:themeColor="text1"/>
              </w:rPr>
              <w:t>.</w:t>
            </w:r>
          </w:p>
          <w:p w14:paraId="4F957B4E" w14:textId="0D2675C7" w:rsidR="00265936" w:rsidRPr="00265936" w:rsidRDefault="00265936" w:rsidP="00531BD9">
            <w:pPr>
              <w:pStyle w:val="bul1"/>
              <w:numPr>
                <w:ilvl w:val="0"/>
                <w:numId w:val="38"/>
              </w:numPr>
              <w:spacing w:before="120" w:after="120" w:line="280" w:lineRule="exact"/>
              <w:contextualSpacing/>
              <w:rPr>
                <w:color w:val="000000" w:themeColor="text1"/>
                <w:szCs w:val="18"/>
              </w:rPr>
            </w:pPr>
            <w:r>
              <w:rPr>
                <w:color w:val="000000" w:themeColor="text1"/>
              </w:rPr>
              <w:t>Grapadora, perforadora y tijeras. Adhesivo o un producto similar para permitir que el papel se adhiera temporalmente a las paredes.</w:t>
            </w:r>
          </w:p>
        </w:tc>
      </w:tr>
      <w:tr w:rsidR="00265936" w:rsidRPr="00265936" w14:paraId="671E072C" w14:textId="77777777" w:rsidTr="005A729A">
        <w:trPr>
          <w:trHeight w:val="1682"/>
        </w:trPr>
        <w:tc>
          <w:tcPr>
            <w:tcW w:w="9010" w:type="dxa"/>
            <w:gridSpan w:val="3"/>
            <w:vAlign w:val="center"/>
          </w:tcPr>
          <w:p w14:paraId="35D9D72F" w14:textId="348FDDC4" w:rsidR="00265936" w:rsidRPr="00265936" w:rsidRDefault="00265936" w:rsidP="005A729A">
            <w:pPr>
              <w:spacing w:before="120" w:after="120" w:line="280" w:lineRule="exact"/>
              <w:rPr>
                <w:b/>
                <w:sz w:val="22"/>
                <w:szCs w:val="22"/>
              </w:rPr>
            </w:pPr>
            <w:r>
              <w:rPr>
                <w:b/>
                <w:sz w:val="22"/>
              </w:rPr>
              <w:t>Objetivo de la sesión:</w:t>
            </w:r>
            <w:r w:rsidR="00152638">
              <w:rPr>
                <w:b/>
                <w:sz w:val="22"/>
              </w:rPr>
              <w:t xml:space="preserve"> </w:t>
            </w:r>
          </w:p>
          <w:p w14:paraId="0120EC83" w14:textId="6C86BD36" w:rsidR="00265936" w:rsidRPr="00265936" w:rsidRDefault="00265936" w:rsidP="005A729A">
            <w:pPr>
              <w:tabs>
                <w:tab w:val="left" w:pos="426"/>
                <w:tab w:val="left" w:pos="851"/>
              </w:tabs>
              <w:spacing w:after="120" w:line="280" w:lineRule="exact"/>
              <w:rPr>
                <w:b/>
                <w:szCs w:val="18"/>
              </w:rPr>
            </w:pPr>
            <w:r>
              <w:t xml:space="preserve">Esta sesión está diseñada para permitirles a los delegados retroalimentar el curso y ayudar al </w:t>
            </w:r>
            <w:del w:id="1322" w:author="Pedro Verdelho" w:date="2018-10-31T13:23:00Z">
              <w:r w:rsidDel="006A3059">
                <w:delText>formador</w:delText>
              </w:r>
            </w:del>
            <w:ins w:id="1323" w:author="Pedro Verdelho" w:date="2018-10-31T13:23:00Z">
              <w:r w:rsidR="006A3059">
                <w:t>capacitador</w:t>
              </w:r>
            </w:ins>
            <w:r>
              <w:t xml:space="preserve"> a identificar cualquier mejora que se pueda realizar.</w:t>
            </w:r>
            <w:r w:rsidR="00152638">
              <w:t xml:space="preserve"> </w:t>
            </w:r>
            <w:r>
              <w:t xml:space="preserve">También le corresponde al </w:t>
            </w:r>
            <w:del w:id="1324" w:author="Pedro Verdelho" w:date="2018-10-31T13:23:00Z">
              <w:r w:rsidDel="006A3059">
                <w:delText>formador</w:delText>
              </w:r>
            </w:del>
            <w:ins w:id="1325" w:author="Pedro Verdelho" w:date="2018-10-31T13:23:00Z">
              <w:r w:rsidR="006A3059">
                <w:t>capacitador</w:t>
              </w:r>
            </w:ins>
            <w:r>
              <w:t xml:space="preserve"> recapitular sobre los contenidos del curso haciendo referencia a las metas y los objetivos.</w:t>
            </w:r>
            <w:r w:rsidR="00152638">
              <w:rPr>
                <w:b/>
              </w:rPr>
              <w:t xml:space="preserve"> </w:t>
            </w:r>
          </w:p>
        </w:tc>
      </w:tr>
      <w:tr w:rsidR="00265936" w:rsidRPr="00265936" w14:paraId="14E33CFB" w14:textId="77777777" w:rsidTr="005A729A">
        <w:trPr>
          <w:trHeight w:val="2231"/>
        </w:trPr>
        <w:tc>
          <w:tcPr>
            <w:tcW w:w="9010" w:type="dxa"/>
            <w:gridSpan w:val="3"/>
            <w:vAlign w:val="center"/>
          </w:tcPr>
          <w:p w14:paraId="06061BEC" w14:textId="77777777" w:rsidR="00265936" w:rsidRPr="00265936" w:rsidRDefault="00265936" w:rsidP="005A729A">
            <w:pPr>
              <w:spacing w:before="120" w:after="120" w:line="280" w:lineRule="exact"/>
              <w:contextualSpacing/>
              <w:rPr>
                <w:b/>
                <w:sz w:val="22"/>
                <w:szCs w:val="22"/>
              </w:rPr>
            </w:pPr>
            <w:r>
              <w:rPr>
                <w:b/>
                <w:sz w:val="22"/>
              </w:rPr>
              <w:t>Objetivos:</w:t>
            </w:r>
          </w:p>
          <w:p w14:paraId="3369F21E" w14:textId="77777777" w:rsidR="00265936" w:rsidRPr="00265936" w:rsidRDefault="00265936" w:rsidP="005A729A">
            <w:pPr>
              <w:tabs>
                <w:tab w:val="left" w:pos="426"/>
                <w:tab w:val="left" w:pos="851"/>
              </w:tabs>
              <w:spacing w:after="120" w:line="280" w:lineRule="exact"/>
              <w:contextualSpacing/>
              <w:rPr>
                <w:szCs w:val="18"/>
              </w:rPr>
            </w:pPr>
            <w:r>
              <w:t>Al final de esta sesión, los participantes podrán:</w:t>
            </w:r>
          </w:p>
          <w:p w14:paraId="027A4A62" w14:textId="4582621C" w:rsidR="00265936" w:rsidRPr="00265936" w:rsidRDefault="00265936" w:rsidP="00531BD9">
            <w:pPr>
              <w:pStyle w:val="bul1"/>
              <w:numPr>
                <w:ilvl w:val="0"/>
                <w:numId w:val="41"/>
              </w:numPr>
              <w:spacing w:after="120" w:line="280" w:lineRule="exact"/>
              <w:contextualSpacing/>
              <w:rPr>
                <w:szCs w:val="18"/>
              </w:rPr>
            </w:pPr>
            <w:r>
              <w:t>Proporcion</w:t>
            </w:r>
            <w:ins w:id="1326" w:author="Pedro Verdelho" w:date="2018-10-31T11:58:00Z">
              <w:r w:rsidR="00826243">
                <w:t>ar</w:t>
              </w:r>
            </w:ins>
            <w:del w:id="1327" w:author="Pedro Verdelho" w:date="2018-10-31T11:58:00Z">
              <w:r w:rsidDel="00826243">
                <w:delText>e</w:delText>
              </w:r>
            </w:del>
            <w:r>
              <w:t xml:space="preserve"> comentarios apropiados sobre el curso y su efectividad</w:t>
            </w:r>
          </w:p>
          <w:p w14:paraId="28845124" w14:textId="0E200E4B" w:rsidR="00265936" w:rsidRPr="00265936" w:rsidRDefault="00265936" w:rsidP="00531BD9">
            <w:pPr>
              <w:pStyle w:val="bul1"/>
              <w:numPr>
                <w:ilvl w:val="0"/>
                <w:numId w:val="41"/>
              </w:numPr>
              <w:spacing w:after="120" w:line="280" w:lineRule="exact"/>
              <w:contextualSpacing/>
              <w:rPr>
                <w:szCs w:val="18"/>
              </w:rPr>
            </w:pPr>
            <w:r>
              <w:t>Complet</w:t>
            </w:r>
            <w:ins w:id="1328" w:author="Pedro Verdelho" w:date="2018-10-31T11:58:00Z">
              <w:r w:rsidR="00826243">
                <w:t>ar</w:t>
              </w:r>
            </w:ins>
            <w:del w:id="1329" w:author="Pedro Verdelho" w:date="2018-10-31T11:58:00Z">
              <w:r w:rsidDel="00826243">
                <w:delText>e</w:delText>
              </w:r>
            </w:del>
            <w:r>
              <w:t xml:space="preserve"> los formularios de evaluación del curso COE</w:t>
            </w:r>
          </w:p>
          <w:p w14:paraId="7729AD1E" w14:textId="2BA469EC" w:rsidR="00265936" w:rsidRPr="00265936" w:rsidRDefault="00265936" w:rsidP="00531BD9">
            <w:pPr>
              <w:pStyle w:val="bul1"/>
              <w:numPr>
                <w:ilvl w:val="0"/>
                <w:numId w:val="41"/>
              </w:numPr>
              <w:spacing w:before="120" w:after="120" w:line="280" w:lineRule="exact"/>
              <w:contextualSpacing/>
              <w:rPr>
                <w:i/>
                <w:color w:val="00B050"/>
                <w:szCs w:val="18"/>
              </w:rPr>
            </w:pPr>
            <w:r>
              <w:t>Identifi</w:t>
            </w:r>
            <w:ins w:id="1330" w:author="Pedro Verdelho" w:date="2018-10-31T11:58:00Z">
              <w:r w:rsidR="00826243">
                <w:t>car</w:t>
              </w:r>
            </w:ins>
            <w:del w:id="1331" w:author="Pedro Verdelho" w:date="2018-10-31T11:58:00Z">
              <w:r w:rsidDel="00826243">
                <w:delText>que</w:delText>
              </w:r>
            </w:del>
            <w:r>
              <w:t xml:space="preserve"> el siguiente nivel de aprendizaje que necesita</w:t>
            </w:r>
            <w:ins w:id="1332" w:author="Pedro Verdelho" w:date="2018-10-31T11:58:00Z">
              <w:r w:rsidR="00826243">
                <w:t>n</w:t>
              </w:r>
            </w:ins>
            <w:r>
              <w:t xml:space="preserve"> emprender para mejorar sus conocimientos y habilidades en el tema.</w:t>
            </w:r>
          </w:p>
        </w:tc>
      </w:tr>
      <w:tr w:rsidR="00265936" w:rsidRPr="00265936" w14:paraId="753D4498" w14:textId="77777777" w:rsidTr="005A729A">
        <w:trPr>
          <w:trHeight w:val="2528"/>
        </w:trPr>
        <w:tc>
          <w:tcPr>
            <w:tcW w:w="9010" w:type="dxa"/>
            <w:gridSpan w:val="3"/>
            <w:tcBorders>
              <w:bottom w:val="single" w:sz="4" w:space="0" w:color="auto"/>
            </w:tcBorders>
            <w:vAlign w:val="center"/>
          </w:tcPr>
          <w:p w14:paraId="6CA71E01" w14:textId="0815B9A1" w:rsidR="00265936" w:rsidRPr="00265936" w:rsidRDefault="00265936" w:rsidP="005A729A">
            <w:pPr>
              <w:spacing w:before="120" w:after="120" w:line="280" w:lineRule="exact"/>
              <w:rPr>
                <w:b/>
                <w:sz w:val="22"/>
                <w:szCs w:val="22"/>
              </w:rPr>
            </w:pPr>
            <w:r>
              <w:rPr>
                <w:b/>
                <w:sz w:val="22"/>
              </w:rPr>
              <w:lastRenderedPageBreak/>
              <w:t xml:space="preserve">Orientación del </w:t>
            </w:r>
            <w:del w:id="1333" w:author="Pedro Verdelho" w:date="2018-10-31T13:23:00Z">
              <w:r w:rsidR="005203A2" w:rsidDel="006A3059">
                <w:rPr>
                  <w:b/>
                  <w:sz w:val="22"/>
                </w:rPr>
                <w:delText>formador</w:delText>
              </w:r>
            </w:del>
            <w:ins w:id="1334" w:author="Pedro Verdelho" w:date="2018-10-31T13:23:00Z">
              <w:r w:rsidR="006A3059">
                <w:rPr>
                  <w:b/>
                  <w:sz w:val="22"/>
                </w:rPr>
                <w:t>capacitador</w:t>
              </w:r>
            </w:ins>
          </w:p>
          <w:p w14:paraId="62370EBD" w14:textId="5A8D261F" w:rsidR="00265936" w:rsidRPr="00265936" w:rsidRDefault="00265936" w:rsidP="005A729A">
            <w:pPr>
              <w:tabs>
                <w:tab w:val="left" w:pos="426"/>
                <w:tab w:val="left" w:pos="851"/>
              </w:tabs>
              <w:spacing w:line="280" w:lineRule="exact"/>
              <w:rPr>
                <w:szCs w:val="18"/>
              </w:rPr>
            </w:pPr>
            <w:r>
              <w:t>Esta es una sesión importante del curso y se debe utilizar para obtener comentarios de los estudiantes sobre el contenido del curso y la metodología utilizada para impartir el curso.</w:t>
            </w:r>
            <w:r w:rsidR="00152638">
              <w:t xml:space="preserve"> </w:t>
            </w:r>
            <w:r>
              <w:t>Todos los formularios de evaluación deben completarse o finalizarse durante esta sesión.</w:t>
            </w:r>
            <w:r w:rsidR="00152638">
              <w:t xml:space="preserve"> </w:t>
            </w:r>
            <w:r>
              <w:t xml:space="preserve">El </w:t>
            </w:r>
            <w:del w:id="1335" w:author="Pedro Verdelho" w:date="2018-10-31T13:23:00Z">
              <w:r w:rsidDel="006A3059">
                <w:delText>formador</w:delText>
              </w:r>
            </w:del>
            <w:ins w:id="1336" w:author="Pedro Verdelho" w:date="2018-10-31T13:23:00Z">
              <w:r w:rsidR="006A3059">
                <w:t>capacitador</w:t>
              </w:r>
            </w:ins>
            <w:r>
              <w:t xml:space="preserve"> debe recapitular en todas las sesiones del curso y verificar que se hayan cumplido los objetivos.</w:t>
            </w:r>
            <w:r w:rsidR="00152638">
              <w:t xml:space="preserve"> </w:t>
            </w:r>
            <w:r>
              <w:t xml:space="preserve">Una vez que finaliza la sesión, el </w:t>
            </w:r>
            <w:del w:id="1337" w:author="Pedro Verdelho" w:date="2018-10-31T13:23:00Z">
              <w:r w:rsidDel="006A3059">
                <w:delText>formador</w:delText>
              </w:r>
            </w:del>
            <w:ins w:id="1338" w:author="Pedro Verdelho" w:date="2018-10-31T13:23:00Z">
              <w:r w:rsidR="006A3059">
                <w:t>capacitador</w:t>
              </w:r>
            </w:ins>
            <w:r>
              <w:t xml:space="preserve"> es responsable de garantizar que todos los comentarios que se consideren y los cambios que sean necesarios se implementen en el curso, ya sea como una modificación menor en curso o durante una actualización programada de modificaciones importantes.</w:t>
            </w:r>
          </w:p>
        </w:tc>
      </w:tr>
      <w:tr w:rsidR="00265936" w:rsidRPr="00265936" w14:paraId="4A39D876" w14:textId="77777777" w:rsidTr="005A729A">
        <w:trPr>
          <w:trHeight w:val="701"/>
        </w:trPr>
        <w:tc>
          <w:tcPr>
            <w:tcW w:w="9010" w:type="dxa"/>
            <w:gridSpan w:val="3"/>
            <w:tcBorders>
              <w:bottom w:val="single" w:sz="4" w:space="0" w:color="auto"/>
            </w:tcBorders>
            <w:shd w:val="clear" w:color="auto" w:fill="DBE5F1" w:themeFill="accent1" w:themeFillTint="33"/>
            <w:vAlign w:val="center"/>
          </w:tcPr>
          <w:p w14:paraId="4A7D768D" w14:textId="77777777" w:rsidR="00265936" w:rsidRPr="00265936" w:rsidRDefault="00265936" w:rsidP="005A729A">
            <w:pPr>
              <w:rPr>
                <w:b/>
                <w:sz w:val="28"/>
                <w:szCs w:val="28"/>
              </w:rPr>
            </w:pPr>
            <w:r>
              <w:rPr>
                <w:b/>
                <w:sz w:val="28"/>
              </w:rPr>
              <w:t>Contenido de la lección</w:t>
            </w:r>
          </w:p>
        </w:tc>
      </w:tr>
      <w:tr w:rsidR="00265936" w:rsidRPr="00265936" w14:paraId="08B0774B" w14:textId="77777777" w:rsidTr="005A729A">
        <w:trPr>
          <w:trHeight w:val="629"/>
        </w:trPr>
        <w:tc>
          <w:tcPr>
            <w:tcW w:w="1615" w:type="dxa"/>
            <w:shd w:val="clear" w:color="auto" w:fill="DBE5F1" w:themeFill="accent1" w:themeFillTint="33"/>
            <w:vAlign w:val="center"/>
          </w:tcPr>
          <w:p w14:paraId="28320D85" w14:textId="77777777" w:rsidR="00265936" w:rsidRPr="00265936" w:rsidRDefault="00265936" w:rsidP="005A729A">
            <w:pPr>
              <w:jc w:val="center"/>
              <w:rPr>
                <w:b/>
                <w:sz w:val="22"/>
                <w:szCs w:val="22"/>
              </w:rPr>
            </w:pPr>
            <w:r>
              <w:rPr>
                <w:b/>
                <w:sz w:val="22"/>
              </w:rPr>
              <w:t>Números de diapositiva</w:t>
            </w:r>
          </w:p>
        </w:tc>
        <w:tc>
          <w:tcPr>
            <w:tcW w:w="7395" w:type="dxa"/>
            <w:gridSpan w:val="2"/>
            <w:shd w:val="clear" w:color="auto" w:fill="DBE5F1" w:themeFill="accent1" w:themeFillTint="33"/>
            <w:vAlign w:val="center"/>
          </w:tcPr>
          <w:p w14:paraId="233D7B50" w14:textId="77777777" w:rsidR="00265936" w:rsidRPr="00265936" w:rsidRDefault="00265936" w:rsidP="005A729A">
            <w:pPr>
              <w:rPr>
                <w:b/>
                <w:sz w:val="22"/>
                <w:szCs w:val="22"/>
              </w:rPr>
            </w:pPr>
            <w:r>
              <w:rPr>
                <w:b/>
                <w:sz w:val="22"/>
              </w:rPr>
              <w:t>Contenido</w:t>
            </w:r>
          </w:p>
        </w:tc>
      </w:tr>
      <w:tr w:rsidR="00265936" w:rsidRPr="00265936" w14:paraId="0A334414" w14:textId="77777777" w:rsidTr="005A729A">
        <w:trPr>
          <w:trHeight w:val="998"/>
        </w:trPr>
        <w:tc>
          <w:tcPr>
            <w:tcW w:w="1615" w:type="dxa"/>
            <w:vAlign w:val="center"/>
          </w:tcPr>
          <w:p w14:paraId="74DD39CE" w14:textId="77777777" w:rsidR="00265936" w:rsidRPr="00265936" w:rsidRDefault="00265936" w:rsidP="005A729A">
            <w:pPr>
              <w:spacing w:before="120" w:after="120" w:line="280" w:lineRule="exact"/>
              <w:jc w:val="center"/>
              <w:rPr>
                <w:szCs w:val="18"/>
              </w:rPr>
            </w:pPr>
            <w:r>
              <w:t>1</w:t>
            </w:r>
          </w:p>
          <w:p w14:paraId="65FF9190" w14:textId="77777777" w:rsidR="00265936" w:rsidRPr="00265936" w:rsidRDefault="00265936" w:rsidP="005A729A">
            <w:pPr>
              <w:spacing w:before="120" w:after="120" w:line="280" w:lineRule="exact"/>
              <w:jc w:val="center"/>
              <w:rPr>
                <w:szCs w:val="18"/>
              </w:rPr>
            </w:pPr>
            <w:r>
              <w:t>Obligatorio</w:t>
            </w:r>
          </w:p>
        </w:tc>
        <w:tc>
          <w:tcPr>
            <w:tcW w:w="7395" w:type="dxa"/>
            <w:gridSpan w:val="2"/>
            <w:vAlign w:val="center"/>
          </w:tcPr>
          <w:p w14:paraId="188039BA" w14:textId="34E6C4EC" w:rsidR="00265936" w:rsidRPr="00265936" w:rsidRDefault="00265936" w:rsidP="005A729A">
            <w:pPr>
              <w:tabs>
                <w:tab w:val="left" w:pos="426"/>
                <w:tab w:val="left" w:pos="851"/>
              </w:tabs>
              <w:spacing w:line="280" w:lineRule="exact"/>
              <w:rPr>
                <w:szCs w:val="18"/>
              </w:rPr>
            </w:pPr>
            <w:r>
              <w:t xml:space="preserve">Se proporciona una presentación en PowerPoint para ayudar al </w:t>
            </w:r>
            <w:del w:id="1339" w:author="Pedro Verdelho" w:date="2018-10-31T13:23:00Z">
              <w:r w:rsidDel="006A3059">
                <w:delText>formador</w:delText>
              </w:r>
            </w:del>
            <w:ins w:id="1340" w:author="Pedro Verdelho" w:date="2018-10-31T13:23:00Z">
              <w:r w:rsidR="006A3059">
                <w:t>capacitador</w:t>
              </w:r>
            </w:ins>
            <w:r>
              <w:t xml:space="preserve"> a fomentar el debate sobre todas las sesiones del curso. El </w:t>
            </w:r>
            <w:del w:id="1341" w:author="Pedro Verdelho" w:date="2018-10-31T13:23:00Z">
              <w:r w:rsidDel="006A3059">
                <w:delText>formador</w:delText>
              </w:r>
            </w:del>
            <w:ins w:id="1342" w:author="Pedro Verdelho" w:date="2018-10-31T13:23:00Z">
              <w:r w:rsidR="006A3059">
                <w:t>capacitador</w:t>
              </w:r>
            </w:ins>
            <w:r>
              <w:t xml:space="preserve"> debe distribuir los formularios de evaluación antes de comenzar esta sesión.</w:t>
            </w:r>
            <w:r w:rsidR="00152638">
              <w:t xml:space="preserve"> </w:t>
            </w:r>
            <w:r>
              <w:t>En algunas circunstancias, puede ser apropiado emitir los formularios de evaluación al comienzo del curso para que los delegados puedan completarlos a medida que avance el curso y cuando las sesiones estén frescas en sus mentes.</w:t>
            </w:r>
            <w:r w:rsidR="00152638">
              <w:t xml:space="preserve"> </w:t>
            </w:r>
            <w:r>
              <w:t xml:space="preserve">También hay una tendencia al final del curso para que las personas no los completen por completo. </w:t>
            </w:r>
          </w:p>
        </w:tc>
      </w:tr>
      <w:tr w:rsidR="00265936" w:rsidRPr="00265936" w14:paraId="5E625DF0" w14:textId="77777777" w:rsidTr="005A729A">
        <w:tc>
          <w:tcPr>
            <w:tcW w:w="1615" w:type="dxa"/>
            <w:vAlign w:val="center"/>
          </w:tcPr>
          <w:p w14:paraId="6BC76CE2" w14:textId="77777777" w:rsidR="00265936" w:rsidRPr="00265936" w:rsidRDefault="00265936" w:rsidP="005A729A">
            <w:pPr>
              <w:spacing w:before="120" w:after="120" w:line="280" w:lineRule="exact"/>
              <w:jc w:val="center"/>
              <w:rPr>
                <w:szCs w:val="18"/>
              </w:rPr>
            </w:pPr>
            <w:r>
              <w:t>2</w:t>
            </w:r>
          </w:p>
          <w:p w14:paraId="5CA90E17" w14:textId="77777777" w:rsidR="00265936" w:rsidRPr="00265936" w:rsidRDefault="00265936" w:rsidP="005A729A">
            <w:pPr>
              <w:spacing w:before="120" w:after="120" w:line="280" w:lineRule="exact"/>
              <w:jc w:val="center"/>
              <w:rPr>
                <w:szCs w:val="18"/>
              </w:rPr>
            </w:pPr>
            <w:r>
              <w:t>Obligatorio</w:t>
            </w:r>
          </w:p>
        </w:tc>
        <w:tc>
          <w:tcPr>
            <w:tcW w:w="7395" w:type="dxa"/>
            <w:gridSpan w:val="2"/>
            <w:vAlign w:val="center"/>
          </w:tcPr>
          <w:p w14:paraId="5C8E6916" w14:textId="1EB198FE" w:rsidR="00265936" w:rsidRPr="00265936" w:rsidRDefault="00265936" w:rsidP="005A729A">
            <w:pPr>
              <w:tabs>
                <w:tab w:val="left" w:pos="426"/>
                <w:tab w:val="left" w:pos="851"/>
              </w:tabs>
              <w:spacing w:line="280" w:lineRule="exact"/>
              <w:rPr>
                <w:color w:val="000000" w:themeColor="text1"/>
                <w:szCs w:val="18"/>
              </w:rPr>
            </w:pPr>
            <w:r>
              <w:rPr>
                <w:color w:val="000000" w:themeColor="text1"/>
              </w:rPr>
              <w:t>Al igual que con todas las otras lecciones, est</w:t>
            </w:r>
            <w:ins w:id="1343" w:author="Pedro Verdelho" w:date="2018-10-31T12:00:00Z">
              <w:r w:rsidR="00826243">
                <w:rPr>
                  <w:color w:val="000000" w:themeColor="text1"/>
                </w:rPr>
                <w:t>a</w:t>
              </w:r>
            </w:ins>
            <w:del w:id="1344" w:author="Pedro Verdelho" w:date="2018-10-31T12:00:00Z">
              <w:r w:rsidDel="00826243">
                <w:rPr>
                  <w:color w:val="000000" w:themeColor="text1"/>
                </w:rPr>
                <w:delText>o</w:delText>
              </w:r>
            </w:del>
            <w:r>
              <w:rPr>
                <w:color w:val="000000" w:themeColor="text1"/>
              </w:rPr>
              <w:t xml:space="preserve"> tiene objetivos claros establecidos al comienzo de la lección.</w:t>
            </w:r>
          </w:p>
        </w:tc>
      </w:tr>
      <w:tr w:rsidR="00265936" w:rsidRPr="00265936" w14:paraId="1205A0B0" w14:textId="77777777" w:rsidTr="005A729A">
        <w:trPr>
          <w:trHeight w:val="899"/>
        </w:trPr>
        <w:tc>
          <w:tcPr>
            <w:tcW w:w="1615" w:type="dxa"/>
            <w:vAlign w:val="center"/>
          </w:tcPr>
          <w:p w14:paraId="7EBA9E12" w14:textId="77777777" w:rsidR="00265936" w:rsidRPr="00265936" w:rsidRDefault="00265936" w:rsidP="005A729A">
            <w:pPr>
              <w:spacing w:before="120" w:after="120" w:line="280" w:lineRule="exact"/>
              <w:jc w:val="center"/>
              <w:rPr>
                <w:szCs w:val="18"/>
              </w:rPr>
            </w:pPr>
            <w:r>
              <w:t>3</w:t>
            </w:r>
          </w:p>
          <w:p w14:paraId="584F093B" w14:textId="77777777" w:rsidR="00265936" w:rsidRPr="00265936" w:rsidRDefault="00265936" w:rsidP="005A729A">
            <w:pPr>
              <w:spacing w:before="120" w:after="120" w:line="280" w:lineRule="exact"/>
              <w:jc w:val="center"/>
              <w:rPr>
                <w:szCs w:val="18"/>
              </w:rPr>
            </w:pPr>
            <w:r>
              <w:t>Obligatorio</w:t>
            </w:r>
          </w:p>
        </w:tc>
        <w:tc>
          <w:tcPr>
            <w:tcW w:w="7395" w:type="dxa"/>
            <w:gridSpan w:val="2"/>
            <w:vAlign w:val="center"/>
          </w:tcPr>
          <w:p w14:paraId="6B21FD77" w14:textId="141D6FC6" w:rsidR="00265936" w:rsidRPr="00265936" w:rsidRDefault="00265936" w:rsidP="005A729A">
            <w:pPr>
              <w:pStyle w:val="Subtitle"/>
              <w:rPr>
                <w:rFonts w:ascii="Verdana" w:eastAsia="Times New Roman" w:hAnsi="Verdana" w:cs="Times New Roman"/>
              </w:rPr>
            </w:pPr>
            <w:r>
              <w:rPr>
                <w:rFonts w:ascii="Verdana" w:hAnsi="Verdana"/>
              </w:rPr>
              <w:t xml:space="preserve">El horario es una forma útil de recordar a los delegados el contenido del curso y se incluye para ayudar al </w:t>
            </w:r>
            <w:del w:id="1345" w:author="Pedro Verdelho" w:date="2018-10-31T13:23:00Z">
              <w:r w:rsidDel="006A3059">
                <w:rPr>
                  <w:rFonts w:ascii="Verdana" w:hAnsi="Verdana"/>
                </w:rPr>
                <w:delText>formador</w:delText>
              </w:r>
            </w:del>
            <w:ins w:id="1346" w:author="Pedro Verdelho" w:date="2018-10-31T13:23:00Z">
              <w:r w:rsidR="006A3059">
                <w:rPr>
                  <w:rFonts w:ascii="Verdana" w:hAnsi="Verdana"/>
                </w:rPr>
                <w:t>capacitador</w:t>
              </w:r>
            </w:ins>
            <w:r>
              <w:rPr>
                <w:rFonts w:ascii="Verdana" w:hAnsi="Verdana"/>
              </w:rPr>
              <w:t xml:space="preserve"> a alentar y gestionar los comentarios de los delegados.</w:t>
            </w:r>
          </w:p>
        </w:tc>
      </w:tr>
      <w:tr w:rsidR="00265936" w:rsidRPr="00265936" w14:paraId="5333D30C" w14:textId="77777777" w:rsidTr="005A729A">
        <w:trPr>
          <w:trHeight w:val="899"/>
        </w:trPr>
        <w:tc>
          <w:tcPr>
            <w:tcW w:w="1615" w:type="dxa"/>
            <w:vAlign w:val="center"/>
          </w:tcPr>
          <w:p w14:paraId="7CF24D7C" w14:textId="77777777" w:rsidR="00265936" w:rsidRPr="00265936" w:rsidRDefault="00265936" w:rsidP="005A729A">
            <w:pPr>
              <w:spacing w:before="120" w:after="120" w:line="280" w:lineRule="exact"/>
              <w:jc w:val="center"/>
              <w:rPr>
                <w:szCs w:val="18"/>
              </w:rPr>
            </w:pPr>
            <w:r>
              <w:t>4 a 5</w:t>
            </w:r>
          </w:p>
          <w:p w14:paraId="76938E2C" w14:textId="77777777" w:rsidR="00265936" w:rsidRPr="00265936" w:rsidRDefault="00265936" w:rsidP="005A729A">
            <w:pPr>
              <w:spacing w:before="120" w:after="120" w:line="280" w:lineRule="exact"/>
              <w:jc w:val="center"/>
              <w:rPr>
                <w:szCs w:val="18"/>
              </w:rPr>
            </w:pPr>
            <w:r>
              <w:t>Obligatorio</w:t>
            </w:r>
          </w:p>
        </w:tc>
        <w:tc>
          <w:tcPr>
            <w:tcW w:w="7395" w:type="dxa"/>
            <w:gridSpan w:val="2"/>
            <w:vAlign w:val="center"/>
          </w:tcPr>
          <w:p w14:paraId="15C21F34" w14:textId="4855B0D5" w:rsidR="00265936" w:rsidRPr="00265936" w:rsidRDefault="00265936" w:rsidP="005A729A">
            <w:pPr>
              <w:pStyle w:val="Subtitle"/>
              <w:rPr>
                <w:rFonts w:ascii="Verdana" w:eastAsia="Times New Roman" w:hAnsi="Verdana"/>
              </w:rPr>
            </w:pPr>
            <w:r>
              <w:rPr>
                <w:rFonts w:ascii="Verdana" w:hAnsi="Verdana"/>
              </w:rPr>
              <w:t xml:space="preserve">El </w:t>
            </w:r>
            <w:del w:id="1347" w:author="Pedro Verdelho" w:date="2018-10-31T13:23:00Z">
              <w:r w:rsidDel="006A3059">
                <w:rPr>
                  <w:rFonts w:ascii="Verdana" w:hAnsi="Verdana"/>
                </w:rPr>
                <w:delText>formador</w:delText>
              </w:r>
            </w:del>
            <w:ins w:id="1348" w:author="Pedro Verdelho" w:date="2018-10-31T13:23:00Z">
              <w:r w:rsidR="006A3059">
                <w:rPr>
                  <w:rFonts w:ascii="Verdana" w:hAnsi="Verdana"/>
                </w:rPr>
                <w:t>capacitador</w:t>
              </w:r>
            </w:ins>
            <w:r>
              <w:rPr>
                <w:rFonts w:ascii="Verdana" w:hAnsi="Verdana"/>
              </w:rPr>
              <w:t xml:space="preserve"> debe recapitular la agenda y recibir comentarios de los delegados. Los comentarios y sugerencias de los delegados deben tenerse en cuenta para uso futuro.</w:t>
            </w:r>
          </w:p>
        </w:tc>
      </w:tr>
      <w:tr w:rsidR="00265936" w:rsidRPr="00265936" w14:paraId="27688986" w14:textId="77777777" w:rsidTr="005A729A">
        <w:trPr>
          <w:trHeight w:val="899"/>
        </w:trPr>
        <w:tc>
          <w:tcPr>
            <w:tcW w:w="1615" w:type="dxa"/>
            <w:vAlign w:val="center"/>
          </w:tcPr>
          <w:p w14:paraId="0634664E" w14:textId="77777777" w:rsidR="00265936" w:rsidRPr="00265936" w:rsidRDefault="00265936" w:rsidP="005A729A">
            <w:pPr>
              <w:spacing w:before="120" w:after="120" w:line="280" w:lineRule="exact"/>
              <w:jc w:val="center"/>
              <w:rPr>
                <w:szCs w:val="18"/>
              </w:rPr>
            </w:pPr>
            <w:r>
              <w:t>6</w:t>
            </w:r>
          </w:p>
          <w:p w14:paraId="234563E1" w14:textId="77777777" w:rsidR="00265936" w:rsidRPr="00265936" w:rsidRDefault="00265936" w:rsidP="005A729A">
            <w:pPr>
              <w:spacing w:before="120" w:after="120" w:line="280" w:lineRule="exact"/>
              <w:jc w:val="center"/>
              <w:rPr>
                <w:szCs w:val="18"/>
              </w:rPr>
            </w:pPr>
            <w:r>
              <w:t>Obligatorio</w:t>
            </w:r>
          </w:p>
        </w:tc>
        <w:tc>
          <w:tcPr>
            <w:tcW w:w="7395" w:type="dxa"/>
            <w:gridSpan w:val="2"/>
            <w:vAlign w:val="center"/>
          </w:tcPr>
          <w:p w14:paraId="3815624A" w14:textId="5C3C9FBB" w:rsidR="00265936" w:rsidRPr="00265936" w:rsidRDefault="00265936" w:rsidP="005A729A">
            <w:pPr>
              <w:pStyle w:val="Subtitle"/>
              <w:rPr>
                <w:rFonts w:ascii="Verdana" w:eastAsia="Times New Roman" w:hAnsi="Verdana" w:cs="Times New Roman"/>
              </w:rPr>
            </w:pPr>
            <w:r>
              <w:rPr>
                <w:rFonts w:ascii="Verdana" w:hAnsi="Verdana"/>
              </w:rPr>
              <w:t>Esta diapositiva establece las expectativas con respecto a la finalización de los formularios de evaluación de</w:t>
            </w:r>
            <w:ins w:id="1349" w:author="Pedro Verdelho" w:date="2018-10-31T12:01:00Z">
              <w:r w:rsidR="00826243">
                <w:rPr>
                  <w:rFonts w:ascii="Verdana" w:hAnsi="Verdana"/>
                </w:rPr>
                <w:t>l</w:t>
              </w:r>
            </w:ins>
            <w:r>
              <w:rPr>
                <w:rFonts w:ascii="Verdana" w:hAnsi="Verdana"/>
              </w:rPr>
              <w:t xml:space="preserve"> COE.</w:t>
            </w:r>
            <w:r w:rsidR="00152638">
              <w:rPr>
                <w:rFonts w:ascii="Verdana" w:hAnsi="Verdana"/>
              </w:rPr>
              <w:t xml:space="preserve"> </w:t>
            </w:r>
            <w:r>
              <w:rPr>
                <w:rFonts w:ascii="Verdana" w:hAnsi="Verdana"/>
              </w:rPr>
              <w:t>Se debe reiterar la importancia de los formularios a los delegados</w:t>
            </w:r>
            <w:ins w:id="1350" w:author="Pedro Verdelho" w:date="2018-10-31T12:01:00Z">
              <w:r w:rsidR="002427DC">
                <w:rPr>
                  <w:rFonts w:ascii="Verdana" w:hAnsi="Verdana"/>
                </w:rPr>
                <w:t>.</w:t>
              </w:r>
            </w:ins>
          </w:p>
        </w:tc>
      </w:tr>
      <w:tr w:rsidR="00265936" w:rsidRPr="00265936" w14:paraId="7E1368B2" w14:textId="77777777" w:rsidTr="005A729A">
        <w:trPr>
          <w:trHeight w:val="899"/>
        </w:trPr>
        <w:tc>
          <w:tcPr>
            <w:tcW w:w="1615" w:type="dxa"/>
            <w:vAlign w:val="center"/>
          </w:tcPr>
          <w:p w14:paraId="7070AEF2" w14:textId="77777777" w:rsidR="00265936" w:rsidRPr="00265936" w:rsidRDefault="00265936" w:rsidP="005A729A">
            <w:pPr>
              <w:spacing w:before="120" w:after="120" w:line="280" w:lineRule="exact"/>
              <w:jc w:val="center"/>
              <w:rPr>
                <w:szCs w:val="18"/>
              </w:rPr>
            </w:pPr>
            <w:r>
              <w:t xml:space="preserve">7 </w:t>
            </w:r>
          </w:p>
          <w:p w14:paraId="2DF46EE1" w14:textId="77777777" w:rsidR="00265936" w:rsidRPr="00265936" w:rsidRDefault="00265936" w:rsidP="005A729A">
            <w:pPr>
              <w:spacing w:before="120" w:after="120" w:line="280" w:lineRule="exact"/>
              <w:jc w:val="center"/>
              <w:rPr>
                <w:szCs w:val="18"/>
              </w:rPr>
            </w:pPr>
            <w:r>
              <w:t>Obligatorio</w:t>
            </w:r>
          </w:p>
        </w:tc>
        <w:tc>
          <w:tcPr>
            <w:tcW w:w="7395" w:type="dxa"/>
            <w:gridSpan w:val="2"/>
            <w:vAlign w:val="center"/>
          </w:tcPr>
          <w:p w14:paraId="154E760C" w14:textId="1A6DB42C" w:rsidR="00265936" w:rsidRPr="00265936" w:rsidRDefault="00265936" w:rsidP="005A729A">
            <w:pPr>
              <w:pStyle w:val="Subtitle"/>
              <w:rPr>
                <w:rFonts w:eastAsia="Times New Roman" w:cs="Times New Roman"/>
              </w:rPr>
            </w:pPr>
            <w:r>
              <w:t xml:space="preserve">Esta es una oportunidad final para que los delegados hagan preguntas a los </w:t>
            </w:r>
            <w:del w:id="1351" w:author="Pedro Verdelho" w:date="2018-10-31T13:23:00Z">
              <w:r w:rsidDel="006A3059">
                <w:delText>formador</w:delText>
              </w:r>
            </w:del>
            <w:ins w:id="1352" w:author="Pedro Verdelho" w:date="2018-10-31T13:23:00Z">
              <w:r w:rsidR="006A3059">
                <w:t>capacitador</w:t>
              </w:r>
            </w:ins>
            <w:r>
              <w:t>es antes de la conclusión del curso.</w:t>
            </w:r>
          </w:p>
        </w:tc>
      </w:tr>
      <w:tr w:rsidR="00265936" w:rsidRPr="00265936" w14:paraId="2B7B8E0E" w14:textId="77777777" w:rsidTr="005A729A">
        <w:trPr>
          <w:trHeight w:val="962"/>
        </w:trPr>
        <w:tc>
          <w:tcPr>
            <w:tcW w:w="9010" w:type="dxa"/>
            <w:gridSpan w:val="3"/>
            <w:vAlign w:val="center"/>
          </w:tcPr>
          <w:p w14:paraId="49A479A9" w14:textId="77777777" w:rsidR="00265936" w:rsidRPr="00265936" w:rsidRDefault="00265936" w:rsidP="005A729A">
            <w:pPr>
              <w:spacing w:before="120" w:after="120" w:line="280" w:lineRule="exact"/>
              <w:rPr>
                <w:b/>
                <w:color w:val="000000" w:themeColor="text1"/>
                <w:sz w:val="22"/>
                <w:szCs w:val="22"/>
              </w:rPr>
            </w:pPr>
            <w:r>
              <w:rPr>
                <w:b/>
                <w:color w:val="000000" w:themeColor="text1"/>
                <w:sz w:val="22"/>
              </w:rPr>
              <w:t>Ejercicios prácticos</w:t>
            </w:r>
          </w:p>
          <w:p w14:paraId="45DC321E" w14:textId="77777777" w:rsidR="00265936" w:rsidRPr="00265936" w:rsidRDefault="00265936" w:rsidP="005A729A">
            <w:pPr>
              <w:spacing w:before="120" w:after="120" w:line="280" w:lineRule="exact"/>
              <w:rPr>
                <w:color w:val="000000" w:themeColor="text1"/>
                <w:szCs w:val="18"/>
              </w:rPr>
            </w:pPr>
            <w:r>
              <w:rPr>
                <w:color w:val="000000" w:themeColor="text1"/>
              </w:rPr>
              <w:t xml:space="preserve">No se prevén ejercicios prácticos en esta lección. </w:t>
            </w:r>
          </w:p>
        </w:tc>
      </w:tr>
      <w:tr w:rsidR="00265936" w:rsidRPr="00265936" w14:paraId="3D84BFE9" w14:textId="77777777" w:rsidTr="005A729A">
        <w:tc>
          <w:tcPr>
            <w:tcW w:w="9010" w:type="dxa"/>
            <w:gridSpan w:val="3"/>
            <w:vAlign w:val="center"/>
          </w:tcPr>
          <w:p w14:paraId="3E056ACE" w14:textId="6A82E813" w:rsidR="00265936" w:rsidRPr="00265936" w:rsidRDefault="00265936" w:rsidP="005A729A">
            <w:pPr>
              <w:spacing w:before="120" w:after="120" w:line="280" w:lineRule="exact"/>
              <w:rPr>
                <w:b/>
                <w:color w:val="000000" w:themeColor="text1"/>
                <w:sz w:val="22"/>
                <w:szCs w:val="22"/>
              </w:rPr>
            </w:pPr>
            <w:del w:id="1353" w:author="Pedro Verdelho" w:date="2018-10-31T12:01:00Z">
              <w:r w:rsidDel="002427DC">
                <w:rPr>
                  <w:b/>
                  <w:color w:val="000000" w:themeColor="text1"/>
                  <w:sz w:val="22"/>
                </w:rPr>
                <w:delText>Evaluación</w:delText>
              </w:r>
            </w:del>
            <w:del w:id="1354" w:author="Pedro Verdelho" w:date="2018-10-31T13:51:00Z">
              <w:r w:rsidDel="00E164FF">
                <w:rPr>
                  <w:b/>
                  <w:color w:val="000000" w:themeColor="text1"/>
                  <w:sz w:val="22"/>
                </w:rPr>
                <w:delText>/v</w:delText>
              </w:r>
            </w:del>
            <w:ins w:id="1355" w:author="Pedro Verdelho" w:date="2018-10-31T13:51:00Z">
              <w:r w:rsidR="00E164FF">
                <w:rPr>
                  <w:b/>
                  <w:color w:val="000000" w:themeColor="text1"/>
                  <w:sz w:val="22"/>
                </w:rPr>
                <w:t>V</w:t>
              </w:r>
            </w:ins>
            <w:r>
              <w:rPr>
                <w:b/>
                <w:color w:val="000000" w:themeColor="text1"/>
                <w:sz w:val="22"/>
              </w:rPr>
              <w:t>erificación de conocimientos</w:t>
            </w:r>
          </w:p>
          <w:p w14:paraId="70DF31C1" w14:textId="08B87D72" w:rsidR="00265936" w:rsidRPr="00265936" w:rsidRDefault="00265936" w:rsidP="005A729A">
            <w:pPr>
              <w:spacing w:before="120" w:after="120" w:line="280" w:lineRule="exact"/>
              <w:rPr>
                <w:color w:val="000000" w:themeColor="text1"/>
                <w:szCs w:val="18"/>
              </w:rPr>
            </w:pPr>
            <w:r>
              <w:rPr>
                <w:color w:val="000000" w:themeColor="text1"/>
              </w:rPr>
              <w:t>No se prepar</w:t>
            </w:r>
            <w:ins w:id="1356" w:author="Pedro Verdelho" w:date="2019-01-22T02:11:00Z">
              <w:r w:rsidR="008C1E4C">
                <w:rPr>
                  <w:color w:val="000000" w:themeColor="text1"/>
                </w:rPr>
                <w:t>ó</w:t>
              </w:r>
            </w:ins>
            <w:del w:id="1357" w:author="Pedro Verdelho" w:date="2019-01-22T02:11:00Z">
              <w:r w:rsidDel="008C1E4C">
                <w:rPr>
                  <w:color w:val="000000" w:themeColor="text1"/>
                </w:rPr>
                <w:delText>a</w:delText>
              </w:r>
            </w:del>
            <w:r>
              <w:rPr>
                <w:color w:val="000000" w:themeColor="text1"/>
              </w:rPr>
              <w:t xml:space="preserve"> ninguna verificación o </w:t>
            </w:r>
            <w:del w:id="1358" w:author="Pedro Verdelho" w:date="2018-10-31T12:01:00Z">
              <w:r w:rsidDel="002427DC">
                <w:rPr>
                  <w:color w:val="000000" w:themeColor="text1"/>
                </w:rPr>
                <w:delText xml:space="preserve">evaluación </w:delText>
              </w:r>
            </w:del>
            <w:ins w:id="1359" w:author="Pedro Verdelho" w:date="2018-10-31T12:01:00Z">
              <w:r w:rsidR="002427DC">
                <w:rPr>
                  <w:color w:val="000000" w:themeColor="text1"/>
                </w:rPr>
                <w:t xml:space="preserve">valoración </w:t>
              </w:r>
            </w:ins>
            <w:r>
              <w:rPr>
                <w:color w:val="000000" w:themeColor="text1"/>
              </w:rPr>
              <w:t>de conocimiento para esta sesión.</w:t>
            </w:r>
          </w:p>
        </w:tc>
      </w:tr>
    </w:tbl>
    <w:p w14:paraId="4402A2B7" w14:textId="77777777" w:rsidR="004873B0" w:rsidRPr="00265936" w:rsidRDefault="004873B0" w:rsidP="004873B0"/>
    <w:p w14:paraId="723AAB85" w14:textId="77777777" w:rsidR="00EF40D0" w:rsidRPr="00265936" w:rsidRDefault="00EF40D0" w:rsidP="00C27073">
      <w:pPr>
        <w:pStyle w:val="Heading1"/>
        <w:rPr>
          <w:rFonts w:eastAsia="Calibri"/>
        </w:rPr>
      </w:pPr>
      <w:bookmarkStart w:id="1360" w:name="_Toc352944252"/>
      <w:bookmarkStart w:id="1361" w:name="_Toc486857190"/>
      <w:bookmarkStart w:id="1362" w:name="_Toc524848211"/>
      <w:r>
        <w:t>Evaluación</w:t>
      </w:r>
      <w:bookmarkEnd w:id="1360"/>
      <w:bookmarkEnd w:id="1361"/>
      <w:bookmarkEnd w:id="1362"/>
    </w:p>
    <w:p w14:paraId="4FD306C6" w14:textId="77777777" w:rsidR="00EF40D0" w:rsidRPr="00265936" w:rsidRDefault="00EF40D0" w:rsidP="003F3243">
      <w:pPr>
        <w:rPr>
          <w:rFonts w:eastAsia="Times New Roman"/>
        </w:rPr>
      </w:pPr>
      <w:r>
        <w:t>La evaluación es una parte importante de un curso de formación y se le debe otorgar el tiempo que se requiere para que los delegados proporcionen comentarios sobre su experiencia de aprendizaje.</w:t>
      </w:r>
    </w:p>
    <w:p w14:paraId="6DB7C4B3" w14:textId="77777777" w:rsidR="003F3243" w:rsidRPr="00265936" w:rsidRDefault="003F3243" w:rsidP="003F3243">
      <w:pPr>
        <w:rPr>
          <w:rFonts w:eastAsia="Times New Roman"/>
        </w:rPr>
      </w:pPr>
    </w:p>
    <w:p w14:paraId="3E020103" w14:textId="77777777" w:rsidR="00EF40D0" w:rsidRPr="00265936" w:rsidRDefault="00EF40D0" w:rsidP="003F3243">
      <w:pPr>
        <w:rPr>
          <w:rFonts w:eastAsia="Times New Roman"/>
        </w:rPr>
      </w:pPr>
      <w:r>
        <w:t>Este curso se ha desarrollado como un curso genérico y, como tal, gran parte del material de enseñanza está basado en PowerPoint y sin el nivel de ejercicios prácticos que normalmente se pueden asociar con este tipo de curso.</w:t>
      </w:r>
    </w:p>
    <w:p w14:paraId="6DED9ED6" w14:textId="77777777" w:rsidR="003F3243" w:rsidRPr="00265936" w:rsidRDefault="003F3243" w:rsidP="003F3243">
      <w:pPr>
        <w:rPr>
          <w:rFonts w:eastAsia="Times New Roman"/>
        </w:rPr>
      </w:pPr>
    </w:p>
    <w:p w14:paraId="4FF37446" w14:textId="7DA5B8D3" w:rsidR="00EF40D0" w:rsidRPr="00265936" w:rsidRDefault="00EF40D0" w:rsidP="003F3243">
      <w:pPr>
        <w:rPr>
          <w:rFonts w:eastAsia="Times New Roman"/>
        </w:rPr>
      </w:pPr>
      <w:r>
        <w:t>El Consejo de Europa utiliza un formulario de evaluación para evaluar sus propios cursos. Por supuesto, los países pueden usar sus propios formularios a medida y pueden solicitar una copia del formulario de</w:t>
      </w:r>
      <w:ins w:id="1363" w:author="Pedro Verdelho" w:date="2018-10-31T12:06:00Z">
        <w:r w:rsidR="006F457B">
          <w:t>l</w:t>
        </w:r>
      </w:ins>
      <w:r>
        <w:t xml:space="preserve"> COE si fuera útil. Los </w:t>
      </w:r>
      <w:del w:id="1364" w:author="Pedro Verdelho" w:date="2018-10-31T13:23:00Z">
        <w:r w:rsidDel="006A3059">
          <w:delText>formador</w:delText>
        </w:r>
      </w:del>
      <w:ins w:id="1365" w:author="Pedro Verdelho" w:date="2018-10-31T13:23:00Z">
        <w:r w:rsidR="006A3059">
          <w:t>capacitador</w:t>
        </w:r>
      </w:ins>
      <w:r>
        <w:t xml:space="preserve">es son responsables de asegurar que los formularios se completen para que se puedan hacer mejoras para futuras entregas del curso. </w:t>
      </w:r>
    </w:p>
    <w:p w14:paraId="49C07713" w14:textId="77777777" w:rsidR="00EF40D0" w:rsidRPr="00265936" w:rsidRDefault="00EF40D0" w:rsidP="004F5107">
      <w:pPr>
        <w:tabs>
          <w:tab w:val="left" w:pos="426"/>
          <w:tab w:val="left" w:pos="851"/>
        </w:tabs>
        <w:spacing w:after="120"/>
        <w:rPr>
          <w:rFonts w:eastAsia="Times New Roman" w:cs="Times New Roman"/>
          <w:b/>
        </w:rPr>
      </w:pPr>
    </w:p>
    <w:p w14:paraId="77A4DEFA" w14:textId="35DEF36C" w:rsidR="00EF40D0" w:rsidRPr="00265936" w:rsidRDefault="00EF40D0" w:rsidP="00C27073">
      <w:pPr>
        <w:pStyle w:val="Heading1"/>
        <w:rPr>
          <w:rFonts w:eastAsia="Calibri"/>
        </w:rPr>
      </w:pPr>
      <w:bookmarkStart w:id="1366" w:name="_Toc352944253"/>
      <w:bookmarkStart w:id="1367" w:name="_Toc486857191"/>
      <w:bookmarkStart w:id="1368" w:name="_Toc524848212"/>
      <w:del w:id="1369" w:author="Pedro Verdelho" w:date="2018-10-30T13:31:00Z">
        <w:r w:rsidDel="008649C4">
          <w:delText>Evalu</w:delText>
        </w:r>
      </w:del>
      <w:ins w:id="1370" w:author="Pedro Verdelho" w:date="2018-10-31T12:06:00Z">
        <w:r w:rsidR="006F457B">
          <w:t>Valor</w:t>
        </w:r>
      </w:ins>
      <w:r>
        <w:t>ación</w:t>
      </w:r>
      <w:bookmarkEnd w:id="1366"/>
      <w:bookmarkEnd w:id="1367"/>
      <w:bookmarkEnd w:id="1368"/>
    </w:p>
    <w:p w14:paraId="0B0B1D2D" w14:textId="26DD0442" w:rsidR="00EF40D0" w:rsidRPr="00265936" w:rsidRDefault="00EF40D0" w:rsidP="004F5107">
      <w:pPr>
        <w:tabs>
          <w:tab w:val="left" w:pos="426"/>
          <w:tab w:val="left" w:pos="851"/>
        </w:tabs>
        <w:rPr>
          <w:rFonts w:eastAsia="Times New Roman" w:cs="Times New Roman"/>
        </w:rPr>
      </w:pPr>
      <w:r>
        <w:t xml:space="preserve">No se ha solicitado ninguna </w:t>
      </w:r>
      <w:del w:id="1371" w:author="Pedro Verdelho" w:date="2018-10-31T12:06:00Z">
        <w:r w:rsidDel="006F457B">
          <w:delText xml:space="preserve">evaluación </w:delText>
        </w:r>
      </w:del>
      <w:ins w:id="1372" w:author="Pedro Verdelho" w:date="2018-10-31T12:06:00Z">
        <w:r w:rsidR="006F457B">
          <w:t xml:space="preserve">valoración </w:t>
        </w:r>
      </w:ins>
      <w:r>
        <w:t>para este curso; sin embargo, quienes entreguen los materiales en el futuro, especialmente aquellos en países donde el curso puede ser parte de un programa que se evalúa, pueden reconsiderar esto.</w:t>
      </w:r>
      <w:r w:rsidR="00152638">
        <w:t xml:space="preserve"> </w:t>
      </w:r>
      <w:r>
        <w:t xml:space="preserve">Si se introduce la </w:t>
      </w:r>
      <w:del w:id="1373" w:author="Pedro Verdelho" w:date="2018-10-31T12:06:00Z">
        <w:r w:rsidDel="006F457B">
          <w:delText>evaluación</w:delText>
        </w:r>
      </w:del>
      <w:ins w:id="1374" w:author="Pedro Verdelho" w:date="2018-10-31T12:06:00Z">
        <w:r w:rsidR="006F457B">
          <w:t>valoración</w:t>
        </w:r>
      </w:ins>
      <w:r>
        <w:t>, se deben usar las metodologías en ese país.</w:t>
      </w:r>
      <w:r>
        <w:br w:type="page"/>
      </w:r>
    </w:p>
    <w:p w14:paraId="446B00AB" w14:textId="44FE714F" w:rsidR="00EF40D0" w:rsidRPr="00265936" w:rsidRDefault="00265936" w:rsidP="00C2083D">
      <w:pPr>
        <w:pStyle w:val="Heading1"/>
        <w:ind w:left="851" w:hanging="851"/>
        <w:rPr>
          <w:rFonts w:eastAsia="Calibri"/>
        </w:rPr>
      </w:pPr>
      <w:bookmarkStart w:id="1375" w:name="_Toc486857192"/>
      <w:bookmarkStart w:id="1376" w:name="_Toc524848213"/>
      <w:r>
        <w:lastRenderedPageBreak/>
        <w:t>Apéndices</w:t>
      </w:r>
      <w:bookmarkEnd w:id="1375"/>
      <w:bookmarkEnd w:id="1376"/>
      <w:r>
        <w:t xml:space="preserve"> </w:t>
      </w:r>
    </w:p>
    <w:p w14:paraId="5805783C" w14:textId="77777777" w:rsidR="004075CE" w:rsidRPr="00265936" w:rsidRDefault="00CE2816" w:rsidP="00E2526A">
      <w:pPr>
        <w:tabs>
          <w:tab w:val="left" w:pos="426"/>
          <w:tab w:val="left" w:pos="851"/>
        </w:tabs>
        <w:spacing w:line="280" w:lineRule="exact"/>
        <w:rPr>
          <w:rFonts w:eastAsia="Times New Roman" w:cs="Times New Roman"/>
          <w:b/>
        </w:rPr>
      </w:pPr>
      <w:r>
        <w:rPr>
          <w:b/>
        </w:rPr>
        <w:t>Presentaciones de PowerPoint utilizadas para el curso</w:t>
      </w:r>
    </w:p>
    <w:p w14:paraId="0468E980" w14:textId="77777777" w:rsidR="00E2526A" w:rsidRPr="00E2526A" w:rsidRDefault="00E2526A" w:rsidP="00E2526A">
      <w:pPr>
        <w:spacing w:line="280" w:lineRule="exact"/>
        <w:jc w:val="left"/>
        <w:rPr>
          <w:rFonts w:eastAsia="Times New Roman" w:cs="Times New Roman"/>
          <w:color w:val="000000"/>
          <w:szCs w:val="18"/>
        </w:rPr>
      </w:pPr>
      <w:r>
        <w:rPr>
          <w:color w:val="000000"/>
        </w:rPr>
        <w:t>Sesión 1.1.1 - Apertura del curso</w:t>
      </w:r>
    </w:p>
    <w:p w14:paraId="47D274C5" w14:textId="77777777" w:rsidR="00E2526A" w:rsidRPr="00E2526A" w:rsidRDefault="00E2526A" w:rsidP="00E2526A">
      <w:pPr>
        <w:spacing w:line="280" w:lineRule="exact"/>
        <w:jc w:val="left"/>
        <w:rPr>
          <w:rFonts w:eastAsia="Times New Roman" w:cs="Times New Roman"/>
          <w:color w:val="000000"/>
          <w:szCs w:val="18"/>
        </w:rPr>
      </w:pPr>
      <w:r>
        <w:rPr>
          <w:color w:val="000000"/>
        </w:rPr>
        <w:t>Sesión 1.1.2 - Ciberdelincuencia</w:t>
      </w:r>
    </w:p>
    <w:p w14:paraId="6FD675EA" w14:textId="77777777" w:rsidR="00E2526A" w:rsidRPr="00E2526A" w:rsidRDefault="00E2526A" w:rsidP="00E2526A">
      <w:pPr>
        <w:spacing w:line="280" w:lineRule="exact"/>
        <w:jc w:val="left"/>
        <w:rPr>
          <w:rFonts w:eastAsia="Times New Roman" w:cs="Times New Roman"/>
          <w:color w:val="000000"/>
          <w:szCs w:val="18"/>
        </w:rPr>
      </w:pPr>
      <w:r>
        <w:rPr>
          <w:color w:val="000000"/>
        </w:rPr>
        <w:t>Sesión 1.1.3 y 1.1.4 y 1.2.1 - Tecnología</w:t>
      </w:r>
    </w:p>
    <w:p w14:paraId="117695BC" w14:textId="77777777" w:rsidR="00E2526A" w:rsidRPr="00E2526A" w:rsidRDefault="00E2526A" w:rsidP="00E2526A">
      <w:pPr>
        <w:spacing w:line="280" w:lineRule="exact"/>
        <w:jc w:val="left"/>
        <w:rPr>
          <w:rFonts w:eastAsia="Times New Roman" w:cs="Times New Roman"/>
          <w:color w:val="000000"/>
          <w:szCs w:val="18"/>
        </w:rPr>
      </w:pPr>
      <w:r>
        <w:rPr>
          <w:color w:val="000000"/>
        </w:rPr>
        <w:t>Sesión 1.1.5 - Habilidades de formación</w:t>
      </w:r>
    </w:p>
    <w:p w14:paraId="0D5B0D5D" w14:textId="77777777" w:rsidR="00E2526A" w:rsidRPr="00E2526A" w:rsidRDefault="00E2526A" w:rsidP="00E2526A">
      <w:pPr>
        <w:spacing w:line="280" w:lineRule="exact"/>
        <w:jc w:val="left"/>
        <w:rPr>
          <w:rFonts w:eastAsia="Times New Roman" w:cs="Times New Roman"/>
          <w:color w:val="000000"/>
          <w:szCs w:val="18"/>
        </w:rPr>
      </w:pPr>
      <w:r>
        <w:rPr>
          <w:color w:val="000000"/>
        </w:rPr>
        <w:t>Sesión 1.2.2 - Ley Sustantiva BCC</w:t>
      </w:r>
    </w:p>
    <w:p w14:paraId="791C67DF" w14:textId="77777777" w:rsidR="00E2526A" w:rsidRPr="00E2526A" w:rsidRDefault="00E2526A" w:rsidP="00E2526A">
      <w:pPr>
        <w:spacing w:line="280" w:lineRule="exact"/>
        <w:jc w:val="left"/>
        <w:rPr>
          <w:rFonts w:eastAsia="Times New Roman" w:cs="Times New Roman"/>
          <w:color w:val="000000"/>
          <w:szCs w:val="18"/>
        </w:rPr>
      </w:pPr>
      <w:r>
        <w:rPr>
          <w:color w:val="000000"/>
        </w:rPr>
        <w:t>Sesión 1.2.3 - Ley Sustantiva Nacional</w:t>
      </w:r>
    </w:p>
    <w:p w14:paraId="51C9D3F7" w14:textId="77777777" w:rsidR="00E2526A" w:rsidRPr="00E2526A" w:rsidRDefault="00E2526A" w:rsidP="00E2526A">
      <w:pPr>
        <w:spacing w:line="280" w:lineRule="exact"/>
        <w:ind w:right="-537"/>
        <w:jc w:val="left"/>
        <w:rPr>
          <w:rFonts w:eastAsia="Times New Roman" w:cs="Times New Roman"/>
          <w:color w:val="000000"/>
          <w:szCs w:val="18"/>
        </w:rPr>
      </w:pPr>
      <w:r>
        <w:rPr>
          <w:color w:val="000000"/>
        </w:rPr>
        <w:t>Sesión 1.2.4 y 1.3.1 - Derecho Procesal BCC</w:t>
      </w:r>
    </w:p>
    <w:p w14:paraId="46D5919B" w14:textId="77777777" w:rsidR="00E2526A" w:rsidRPr="00E2526A" w:rsidRDefault="00E2526A" w:rsidP="00E2526A">
      <w:pPr>
        <w:spacing w:line="280" w:lineRule="exact"/>
        <w:jc w:val="left"/>
        <w:rPr>
          <w:rFonts w:eastAsia="Times New Roman" w:cs="Times New Roman"/>
          <w:color w:val="000000"/>
          <w:szCs w:val="18"/>
        </w:rPr>
      </w:pPr>
      <w:r>
        <w:rPr>
          <w:color w:val="000000"/>
        </w:rPr>
        <w:t>Sesión 1.2.5 - Habilidades de formación</w:t>
      </w:r>
    </w:p>
    <w:p w14:paraId="0A3FD036" w14:textId="77777777" w:rsidR="00E2526A" w:rsidRPr="00E2526A" w:rsidRDefault="00E2526A" w:rsidP="00E2526A">
      <w:pPr>
        <w:spacing w:line="280" w:lineRule="exact"/>
        <w:jc w:val="left"/>
        <w:rPr>
          <w:rFonts w:eastAsia="Times New Roman" w:cs="Times New Roman"/>
          <w:color w:val="000000"/>
          <w:szCs w:val="18"/>
        </w:rPr>
      </w:pPr>
      <w:r>
        <w:rPr>
          <w:color w:val="000000"/>
        </w:rPr>
        <w:t>Sesión 1.3.2 - Derecho Procesal Nacional</w:t>
      </w:r>
    </w:p>
    <w:p w14:paraId="4D23667B" w14:textId="77777777" w:rsidR="00E2526A" w:rsidRPr="00E2526A" w:rsidRDefault="00E2526A" w:rsidP="00E2526A">
      <w:pPr>
        <w:spacing w:line="280" w:lineRule="exact"/>
        <w:jc w:val="left"/>
        <w:rPr>
          <w:rFonts w:eastAsia="Times New Roman" w:cs="Times New Roman"/>
          <w:color w:val="000000"/>
          <w:szCs w:val="18"/>
        </w:rPr>
      </w:pPr>
      <w:r>
        <w:rPr>
          <w:color w:val="000000"/>
        </w:rPr>
        <w:t>Sesión 1.3.3 - Prueba electrónica</w:t>
      </w:r>
    </w:p>
    <w:p w14:paraId="621F65BB" w14:textId="77777777" w:rsidR="00E2526A" w:rsidRPr="00E2526A" w:rsidRDefault="00E2526A" w:rsidP="00E2526A">
      <w:pPr>
        <w:spacing w:line="280" w:lineRule="exact"/>
        <w:jc w:val="left"/>
        <w:rPr>
          <w:rFonts w:eastAsia="Times New Roman" w:cs="Times New Roman"/>
          <w:color w:val="000000"/>
          <w:szCs w:val="18"/>
        </w:rPr>
      </w:pPr>
      <w:r>
        <w:rPr>
          <w:color w:val="000000"/>
        </w:rPr>
        <w:t>Sesión 1.3.4 - Habilidades de formación</w:t>
      </w:r>
    </w:p>
    <w:p w14:paraId="698EAA19" w14:textId="77777777" w:rsidR="00E2526A" w:rsidRPr="00E2526A" w:rsidRDefault="00E2526A" w:rsidP="00E2526A">
      <w:pPr>
        <w:spacing w:line="280" w:lineRule="exact"/>
        <w:jc w:val="left"/>
        <w:rPr>
          <w:rFonts w:eastAsia="Times New Roman" w:cs="Times New Roman"/>
          <w:color w:val="000000"/>
          <w:szCs w:val="18"/>
        </w:rPr>
      </w:pPr>
      <w:r>
        <w:rPr>
          <w:color w:val="000000"/>
        </w:rPr>
        <w:t>Sesión 1.4.1 - Cooperación internacional</w:t>
      </w:r>
    </w:p>
    <w:p w14:paraId="212061E4" w14:textId="77777777" w:rsidR="00E2526A" w:rsidRPr="00E2526A" w:rsidRDefault="00E2526A" w:rsidP="00E2526A">
      <w:pPr>
        <w:spacing w:line="280" w:lineRule="exact"/>
        <w:jc w:val="left"/>
        <w:rPr>
          <w:rFonts w:eastAsia="Times New Roman" w:cs="Times New Roman"/>
          <w:color w:val="000000"/>
          <w:szCs w:val="18"/>
        </w:rPr>
      </w:pPr>
      <w:r>
        <w:rPr>
          <w:color w:val="000000"/>
        </w:rPr>
        <w:t>Sesión 1.4.2 - Cooperación Público Privada</w:t>
      </w:r>
    </w:p>
    <w:p w14:paraId="72583560" w14:textId="77777777" w:rsidR="00E2526A" w:rsidRPr="00E2526A" w:rsidRDefault="00E2526A" w:rsidP="00E2526A">
      <w:pPr>
        <w:spacing w:line="280" w:lineRule="exact"/>
        <w:jc w:val="left"/>
        <w:rPr>
          <w:rFonts w:eastAsia="Times New Roman" w:cs="Times New Roman"/>
          <w:color w:val="000000"/>
          <w:szCs w:val="18"/>
        </w:rPr>
      </w:pPr>
      <w:r>
        <w:rPr>
          <w:color w:val="000000"/>
        </w:rPr>
        <w:t>Sesión 1.4.3 - Habilidades de formación</w:t>
      </w:r>
    </w:p>
    <w:p w14:paraId="3D04A401" w14:textId="77777777" w:rsidR="00E2526A" w:rsidRPr="00E2526A" w:rsidRDefault="00E2526A" w:rsidP="00E2526A">
      <w:pPr>
        <w:spacing w:line="280" w:lineRule="exact"/>
        <w:jc w:val="left"/>
        <w:rPr>
          <w:rFonts w:eastAsia="Times New Roman" w:cs="Times New Roman"/>
          <w:color w:val="000000"/>
          <w:szCs w:val="18"/>
        </w:rPr>
      </w:pPr>
      <w:r>
        <w:rPr>
          <w:color w:val="000000"/>
        </w:rPr>
        <w:t>Sesión 1.4.4 - Habilidades de formación</w:t>
      </w:r>
    </w:p>
    <w:p w14:paraId="76148537" w14:textId="77777777" w:rsidR="00E2526A" w:rsidRPr="00E2526A" w:rsidRDefault="00E2526A" w:rsidP="00E2526A">
      <w:pPr>
        <w:spacing w:line="280" w:lineRule="exact"/>
        <w:jc w:val="left"/>
        <w:rPr>
          <w:rFonts w:eastAsia="Times New Roman" w:cs="Times New Roman"/>
          <w:color w:val="000000"/>
          <w:szCs w:val="18"/>
        </w:rPr>
      </w:pPr>
      <w:r>
        <w:rPr>
          <w:color w:val="000000"/>
        </w:rPr>
        <w:t>Sesión 1.5.1 - Presentaciones de los delegados</w:t>
      </w:r>
    </w:p>
    <w:p w14:paraId="0C477A6E" w14:textId="77777777" w:rsidR="00E2526A" w:rsidRPr="00E2526A" w:rsidRDefault="00E2526A" w:rsidP="00E2526A">
      <w:pPr>
        <w:spacing w:line="280" w:lineRule="exact"/>
        <w:jc w:val="left"/>
        <w:rPr>
          <w:rFonts w:eastAsia="Times New Roman" w:cs="Times New Roman"/>
          <w:color w:val="000000"/>
          <w:szCs w:val="18"/>
        </w:rPr>
      </w:pPr>
      <w:r>
        <w:rPr>
          <w:color w:val="000000"/>
        </w:rPr>
        <w:t>Sesión 1.5.2 - Cierre del curso</w:t>
      </w:r>
    </w:p>
    <w:p w14:paraId="7E76CC9E" w14:textId="77777777" w:rsidR="00E2526A" w:rsidRDefault="00E2526A" w:rsidP="00E2526A">
      <w:pPr>
        <w:tabs>
          <w:tab w:val="left" w:pos="426"/>
          <w:tab w:val="left" w:pos="851"/>
        </w:tabs>
        <w:spacing w:line="280" w:lineRule="exact"/>
        <w:rPr>
          <w:rFonts w:eastAsia="Times New Roman" w:cs="Times New Roman"/>
          <w:b/>
        </w:rPr>
      </w:pPr>
    </w:p>
    <w:p w14:paraId="41D7479C" w14:textId="3DE9CEDD" w:rsidR="00CE2816" w:rsidRDefault="00E2526A" w:rsidP="00E2526A">
      <w:pPr>
        <w:tabs>
          <w:tab w:val="left" w:pos="426"/>
          <w:tab w:val="left" w:pos="851"/>
        </w:tabs>
        <w:spacing w:line="280" w:lineRule="exact"/>
        <w:rPr>
          <w:rFonts w:eastAsia="Times New Roman" w:cs="Times New Roman"/>
          <w:b/>
        </w:rPr>
      </w:pPr>
      <w:r>
        <w:rPr>
          <w:b/>
        </w:rPr>
        <w:t>Materiales de apoyo para las presentaciones</w:t>
      </w:r>
    </w:p>
    <w:p w14:paraId="404F512C" w14:textId="05C191B4" w:rsidR="00E2526A" w:rsidRPr="00152638" w:rsidRDefault="00E2526A" w:rsidP="00E2526A">
      <w:pPr>
        <w:tabs>
          <w:tab w:val="left" w:pos="426"/>
          <w:tab w:val="left" w:pos="851"/>
        </w:tabs>
        <w:spacing w:line="280" w:lineRule="exact"/>
        <w:rPr>
          <w:rFonts w:eastAsia="Times New Roman" w:cs="Times New Roman"/>
          <w:szCs w:val="18"/>
          <w:lang w:val="en-GB"/>
        </w:rPr>
      </w:pPr>
      <w:r w:rsidRPr="00152638">
        <w:rPr>
          <w:lang w:val="en-GB"/>
        </w:rPr>
        <w:t>Introductory Judicial Course Pre-Read.doc</w:t>
      </w:r>
    </w:p>
    <w:p w14:paraId="7AE2F9E5" w14:textId="6DFF5C56" w:rsidR="00EF40D0" w:rsidRPr="00152638" w:rsidRDefault="00E2526A" w:rsidP="00E2526A">
      <w:pPr>
        <w:tabs>
          <w:tab w:val="left" w:pos="426"/>
          <w:tab w:val="left" w:pos="851"/>
        </w:tabs>
        <w:spacing w:line="280" w:lineRule="exact"/>
        <w:rPr>
          <w:rFonts w:eastAsia="Times New Roman" w:cs="Times New Roman"/>
          <w:szCs w:val="18"/>
          <w:lang w:val="en-GB"/>
        </w:rPr>
      </w:pPr>
      <w:proofErr w:type="spellStart"/>
      <w:r w:rsidRPr="00152638">
        <w:rPr>
          <w:lang w:val="en-GB"/>
        </w:rPr>
        <w:t>Sesión</w:t>
      </w:r>
      <w:proofErr w:type="spellEnd"/>
      <w:r w:rsidRPr="00152638">
        <w:rPr>
          <w:lang w:val="en-GB"/>
        </w:rPr>
        <w:t xml:space="preserve"> 1.1.5 - Exercise Sheet - Good Presenter Poor Presenter.doc</w:t>
      </w:r>
    </w:p>
    <w:p w14:paraId="789850E0" w14:textId="7886470D" w:rsidR="00E2526A" w:rsidRPr="00152638" w:rsidRDefault="00E2526A" w:rsidP="00E2526A">
      <w:pPr>
        <w:tabs>
          <w:tab w:val="left" w:pos="426"/>
          <w:tab w:val="left" w:pos="851"/>
        </w:tabs>
        <w:spacing w:line="280" w:lineRule="exact"/>
        <w:rPr>
          <w:rFonts w:eastAsia="Times New Roman" w:cs="Times New Roman"/>
          <w:szCs w:val="18"/>
          <w:lang w:val="en-GB"/>
        </w:rPr>
      </w:pPr>
      <w:proofErr w:type="spellStart"/>
      <w:r w:rsidRPr="00152638">
        <w:rPr>
          <w:lang w:val="en-GB"/>
        </w:rPr>
        <w:t>Sesión</w:t>
      </w:r>
      <w:proofErr w:type="spellEnd"/>
      <w:r w:rsidRPr="00152638">
        <w:rPr>
          <w:lang w:val="en-GB"/>
        </w:rPr>
        <w:t xml:space="preserve"> 1.1.5 - Trainer Notes - Giving Constructive Feedback.doc</w:t>
      </w:r>
    </w:p>
    <w:p w14:paraId="622C4253"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1.2.5 - Cards for non-verbal behaviour exercise.doc</w:t>
      </w:r>
    </w:p>
    <w:p w14:paraId="56F94CFB"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1.2.5 - Eye Contact Exercise.docx</w:t>
      </w:r>
    </w:p>
    <w:p w14:paraId="350B296D" w14:textId="45CB651B" w:rsidR="00E2526A" w:rsidRPr="00152638" w:rsidDel="005F0CBF" w:rsidRDefault="00E2526A" w:rsidP="00E2526A">
      <w:pPr>
        <w:spacing w:line="280" w:lineRule="exact"/>
        <w:jc w:val="left"/>
        <w:rPr>
          <w:del w:id="1377" w:author="Uwe Rasmussen (Attorney at law)" w:date="2019-01-25T00:30:00Z"/>
          <w:rFonts w:eastAsia="Times New Roman" w:cs="Times New Roman"/>
          <w:color w:val="000000"/>
          <w:szCs w:val="18"/>
          <w:lang w:val="en-GB"/>
        </w:rPr>
      </w:pPr>
      <w:del w:id="1378" w:author="Uwe Rasmussen (Attorney at law)" w:date="2019-01-25T00:30:00Z">
        <w:r w:rsidRPr="00152638" w:rsidDel="005F0CBF">
          <w:rPr>
            <w:color w:val="000000"/>
            <w:lang w:val="en-GB"/>
          </w:rPr>
          <w:delText xml:space="preserve">Sesión 1.2.5 - Group with </w:delText>
        </w:r>
        <w:commentRangeStart w:id="1379"/>
        <w:r w:rsidRPr="00152638" w:rsidDel="005F0CBF">
          <w:rPr>
            <w:color w:val="000000"/>
            <w:lang w:val="en-GB"/>
          </w:rPr>
          <w:delText xml:space="preserve">or not with you </w:delText>
        </w:r>
      </w:del>
      <w:commentRangeEnd w:id="1379"/>
      <w:r w:rsidR="005F0CBF">
        <w:rPr>
          <w:rStyle w:val="CommentReference"/>
          <w:rFonts w:ascii="Calibri" w:eastAsia="Calibri" w:hAnsi="Calibri"/>
        </w:rPr>
        <w:commentReference w:id="1379"/>
      </w:r>
      <w:del w:id="1381" w:author="Uwe Rasmussen (Attorney at law)" w:date="2019-01-25T00:30:00Z">
        <w:r w:rsidRPr="00152638" w:rsidDel="005F0CBF">
          <w:rPr>
            <w:color w:val="000000"/>
            <w:lang w:val="en-GB"/>
          </w:rPr>
          <w:delText>exercise (1).doc</w:delText>
        </w:r>
      </w:del>
    </w:p>
    <w:p w14:paraId="08411830"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1.2.5 - Group with or not with you exercise.doc</w:t>
      </w:r>
    </w:p>
    <w:p w14:paraId="444997E5" w14:textId="77777777" w:rsidR="00E2526A" w:rsidRPr="00B702A9" w:rsidRDefault="00E2526A" w:rsidP="00E2526A">
      <w:pPr>
        <w:spacing w:line="280" w:lineRule="exact"/>
        <w:jc w:val="left"/>
        <w:rPr>
          <w:rFonts w:eastAsia="Times New Roman" w:cs="Times New Roman"/>
          <w:color w:val="000000"/>
          <w:szCs w:val="18"/>
          <w:lang w:val="fr-FR"/>
          <w:rPrChange w:id="1382" w:author="Uwe Rasmussen (Attorney at law)" w:date="2019-01-25T00:02:00Z">
            <w:rPr>
              <w:rFonts w:eastAsia="Times New Roman" w:cs="Times New Roman"/>
              <w:color w:val="000000"/>
              <w:szCs w:val="18"/>
              <w:lang w:val="en-GB"/>
            </w:rPr>
          </w:rPrChange>
        </w:rPr>
      </w:pPr>
      <w:proofErr w:type="spellStart"/>
      <w:r w:rsidRPr="00B702A9">
        <w:rPr>
          <w:color w:val="000000"/>
          <w:lang w:val="fr-FR"/>
          <w:rPrChange w:id="1383" w:author="Uwe Rasmussen (Attorney at law)" w:date="2019-01-25T00:02:00Z">
            <w:rPr>
              <w:color w:val="000000"/>
              <w:lang w:val="en-GB"/>
            </w:rPr>
          </w:rPrChange>
        </w:rPr>
        <w:t>Sesión</w:t>
      </w:r>
      <w:proofErr w:type="spellEnd"/>
      <w:r w:rsidRPr="00B702A9">
        <w:rPr>
          <w:color w:val="000000"/>
          <w:lang w:val="fr-FR"/>
          <w:rPrChange w:id="1384" w:author="Uwe Rasmussen (Attorney at law)" w:date="2019-01-25T00:02:00Z">
            <w:rPr>
              <w:color w:val="000000"/>
              <w:lang w:val="en-GB"/>
            </w:rPr>
          </w:rPrChange>
        </w:rPr>
        <w:t xml:space="preserve"> 1.2.5 - Non verbal </w:t>
      </w:r>
      <w:proofErr w:type="spellStart"/>
      <w:r w:rsidRPr="00B702A9">
        <w:rPr>
          <w:color w:val="000000"/>
          <w:lang w:val="fr-FR"/>
          <w:rPrChange w:id="1385" w:author="Uwe Rasmussen (Attorney at law)" w:date="2019-01-25T00:02:00Z">
            <w:rPr>
              <w:color w:val="000000"/>
              <w:lang w:val="en-GB"/>
            </w:rPr>
          </w:rPrChange>
        </w:rPr>
        <w:t>behaviour</w:t>
      </w:r>
      <w:proofErr w:type="spellEnd"/>
      <w:r w:rsidRPr="00B702A9">
        <w:rPr>
          <w:color w:val="000000"/>
          <w:lang w:val="fr-FR"/>
          <w:rPrChange w:id="1386" w:author="Uwe Rasmussen (Attorney at law)" w:date="2019-01-25T00:02:00Z">
            <w:rPr>
              <w:color w:val="000000"/>
              <w:lang w:val="en-GB"/>
            </w:rPr>
          </w:rPrChange>
        </w:rPr>
        <w:t xml:space="preserve"> exercise.docx</w:t>
      </w:r>
    </w:p>
    <w:p w14:paraId="5654F758"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1.2.5 - Reading Exercise.docx</w:t>
      </w:r>
    </w:p>
    <w:p w14:paraId="14A1CBEE"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1.2.5 - Voice and Gestures Exercise.docx</w:t>
      </w:r>
    </w:p>
    <w:p w14:paraId="54B943AD"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1.3.4 - Communication Styles.doc</w:t>
      </w:r>
    </w:p>
    <w:p w14:paraId="62662D1F"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1.3.4 - Demonstrations.doc</w:t>
      </w:r>
    </w:p>
    <w:p w14:paraId="04DDDFF9"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1.3.4 - Guidelines for Lecturers.doc</w:t>
      </w:r>
    </w:p>
    <w:p w14:paraId="4EE6018A"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1.3.4 - Handouts.doc</w:t>
      </w:r>
    </w:p>
    <w:p w14:paraId="68D5D9CE"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1.3.4 - Learning Styles.doc</w:t>
      </w:r>
    </w:p>
    <w:p w14:paraId="579BF274" w14:textId="7777777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1.4.3 - Speaking to the Group.doc</w:t>
      </w:r>
    </w:p>
    <w:p w14:paraId="3640DA9E" w14:textId="14B139D7" w:rsidR="00E2526A" w:rsidRPr="00152638" w:rsidRDefault="00E2526A" w:rsidP="00E2526A">
      <w:pPr>
        <w:spacing w:line="280" w:lineRule="exact"/>
        <w:jc w:val="left"/>
        <w:rPr>
          <w:rFonts w:eastAsia="Times New Roman" w:cs="Times New Roman"/>
          <w:color w:val="000000"/>
          <w:szCs w:val="18"/>
          <w:lang w:val="en-GB"/>
        </w:rPr>
      </w:pPr>
      <w:proofErr w:type="spellStart"/>
      <w:r w:rsidRPr="00152638">
        <w:rPr>
          <w:color w:val="000000"/>
          <w:lang w:val="en-GB"/>
        </w:rPr>
        <w:t>Sesión</w:t>
      </w:r>
      <w:proofErr w:type="spellEnd"/>
      <w:r w:rsidRPr="00152638">
        <w:rPr>
          <w:color w:val="000000"/>
          <w:lang w:val="en-GB"/>
        </w:rPr>
        <w:t xml:space="preserve"> 1.5.1 - Training Delivery Exercise Evaluation Form.doc</w:t>
      </w:r>
    </w:p>
    <w:p w14:paraId="1E191E96" w14:textId="77777777" w:rsidR="00E2526A" w:rsidRPr="00152638" w:rsidRDefault="00E2526A" w:rsidP="00E2526A">
      <w:pPr>
        <w:spacing w:line="240" w:lineRule="auto"/>
        <w:jc w:val="left"/>
        <w:rPr>
          <w:rFonts w:ascii="Calibri" w:eastAsia="Times New Roman" w:hAnsi="Calibri" w:cs="Times New Roman"/>
          <w:color w:val="000000"/>
          <w:sz w:val="24"/>
          <w:szCs w:val="24"/>
          <w:lang w:val="en-GB"/>
        </w:rPr>
      </w:pPr>
    </w:p>
    <w:p w14:paraId="7099B84E" w14:textId="77777777" w:rsidR="004050B5" w:rsidRPr="00152638" w:rsidRDefault="004050B5">
      <w:pPr>
        <w:rPr>
          <w:lang w:val="en-GB"/>
        </w:rPr>
      </w:pPr>
    </w:p>
    <w:sectPr w:rsidR="004050B5" w:rsidRPr="00152638" w:rsidSect="00023C2A">
      <w:headerReference w:type="default" r:id="rId22"/>
      <w:footerReference w:type="even" r:id="rId23"/>
      <w:footerReference w:type="default" r:id="rId24"/>
      <w:endnotePr>
        <w:numFmt w:val="decimal"/>
      </w:endnotePr>
      <w:pgSz w:w="11906" w:h="16838" w:code="9"/>
      <w:pgMar w:top="1134" w:right="1701" w:bottom="1134"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7" w:author="Uwe Rasmussen (Attorney at law)" w:date="2019-01-25T00:02:00Z" w:initials="UR(al">
    <w:p w14:paraId="1B8691C9" w14:textId="3BF02887" w:rsidR="00B702A9" w:rsidRPr="00B702A9" w:rsidRDefault="00B702A9">
      <w:pPr>
        <w:pStyle w:val="CommentText"/>
        <w:rPr>
          <w:lang w:val="en-US"/>
        </w:rPr>
      </w:pPr>
      <w:r>
        <w:rPr>
          <w:rStyle w:val="CommentReference"/>
        </w:rPr>
        <w:annotationRef/>
      </w:r>
      <w:r w:rsidRPr="00B702A9">
        <w:rPr>
          <w:lang w:val="en-US"/>
        </w:rPr>
        <w:t xml:space="preserve">We should keep </w:t>
      </w:r>
      <w:proofErr w:type="spellStart"/>
      <w:r w:rsidRPr="00B702A9">
        <w:rPr>
          <w:lang w:val="en-US"/>
        </w:rPr>
        <w:t>cibernéticos</w:t>
      </w:r>
      <w:proofErr w:type="spellEnd"/>
      <w:r w:rsidRPr="00B702A9">
        <w:rPr>
          <w:lang w:val="en-US"/>
        </w:rPr>
        <w:t xml:space="preserve"> as </w:t>
      </w:r>
      <w:r>
        <w:rPr>
          <w:lang w:val="en-US"/>
        </w:rPr>
        <w:t xml:space="preserve">this is what </w:t>
      </w:r>
      <w:proofErr w:type="spellStart"/>
      <w:r>
        <w:rPr>
          <w:lang w:val="en-US"/>
        </w:rPr>
        <w:t>CoE</w:t>
      </w:r>
      <w:proofErr w:type="spellEnd"/>
      <w:r>
        <w:rPr>
          <w:lang w:val="en-US"/>
        </w:rPr>
        <w:t xml:space="preserve"> calls the project in their Spanish translation. </w:t>
      </w:r>
    </w:p>
  </w:comment>
  <w:comment w:id="193" w:author="Uwe Rasmussen (Attorney at law)" w:date="2019-01-25T00:06:00Z" w:initials="UR(al">
    <w:p w14:paraId="7E1A36D6" w14:textId="27973B55" w:rsidR="00B702A9" w:rsidRPr="00B702A9" w:rsidRDefault="00B702A9">
      <w:pPr>
        <w:pStyle w:val="CommentText"/>
        <w:rPr>
          <w:lang w:val="en-US"/>
        </w:rPr>
      </w:pPr>
      <w:r>
        <w:rPr>
          <w:rStyle w:val="CommentReference"/>
        </w:rPr>
        <w:annotationRef/>
      </w:r>
      <w:r w:rsidRPr="00B702A9">
        <w:rPr>
          <w:lang w:val="en-US"/>
        </w:rPr>
        <w:t xml:space="preserve">This translation is probably OK. </w:t>
      </w:r>
      <w:hyperlink r:id="rId1" w:history="1">
        <w:r w:rsidRPr="00802EF0">
          <w:rPr>
            <w:rStyle w:val="Hyperlink"/>
            <w:lang w:val="en-US"/>
          </w:rPr>
          <w:t>https://www.linguee.com/english-spanish/search?source=auto&amp;query=solid+state+storage</w:t>
        </w:r>
      </w:hyperlink>
      <w:r w:rsidRPr="00B702A9">
        <w:rPr>
          <w:lang w:val="en-US"/>
        </w:rPr>
        <w:t>+</w:t>
      </w:r>
      <w:r>
        <w:rPr>
          <w:lang w:val="en-US"/>
        </w:rPr>
        <w:t xml:space="preserve"> </w:t>
      </w:r>
    </w:p>
  </w:comment>
  <w:comment w:id="323" w:author="Uwe Rasmussen (Attorney at law)" w:date="2019-01-25T00:09:00Z" w:initials="UR(al">
    <w:p w14:paraId="1285E3B3" w14:textId="03D6CE44" w:rsidR="00B702A9" w:rsidRPr="00B702A9" w:rsidRDefault="00B702A9">
      <w:pPr>
        <w:pStyle w:val="CommentText"/>
        <w:rPr>
          <w:lang w:val="en-US"/>
        </w:rPr>
      </w:pPr>
      <w:r>
        <w:rPr>
          <w:rStyle w:val="CommentReference"/>
        </w:rPr>
        <w:annotationRef/>
      </w:r>
      <w:r w:rsidRPr="00B702A9">
        <w:rPr>
          <w:lang w:val="en-US"/>
        </w:rPr>
        <w:t xml:space="preserve">Googling both </w:t>
      </w:r>
      <w:proofErr w:type="spellStart"/>
      <w:r w:rsidRPr="00B702A9">
        <w:rPr>
          <w:lang w:val="en-US"/>
        </w:rPr>
        <w:t>ciberdelincuencia</w:t>
      </w:r>
      <w:proofErr w:type="spellEnd"/>
      <w:r w:rsidRPr="00B702A9">
        <w:rPr>
          <w:lang w:val="en-US"/>
        </w:rPr>
        <w:t xml:space="preserve"> and </w:t>
      </w:r>
      <w:proofErr w:type="spellStart"/>
      <w:r w:rsidRPr="00B702A9">
        <w:rPr>
          <w:lang w:val="en-US"/>
        </w:rPr>
        <w:t>delitos</w:t>
      </w:r>
      <w:proofErr w:type="spellEnd"/>
      <w:r w:rsidRPr="00B702A9">
        <w:rPr>
          <w:lang w:val="en-US"/>
        </w:rPr>
        <w:t xml:space="preserve"> </w:t>
      </w:r>
      <w:proofErr w:type="spellStart"/>
      <w:r w:rsidRPr="00B702A9">
        <w:rPr>
          <w:lang w:val="en-US"/>
        </w:rPr>
        <w:t>cibernéticos</w:t>
      </w:r>
      <w:proofErr w:type="spellEnd"/>
      <w:r w:rsidRPr="00B702A9">
        <w:rPr>
          <w:lang w:val="en-US"/>
        </w:rPr>
        <w:t>, it seems th</w:t>
      </w:r>
      <w:r>
        <w:rPr>
          <w:lang w:val="en-US"/>
        </w:rPr>
        <w:t xml:space="preserve">at the latter is the more common term. </w:t>
      </w:r>
    </w:p>
  </w:comment>
  <w:comment w:id="364" w:author="Uwe Rasmussen (Attorney at law)" w:date="2019-01-25T00:10:00Z" w:initials="UR(al">
    <w:p w14:paraId="62B3B2C2" w14:textId="653948F9" w:rsidR="00B702A9" w:rsidRPr="00B702A9" w:rsidRDefault="00B702A9">
      <w:pPr>
        <w:pStyle w:val="CommentText"/>
        <w:rPr>
          <w:lang w:val="en-US"/>
        </w:rPr>
      </w:pPr>
      <w:r>
        <w:rPr>
          <w:rStyle w:val="CommentReference"/>
        </w:rPr>
        <w:annotationRef/>
      </w:r>
      <w:r w:rsidRPr="00B702A9">
        <w:rPr>
          <w:lang w:val="en-US"/>
        </w:rPr>
        <w:t xml:space="preserve">Good catch, very bad translation. </w:t>
      </w:r>
    </w:p>
  </w:comment>
  <w:comment w:id="427" w:author="Uwe Rasmussen (Attorney at law)" w:date="2019-01-25T00:11:00Z" w:initials="UR(al">
    <w:p w14:paraId="61B153CB" w14:textId="635DE877" w:rsidR="00B702A9" w:rsidRPr="00B702A9" w:rsidRDefault="00B702A9">
      <w:pPr>
        <w:pStyle w:val="CommentText"/>
        <w:rPr>
          <w:lang w:val="en-US"/>
        </w:rPr>
      </w:pPr>
      <w:r>
        <w:rPr>
          <w:rStyle w:val="CommentReference"/>
        </w:rPr>
        <w:annotationRef/>
      </w:r>
      <w:proofErr w:type="gramStart"/>
      <w:r w:rsidRPr="00B702A9">
        <w:rPr>
          <w:lang w:val="en-US"/>
        </w:rPr>
        <w:t>Actually</w:t>
      </w:r>
      <w:proofErr w:type="gramEnd"/>
      <w:r w:rsidRPr="00B702A9">
        <w:rPr>
          <w:lang w:val="en-US"/>
        </w:rPr>
        <w:t xml:space="preserve"> in a prior document we changed </w:t>
      </w:r>
      <w:proofErr w:type="spellStart"/>
      <w:r w:rsidRPr="00B702A9">
        <w:rPr>
          <w:lang w:val="en-US"/>
        </w:rPr>
        <w:t>Guia</w:t>
      </w:r>
      <w:proofErr w:type="spellEnd"/>
      <w:r w:rsidRPr="00B702A9">
        <w:rPr>
          <w:lang w:val="en-US"/>
        </w:rPr>
        <w:t xml:space="preserve"> to </w:t>
      </w:r>
      <w:proofErr w:type="spellStart"/>
      <w:r w:rsidRPr="00B702A9">
        <w:rPr>
          <w:lang w:val="en-US"/>
        </w:rPr>
        <w:t>Orientacion</w:t>
      </w:r>
      <w:proofErr w:type="spellEnd"/>
      <w:r w:rsidRPr="00B702A9">
        <w:rPr>
          <w:lang w:val="en-US"/>
        </w:rPr>
        <w:t xml:space="preserve">. </w:t>
      </w:r>
    </w:p>
  </w:comment>
  <w:comment w:id="1379" w:author="Uwe Rasmussen (Attorney at law)" w:date="2019-01-25T00:30:00Z" w:initials="UR(al">
    <w:p w14:paraId="26F2A93B" w14:textId="4F2C50DD" w:rsidR="005F0CBF" w:rsidRPr="005F0CBF" w:rsidRDefault="005F0CBF">
      <w:pPr>
        <w:pStyle w:val="CommentText"/>
        <w:rPr>
          <w:lang w:val="en-US"/>
        </w:rPr>
      </w:pPr>
      <w:r>
        <w:rPr>
          <w:rStyle w:val="CommentReference"/>
        </w:rPr>
        <w:annotationRef/>
      </w:r>
      <w:r w:rsidRPr="005F0CBF">
        <w:rPr>
          <w:lang w:val="en-US"/>
        </w:rPr>
        <w:t xml:space="preserve">There is only one such document in the folder. </w:t>
      </w:r>
      <w:bookmarkStart w:id="1380" w:name="_GoBack"/>
      <w:bookmarkEnd w:id="1380"/>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8691C9" w15:done="0"/>
  <w15:commentEx w15:paraId="7E1A36D6" w15:done="0"/>
  <w15:commentEx w15:paraId="1285E3B3" w15:done="0"/>
  <w15:commentEx w15:paraId="62B3B2C2" w15:done="0"/>
  <w15:commentEx w15:paraId="61B153CB" w15:done="0"/>
  <w15:commentEx w15:paraId="26F2A93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8691C9" w16cid:durableId="1FF4D098"/>
  <w16cid:commentId w16cid:paraId="7E1A36D6" w16cid:durableId="1FF4D1A3"/>
  <w16cid:commentId w16cid:paraId="1285E3B3" w16cid:durableId="1FF4D239"/>
  <w16cid:commentId w16cid:paraId="62B3B2C2" w16cid:durableId="1FF4D27D"/>
  <w16cid:commentId w16cid:paraId="61B153CB" w16cid:durableId="1FF4D2CE"/>
  <w16cid:commentId w16cid:paraId="26F2A93B" w16cid:durableId="1FF4D73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CBC3F" w14:textId="77777777" w:rsidR="00610E8B" w:rsidRDefault="00610E8B" w:rsidP="00EF40D0">
      <w:pPr>
        <w:spacing w:line="240" w:lineRule="auto"/>
      </w:pPr>
      <w:r>
        <w:separator/>
      </w:r>
    </w:p>
  </w:endnote>
  <w:endnote w:type="continuationSeparator" w:id="0">
    <w:p w14:paraId="060240D6" w14:textId="77777777" w:rsidR="00610E8B" w:rsidRDefault="00610E8B" w:rsidP="00EF4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charset w:val="00"/>
    <w:family w:val="auto"/>
    <w:pitch w:val="variable"/>
    <w:sig w:usb0="00000003" w:usb1="00000000" w:usb2="00000000" w:usb3="00000000" w:csb0="00000001" w:csb1="00000000"/>
  </w:font>
  <w:font w:name="Palatino">
    <w:charset w:val="00"/>
    <w:family w:val="auto"/>
    <w:pitch w:val="variable"/>
    <w:sig w:usb0="A00002FF" w:usb1="7800205A" w:usb2="14600000" w:usb3="00000000" w:csb0="00000193"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panose1 w:val="020B0804030504040204"/>
    <w:charset w:val="00"/>
    <w:family w:val="auto"/>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1F802" w14:textId="77777777" w:rsidR="00B702A9" w:rsidRDefault="00B702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07141DAD" w14:textId="77777777" w:rsidR="00B702A9" w:rsidRDefault="00B70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23B9" w14:textId="77777777" w:rsidR="00B702A9" w:rsidRDefault="00B702A9">
    <w:pPr>
      <w:pStyle w:val="Footer"/>
      <w:framePr w:wrap="around" w:vAnchor="text" w:hAnchor="margin" w:xAlign="center" w:y="1"/>
      <w:rPr>
        <w:rStyle w:val="PageNumber"/>
      </w:rPr>
    </w:pPr>
  </w:p>
  <w:p w14:paraId="0019336C" w14:textId="77777777" w:rsidR="00B702A9" w:rsidRDefault="00B702A9">
    <w:pPr>
      <w:pStyle w:val="Footer"/>
      <w:framePr w:wrap="around" w:vAnchor="text" w:hAnchor="margin" w:xAlign="center" w:y="1"/>
      <w:rPr>
        <w:rStyle w:val="PageNumber"/>
      </w:rPr>
    </w:pPr>
  </w:p>
  <w:p w14:paraId="61D66716" w14:textId="77777777" w:rsidR="00B702A9" w:rsidRDefault="00B702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FACA6" w14:textId="77777777" w:rsidR="00B702A9" w:rsidRDefault="00B702A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68CF2249" w14:textId="77777777" w:rsidR="00B702A9" w:rsidRDefault="00B702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6C3E7" w14:textId="77777777" w:rsidR="00B702A9" w:rsidRDefault="00B702A9">
    <w:pPr>
      <w:pStyle w:val="Footer"/>
      <w:framePr w:wrap="around" w:vAnchor="text" w:hAnchor="margin" w:xAlign="center" w:y="1"/>
      <w:rPr>
        <w:rStyle w:val="PageNumber"/>
      </w:rPr>
    </w:pPr>
  </w:p>
  <w:p w14:paraId="37062C97" w14:textId="77777777" w:rsidR="00B702A9" w:rsidRDefault="00B702A9">
    <w:pPr>
      <w:pStyle w:val="Footer"/>
      <w:framePr w:wrap="around" w:vAnchor="text" w:hAnchor="margin" w:xAlign="center" w:y="1"/>
      <w:rPr>
        <w:rStyle w:val="PageNumber"/>
      </w:rPr>
    </w:pPr>
  </w:p>
  <w:p w14:paraId="02E97520" w14:textId="77777777" w:rsidR="00B702A9" w:rsidRDefault="00B702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BABA1" w14:textId="77777777" w:rsidR="00B702A9" w:rsidRDefault="00B702A9" w:rsidP="00FC55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36428D7" w14:textId="77777777" w:rsidR="00B702A9" w:rsidRDefault="00B702A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0D2EF" w14:textId="77777777" w:rsidR="00B702A9" w:rsidRDefault="00B702A9" w:rsidP="00FC55DD">
    <w:pPr>
      <w:pStyle w:val="Footer"/>
      <w:framePr w:wrap="around" w:vAnchor="text" w:hAnchor="margin" w:xAlign="center" w:y="1"/>
      <w:rPr>
        <w:rStyle w:val="PageNumber"/>
      </w:rPr>
    </w:pPr>
  </w:p>
  <w:p w14:paraId="626907FE" w14:textId="77777777" w:rsidR="00B702A9" w:rsidRDefault="00B702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29369" w14:textId="77777777" w:rsidR="00610E8B" w:rsidRDefault="00610E8B" w:rsidP="00EF40D0">
      <w:pPr>
        <w:spacing w:line="240" w:lineRule="auto"/>
      </w:pPr>
      <w:r>
        <w:separator/>
      </w:r>
    </w:p>
  </w:footnote>
  <w:footnote w:type="continuationSeparator" w:id="0">
    <w:p w14:paraId="795FEA36" w14:textId="77777777" w:rsidR="00610E8B" w:rsidRDefault="00610E8B" w:rsidP="00EF40D0">
      <w:pPr>
        <w:spacing w:line="240" w:lineRule="auto"/>
      </w:pPr>
      <w:r>
        <w:continuationSeparator/>
      </w:r>
    </w:p>
  </w:footnote>
  <w:footnote w:id="1">
    <w:p w14:paraId="3465A74F" w14:textId="3278DC2D" w:rsidR="00B702A9" w:rsidRPr="00D747D5" w:rsidRDefault="00B702A9" w:rsidP="00D747D5">
      <w:pPr>
        <w:pStyle w:val="FootnoteText"/>
        <w:spacing w:line="240" w:lineRule="auto"/>
        <w:rPr>
          <w:rStyle w:val="footnoteref"/>
          <w:sz w:val="15"/>
          <w:szCs w:val="15"/>
        </w:rPr>
      </w:pPr>
      <w:r>
        <w:rPr>
          <w:rStyle w:val="footnoteref"/>
          <w:sz w:val="15"/>
        </w:rPr>
        <w:footnoteRef/>
      </w:r>
      <w:r>
        <w:rPr>
          <w:rStyle w:val="footnoteref"/>
          <w:sz w:val="15"/>
        </w:rPr>
        <w:t xml:space="preserve"> </w:t>
      </w:r>
      <w:ins w:id="102" w:author="Pedro Verdelho" w:date="2018-10-30T09:37:00Z">
        <w:r>
          <w:rPr>
            <w:rStyle w:val="footnoteref"/>
            <w:sz w:val="15"/>
          </w:rPr>
          <w:t xml:space="preserve">El </w:t>
        </w:r>
      </w:ins>
      <w:del w:id="103" w:author="Pedro Verdelho" w:date="2018-10-30T09:37:00Z">
        <w:r w:rsidDel="008F0695">
          <w:rPr>
            <w:rStyle w:val="footnoteref"/>
            <w:sz w:val="15"/>
          </w:rPr>
          <w:delText>P</w:delText>
        </w:r>
      </w:del>
      <w:r>
        <w:rPr>
          <w:rStyle w:val="footnoteref"/>
          <w:sz w:val="15"/>
        </w:rPr>
        <w:t>royecto conjunto de la Unión Europea/Consejo de Europa sobre delitos C</w:t>
      </w:r>
      <w:ins w:id="104" w:author="Pedro Verdelho" w:date="2018-10-30T09:36:00Z">
        <w:r>
          <w:rPr>
            <w:rStyle w:val="footnoteref"/>
            <w:sz w:val="15"/>
          </w:rPr>
          <w:t>y</w:t>
        </w:r>
      </w:ins>
      <w:del w:id="105" w:author="Pedro Verdelho" w:date="2018-10-30T09:36:00Z">
        <w:r w:rsidDel="008F0695">
          <w:rPr>
            <w:rStyle w:val="footnoteref"/>
            <w:sz w:val="15"/>
          </w:rPr>
          <w:delText>i</w:delText>
        </w:r>
      </w:del>
      <w:r>
        <w:rPr>
          <w:rStyle w:val="footnoteref"/>
          <w:sz w:val="15"/>
        </w:rPr>
        <w:t>ber</w:t>
      </w:r>
      <w:ins w:id="106" w:author="Pedro Verdelho" w:date="2018-10-30T09:36:00Z">
        <w:r>
          <w:rPr>
            <w:rStyle w:val="footnoteref"/>
            <w:sz w:val="15"/>
          </w:rPr>
          <w:t>crime</w:t>
        </w:r>
      </w:ins>
      <w:del w:id="107" w:author="Pedro Verdelho" w:date="2018-10-30T09:36:00Z">
        <w:r w:rsidDel="008F0695">
          <w:rPr>
            <w:rStyle w:val="footnoteref"/>
            <w:sz w:val="15"/>
          </w:rPr>
          <w:delText>néticos</w:delText>
        </w:r>
      </w:del>
      <w:r>
        <w:rPr>
          <w:rStyle w:val="footnoteref"/>
          <w:sz w:val="15"/>
        </w:rPr>
        <w:t>@IPA (Cooperación regional en materia de justicia penal: Fortalecimiento de las capacidades en la lucha contra la ciberdelincuencia) tiene por objeto fortalecer las capacidades de las autoridades de justicia penal de los Balcanes Occidentales y Turquía para cooperar eficazmente contra la ciberdelincuencia.</w:t>
      </w:r>
    </w:p>
  </w:footnote>
  <w:footnote w:id="2">
    <w:p w14:paraId="3AD0608F" w14:textId="7D155819" w:rsidR="00B702A9" w:rsidRPr="00D747D5" w:rsidRDefault="00B702A9" w:rsidP="00D747D5">
      <w:pPr>
        <w:pStyle w:val="FootnoteText"/>
        <w:spacing w:line="240" w:lineRule="auto"/>
        <w:rPr>
          <w:sz w:val="15"/>
          <w:szCs w:val="15"/>
        </w:rPr>
      </w:pPr>
      <w:r>
        <w:rPr>
          <w:rStyle w:val="FootnoteReference"/>
          <w:sz w:val="15"/>
        </w:rPr>
        <w:footnoteRef/>
      </w:r>
      <w:r>
        <w:rPr>
          <w:sz w:val="15"/>
        </w:rPr>
        <w:t xml:space="preserve"> http://www.coe.int/en/web/cybercrime/activities6/-/asset_publisher/b7OZXPFctIap/content/iproceeds-judicial-training-workshop-in-zagreb?inheritRedirect=false&amp;redirect=http%3A%2F%2Fwww.coe.int%2Fen%2Fweb%2Fcybercrime%2Factivities6%3Fp_p_id%3D101_INSTANCE_b7OZXPFctIap%26p_p_lifecycle%3D0%26p_p_state%3Dnormal%26p_p_mode%3Dview%26p_p_col_id%3Dcolumn-1%26p_p_col_count%3D1</w:t>
      </w:r>
      <w:r>
        <w:rPr>
          <w:rStyle w:val="footnoteref"/>
          <w:rFonts w:eastAsiaTheme="minorHAnsi" w:cstheme="minorBidi"/>
          <w:sz w:val="15"/>
        </w:rPr>
        <w:t xml:space="preserve">. </w:t>
      </w:r>
    </w:p>
  </w:footnote>
  <w:footnote w:id="3">
    <w:p w14:paraId="67152623" w14:textId="77777777" w:rsidR="00B702A9" w:rsidRPr="00D747D5" w:rsidRDefault="00B702A9" w:rsidP="002F1EE7">
      <w:pPr>
        <w:spacing w:line="240" w:lineRule="auto"/>
        <w:jc w:val="left"/>
        <w:rPr>
          <w:rFonts w:ascii="Times New Roman" w:eastAsia="Times New Roman" w:hAnsi="Times New Roman"/>
          <w:sz w:val="15"/>
          <w:szCs w:val="15"/>
          <w:lang w:eastAsia="en-GB"/>
        </w:rPr>
      </w:pPr>
      <w:r>
        <w:rPr>
          <w:rStyle w:val="FootnoteReference"/>
          <w:sz w:val="15"/>
        </w:rPr>
        <w:footnoteRef/>
      </w:r>
      <w:r>
        <w:rPr>
          <w:color w:val="161616"/>
          <w:sz w:val="15"/>
          <w:shd w:val="clear" w:color="auto" w:fill="FFFFFF"/>
        </w:rPr>
        <w:t xml:space="preserve">GLACY+ pretende ampliar la experiencia del </w:t>
      </w:r>
      <w:hyperlink r:id="rId1">
        <w:r>
          <w:rPr>
            <w:rStyle w:val="Hyperlink"/>
            <w:color w:val="007BC8"/>
            <w:sz w:val="15"/>
            <w:shd w:val="clear" w:color="auto" w:fill="FFFFFF"/>
          </w:rPr>
          <w:t>proyecto GLACY</w:t>
        </w:r>
      </w:hyperlink>
      <w:r>
        <w:rPr>
          <w:color w:val="161616"/>
          <w:sz w:val="15"/>
          <w:shd w:val="clear" w:color="auto" w:fill="FFFFFF"/>
        </w:rPr>
        <w:t xml:space="preserve"> (2013 - 2016) que apoyó a siete países prioritarios en África y la región de Asia y el Pacífico: Mauricio, Marruecos, Filipinas, Senegal, Sudáfrica, Sri Lanka y Tonga. Estos países pueden servir como centros para compartir su experiencia dentro de sus respectivas regiones. Además, los países de América Latina y el Caribe ahora también se benefician del apoyo de proyectos.</w:t>
      </w:r>
    </w:p>
    <w:p w14:paraId="316504E7" w14:textId="77777777" w:rsidR="00B702A9" w:rsidRPr="00152638" w:rsidRDefault="00B702A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D1C8" w14:textId="3C81A05A" w:rsidR="00B702A9" w:rsidRDefault="00B702A9" w:rsidP="00FC55DD">
    <w:pPr>
      <w:pStyle w:val="Header"/>
      <w:rPr>
        <w:rFonts w:ascii="Verdana" w:hAnsi="Verdana"/>
        <w:sz w:val="16"/>
        <w:szCs w:val="16"/>
      </w:rPr>
    </w:pPr>
    <w:r>
      <w:rPr>
        <w:rFonts w:ascii="Verdana" w:hAnsi="Verdana"/>
        <w:sz w:val="16"/>
      </w:rPr>
      <w:t xml:space="preserve">     </w:t>
    </w:r>
  </w:p>
  <w:tbl>
    <w:tblPr>
      <w:tblW w:w="8613" w:type="dxa"/>
      <w:tblBorders>
        <w:bottom w:val="single" w:sz="4" w:space="0" w:color="000000"/>
      </w:tblBorders>
      <w:tblLook w:val="01E0" w:firstRow="1" w:lastRow="1" w:firstColumn="1" w:lastColumn="1" w:noHBand="0" w:noVBand="0"/>
    </w:tblPr>
    <w:tblGrid>
      <w:gridCol w:w="5920"/>
      <w:gridCol w:w="284"/>
      <w:gridCol w:w="2409"/>
    </w:tblGrid>
    <w:tr w:rsidR="00B702A9" w:rsidRPr="00B844E3" w14:paraId="5608414D" w14:textId="77777777" w:rsidTr="00FC55DD">
      <w:tc>
        <w:tcPr>
          <w:tcW w:w="5920" w:type="dxa"/>
          <w:shd w:val="clear" w:color="auto" w:fill="auto"/>
        </w:tcPr>
        <w:p w14:paraId="21BEC57E" w14:textId="68D42296" w:rsidR="00B702A9" w:rsidRPr="00C550DB" w:rsidRDefault="00B702A9" w:rsidP="00FC55DD">
          <w:pPr>
            <w:pStyle w:val="Header"/>
            <w:tabs>
              <w:tab w:val="clear" w:pos="9072"/>
              <w:tab w:val="right" w:pos="8505"/>
            </w:tabs>
            <w:jc w:val="left"/>
            <w:rPr>
              <w:rFonts w:ascii="Verdana" w:hAnsi="Verdana"/>
              <w:color w:val="7F7F7F" w:themeColor="text1" w:themeTint="80"/>
              <w:sz w:val="14"/>
              <w:szCs w:val="14"/>
            </w:rPr>
          </w:pPr>
          <w:r w:rsidRPr="00C550DB">
            <w:rPr>
              <w:rFonts w:ascii="Verdana" w:hAnsi="Verdana"/>
              <w:color w:val="7F7F7F" w:themeColor="text1" w:themeTint="80"/>
              <w:sz w:val="14"/>
              <w:szCs w:val="14"/>
            </w:rPr>
            <w:t xml:space="preserve">Formación judicial – Curso introductorio – Manual y guía para </w:t>
          </w:r>
          <w:del w:id="396" w:author="Pedro Verdelho" w:date="2018-10-31T13:23:00Z">
            <w:r w:rsidRPr="00C550DB" w:rsidDel="006A3059">
              <w:rPr>
                <w:rFonts w:ascii="Verdana" w:hAnsi="Verdana"/>
                <w:color w:val="7F7F7F" w:themeColor="text1" w:themeTint="80"/>
                <w:sz w:val="14"/>
                <w:szCs w:val="14"/>
              </w:rPr>
              <w:delText>formador</w:delText>
            </w:r>
          </w:del>
          <w:ins w:id="397" w:author="Pedro Verdelho" w:date="2018-10-31T13:23:00Z">
            <w:r>
              <w:rPr>
                <w:rFonts w:ascii="Verdana" w:hAnsi="Verdana"/>
                <w:color w:val="7F7F7F" w:themeColor="text1" w:themeTint="80"/>
                <w:sz w:val="14"/>
                <w:szCs w:val="14"/>
              </w:rPr>
              <w:t>capacitador</w:t>
            </w:r>
          </w:ins>
          <w:r w:rsidRPr="00C550DB">
            <w:rPr>
              <w:rFonts w:ascii="Verdana" w:hAnsi="Verdana"/>
              <w:color w:val="7F7F7F" w:themeColor="text1" w:themeTint="80"/>
              <w:sz w:val="14"/>
              <w:szCs w:val="14"/>
            </w:rPr>
            <w:t>es</w:t>
          </w:r>
        </w:p>
      </w:tc>
      <w:tc>
        <w:tcPr>
          <w:tcW w:w="284" w:type="dxa"/>
          <w:shd w:val="clear" w:color="auto" w:fill="auto"/>
        </w:tcPr>
        <w:p w14:paraId="2EAB3277" w14:textId="77777777" w:rsidR="00B702A9" w:rsidRPr="00B844E3" w:rsidRDefault="00B702A9" w:rsidP="00FC55DD">
          <w:pPr>
            <w:pStyle w:val="Header"/>
            <w:jc w:val="right"/>
            <w:rPr>
              <w:rFonts w:ascii="Verdana" w:hAnsi="Verdana"/>
              <w:color w:val="7F7F7F" w:themeColor="text1" w:themeTint="80"/>
              <w:sz w:val="16"/>
              <w:szCs w:val="16"/>
            </w:rPr>
          </w:pPr>
        </w:p>
      </w:tc>
      <w:tc>
        <w:tcPr>
          <w:tcW w:w="2409" w:type="dxa"/>
          <w:shd w:val="clear" w:color="auto" w:fill="auto"/>
        </w:tcPr>
        <w:p w14:paraId="78BBC1D7" w14:textId="77777777" w:rsidR="00B702A9" w:rsidRPr="00B844E3" w:rsidRDefault="00B702A9" w:rsidP="00FC55DD">
          <w:pPr>
            <w:pStyle w:val="Header"/>
            <w:jc w:val="right"/>
            <w:rPr>
              <w:rFonts w:ascii="Verdana" w:hAnsi="Verdana"/>
              <w:color w:val="7F7F7F" w:themeColor="text1" w:themeTint="80"/>
              <w:sz w:val="16"/>
              <w:szCs w:val="16"/>
            </w:rPr>
          </w:pPr>
          <w:r>
            <w:rPr>
              <w:rFonts w:ascii="Verdana" w:hAnsi="Verdana"/>
              <w:color w:val="7F7F7F" w:themeColor="text1" w:themeTint="80"/>
              <w:sz w:val="16"/>
            </w:rPr>
            <w:t xml:space="preserve">Página </w:t>
          </w:r>
          <w:r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Pr="00B844E3">
            <w:rPr>
              <w:rFonts w:ascii="Verdana" w:hAnsi="Verdana"/>
              <w:color w:val="7F7F7F" w:themeColor="text1" w:themeTint="80"/>
              <w:sz w:val="16"/>
              <w:szCs w:val="16"/>
            </w:rPr>
            <w:fldChar w:fldCharType="separate"/>
          </w:r>
          <w:r>
            <w:rPr>
              <w:rFonts w:ascii="Verdana" w:hAnsi="Verdana"/>
              <w:noProof/>
              <w:color w:val="7F7F7F" w:themeColor="text1" w:themeTint="80"/>
              <w:sz w:val="16"/>
              <w:szCs w:val="16"/>
            </w:rPr>
            <w:t>15</w:t>
          </w:r>
          <w:r w:rsidRPr="00B844E3">
            <w:rPr>
              <w:rFonts w:ascii="Verdana" w:hAnsi="Verdana"/>
              <w:color w:val="7F7F7F" w:themeColor="text1" w:themeTint="80"/>
              <w:sz w:val="16"/>
              <w:szCs w:val="16"/>
            </w:rPr>
            <w:fldChar w:fldCharType="end"/>
          </w:r>
        </w:p>
      </w:tc>
    </w:tr>
  </w:tbl>
  <w:p w14:paraId="15BE0BE7" w14:textId="4842DD86" w:rsidR="00B702A9" w:rsidRPr="0039702B" w:rsidRDefault="00B702A9" w:rsidP="00FC55DD">
    <w:pPr>
      <w:pStyle w:val="Header"/>
      <w:rPr>
        <w:rFonts w:ascii="Verdana" w:hAnsi="Verdana"/>
        <w:sz w:val="16"/>
        <w:szCs w:val="16"/>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27E3C" w14:textId="4B691F5A" w:rsidR="00B702A9" w:rsidRDefault="00B702A9" w:rsidP="00FC55DD">
    <w:pPr>
      <w:pStyle w:val="Header"/>
      <w:rPr>
        <w:rFonts w:ascii="Verdana" w:hAnsi="Verdana"/>
        <w:sz w:val="16"/>
        <w:szCs w:val="16"/>
      </w:rPr>
    </w:pPr>
    <w:r>
      <w:rPr>
        <w:rFonts w:ascii="Verdana" w:hAnsi="Verdana"/>
        <w:sz w:val="16"/>
      </w:rPr>
      <w:t xml:space="preserve">     </w:t>
    </w:r>
  </w:p>
  <w:tbl>
    <w:tblPr>
      <w:tblW w:w="8613" w:type="dxa"/>
      <w:tblBorders>
        <w:bottom w:val="single" w:sz="4" w:space="0" w:color="000000"/>
      </w:tblBorders>
      <w:tblLook w:val="01E0" w:firstRow="1" w:lastRow="1" w:firstColumn="1" w:lastColumn="1" w:noHBand="0" w:noVBand="0"/>
    </w:tblPr>
    <w:tblGrid>
      <w:gridCol w:w="5920"/>
      <w:gridCol w:w="284"/>
      <w:gridCol w:w="2409"/>
    </w:tblGrid>
    <w:tr w:rsidR="00B702A9" w:rsidRPr="00B844E3" w14:paraId="45BDD283" w14:textId="77777777" w:rsidTr="00FC55DD">
      <w:tc>
        <w:tcPr>
          <w:tcW w:w="5920" w:type="dxa"/>
          <w:shd w:val="clear" w:color="auto" w:fill="auto"/>
        </w:tcPr>
        <w:p w14:paraId="7991AD84" w14:textId="2D3FD585" w:rsidR="00B702A9" w:rsidRPr="00B844E3" w:rsidRDefault="00B702A9" w:rsidP="00FC55DD">
          <w:pPr>
            <w:pStyle w:val="Header"/>
            <w:tabs>
              <w:tab w:val="clear" w:pos="9072"/>
              <w:tab w:val="right" w:pos="8505"/>
            </w:tabs>
            <w:jc w:val="left"/>
            <w:rPr>
              <w:rFonts w:ascii="Verdana" w:hAnsi="Verdana"/>
              <w:color w:val="7F7F7F" w:themeColor="text1" w:themeTint="80"/>
              <w:sz w:val="16"/>
              <w:szCs w:val="16"/>
            </w:rPr>
          </w:pPr>
          <w:r>
            <w:rPr>
              <w:rFonts w:ascii="Verdana" w:hAnsi="Verdana"/>
              <w:color w:val="7F7F7F" w:themeColor="text1" w:themeTint="80"/>
              <w:sz w:val="16"/>
            </w:rPr>
            <w:t xml:space="preserve">Formación judicial – Curso introductorio – Manual y guía para </w:t>
          </w:r>
          <w:del w:id="400" w:author="Pedro Verdelho" w:date="2018-10-31T13:23:00Z">
            <w:r w:rsidDel="006A3059">
              <w:rPr>
                <w:rFonts w:ascii="Verdana" w:hAnsi="Verdana"/>
                <w:color w:val="7F7F7F" w:themeColor="text1" w:themeTint="80"/>
                <w:sz w:val="16"/>
              </w:rPr>
              <w:delText>formador</w:delText>
            </w:r>
          </w:del>
          <w:ins w:id="401" w:author="Pedro Verdelho" w:date="2018-10-31T13:23:00Z">
            <w:r>
              <w:rPr>
                <w:rFonts w:ascii="Verdana" w:hAnsi="Verdana"/>
                <w:color w:val="7F7F7F" w:themeColor="text1" w:themeTint="80"/>
                <w:sz w:val="16"/>
              </w:rPr>
              <w:t>capacitador</w:t>
            </w:r>
          </w:ins>
          <w:r>
            <w:rPr>
              <w:rFonts w:ascii="Verdana" w:hAnsi="Verdana"/>
              <w:color w:val="7F7F7F" w:themeColor="text1" w:themeTint="80"/>
              <w:sz w:val="16"/>
            </w:rPr>
            <w:t>es</w:t>
          </w:r>
        </w:p>
      </w:tc>
      <w:tc>
        <w:tcPr>
          <w:tcW w:w="284" w:type="dxa"/>
          <w:shd w:val="clear" w:color="auto" w:fill="auto"/>
        </w:tcPr>
        <w:p w14:paraId="64BAAC78" w14:textId="77777777" w:rsidR="00B702A9" w:rsidRPr="00B844E3" w:rsidRDefault="00B702A9" w:rsidP="00FC55DD">
          <w:pPr>
            <w:pStyle w:val="Header"/>
            <w:jc w:val="right"/>
            <w:rPr>
              <w:rFonts w:ascii="Verdana" w:hAnsi="Verdana"/>
              <w:color w:val="7F7F7F" w:themeColor="text1" w:themeTint="80"/>
              <w:sz w:val="16"/>
              <w:szCs w:val="16"/>
            </w:rPr>
          </w:pPr>
        </w:p>
      </w:tc>
      <w:tc>
        <w:tcPr>
          <w:tcW w:w="2409" w:type="dxa"/>
          <w:shd w:val="clear" w:color="auto" w:fill="auto"/>
        </w:tcPr>
        <w:p w14:paraId="687759D3" w14:textId="77777777" w:rsidR="00B702A9" w:rsidRPr="00B844E3" w:rsidRDefault="00B702A9" w:rsidP="00FC55DD">
          <w:pPr>
            <w:pStyle w:val="Header"/>
            <w:jc w:val="right"/>
            <w:rPr>
              <w:rFonts w:ascii="Verdana" w:hAnsi="Verdana"/>
              <w:color w:val="7F7F7F" w:themeColor="text1" w:themeTint="80"/>
              <w:sz w:val="16"/>
              <w:szCs w:val="16"/>
            </w:rPr>
          </w:pPr>
          <w:r>
            <w:rPr>
              <w:rFonts w:ascii="Verdana" w:hAnsi="Verdana"/>
              <w:color w:val="7F7F7F" w:themeColor="text1" w:themeTint="80"/>
              <w:sz w:val="16"/>
            </w:rPr>
            <w:t xml:space="preserve">Página </w:t>
          </w:r>
          <w:r w:rsidRPr="00B844E3">
            <w:rPr>
              <w:rFonts w:ascii="Verdana" w:hAnsi="Verdana"/>
              <w:color w:val="7F7F7F" w:themeColor="text1" w:themeTint="80"/>
              <w:sz w:val="16"/>
              <w:szCs w:val="16"/>
            </w:rPr>
            <w:fldChar w:fldCharType="begin"/>
          </w:r>
          <w:r w:rsidRPr="00B844E3">
            <w:rPr>
              <w:rFonts w:ascii="Verdana" w:hAnsi="Verdana"/>
              <w:color w:val="7F7F7F" w:themeColor="text1" w:themeTint="80"/>
              <w:sz w:val="16"/>
              <w:szCs w:val="16"/>
            </w:rPr>
            <w:instrText xml:space="preserve"> PAGE </w:instrText>
          </w:r>
          <w:r w:rsidRPr="00B844E3">
            <w:rPr>
              <w:rFonts w:ascii="Verdana" w:hAnsi="Verdana"/>
              <w:color w:val="7F7F7F" w:themeColor="text1" w:themeTint="80"/>
              <w:sz w:val="16"/>
              <w:szCs w:val="16"/>
            </w:rPr>
            <w:fldChar w:fldCharType="separate"/>
          </w:r>
          <w:r>
            <w:rPr>
              <w:rFonts w:ascii="Verdana" w:hAnsi="Verdana"/>
              <w:noProof/>
              <w:color w:val="7F7F7F" w:themeColor="text1" w:themeTint="80"/>
              <w:sz w:val="16"/>
              <w:szCs w:val="16"/>
            </w:rPr>
            <w:t>15</w:t>
          </w:r>
          <w:r w:rsidRPr="00B844E3">
            <w:rPr>
              <w:rFonts w:ascii="Verdana" w:hAnsi="Verdana"/>
              <w:color w:val="7F7F7F" w:themeColor="text1" w:themeTint="80"/>
              <w:sz w:val="16"/>
              <w:szCs w:val="16"/>
            </w:rPr>
            <w:fldChar w:fldCharType="end"/>
          </w:r>
        </w:p>
      </w:tc>
    </w:tr>
  </w:tbl>
  <w:p w14:paraId="1E41C3C8" w14:textId="64AEF4B7" w:rsidR="00B702A9" w:rsidRPr="0039702B" w:rsidRDefault="00B702A9" w:rsidP="00FC55DD">
    <w:pPr>
      <w:pStyle w:val="Header"/>
      <w:rPr>
        <w:rFonts w:ascii="Verdana" w:hAnsi="Verdana"/>
        <w:sz w:val="16"/>
        <w:szCs w:val="16"/>
      </w:rP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48" w:type="dxa"/>
      <w:tblBorders>
        <w:bottom w:val="single" w:sz="4" w:space="0" w:color="000000"/>
      </w:tblBorders>
      <w:tblLook w:val="01E0" w:firstRow="1" w:lastRow="1" w:firstColumn="1" w:lastColumn="1" w:noHBand="0" w:noVBand="0"/>
    </w:tblPr>
    <w:tblGrid>
      <w:gridCol w:w="5920"/>
      <w:gridCol w:w="272"/>
      <w:gridCol w:w="2556"/>
    </w:tblGrid>
    <w:tr w:rsidR="00B702A9" w:rsidRPr="004234CA" w14:paraId="2FB8CEEF" w14:textId="77777777" w:rsidTr="00FC55DD">
      <w:tc>
        <w:tcPr>
          <w:tcW w:w="5920" w:type="dxa"/>
          <w:shd w:val="clear" w:color="auto" w:fill="auto"/>
        </w:tcPr>
        <w:p w14:paraId="78CB78ED" w14:textId="04EF20EB" w:rsidR="00B702A9" w:rsidRPr="005203A2" w:rsidRDefault="00B702A9" w:rsidP="00FC55DD">
          <w:pPr>
            <w:pStyle w:val="Header"/>
            <w:tabs>
              <w:tab w:val="left" w:pos="3780"/>
              <w:tab w:val="left" w:pos="6946"/>
              <w:tab w:val="left" w:pos="7938"/>
            </w:tabs>
            <w:rPr>
              <w:rFonts w:ascii="Verdana" w:eastAsia="Times New Roman" w:hAnsi="Verdana"/>
              <w:color w:val="7F7F7F" w:themeColor="text1" w:themeTint="80"/>
              <w:sz w:val="14"/>
              <w:szCs w:val="14"/>
            </w:rPr>
          </w:pPr>
          <w:r w:rsidRPr="005203A2">
            <w:rPr>
              <w:rFonts w:ascii="Verdana" w:hAnsi="Verdana"/>
              <w:color w:val="7F7F7F" w:themeColor="text1" w:themeTint="80"/>
              <w:sz w:val="14"/>
              <w:szCs w:val="14"/>
            </w:rPr>
            <w:t xml:space="preserve">Formación judicial – Curso introductorio – Manual y guía para </w:t>
          </w:r>
          <w:del w:id="1387" w:author="Pedro Verdelho" w:date="2018-10-31T13:23:00Z">
            <w:r w:rsidRPr="005203A2" w:rsidDel="006A3059">
              <w:rPr>
                <w:rFonts w:ascii="Verdana" w:hAnsi="Verdana"/>
                <w:color w:val="7F7F7F" w:themeColor="text1" w:themeTint="80"/>
                <w:sz w:val="14"/>
                <w:szCs w:val="14"/>
              </w:rPr>
              <w:delText>formador</w:delText>
            </w:r>
          </w:del>
          <w:ins w:id="1388" w:author="Pedro Verdelho" w:date="2018-10-31T13:23:00Z">
            <w:r>
              <w:rPr>
                <w:rFonts w:ascii="Verdana" w:hAnsi="Verdana"/>
                <w:color w:val="7F7F7F" w:themeColor="text1" w:themeTint="80"/>
                <w:sz w:val="14"/>
                <w:szCs w:val="14"/>
              </w:rPr>
              <w:t>capacitador</w:t>
            </w:r>
          </w:ins>
          <w:r w:rsidRPr="005203A2">
            <w:rPr>
              <w:rFonts w:ascii="Verdana" w:hAnsi="Verdana"/>
              <w:color w:val="7F7F7F" w:themeColor="text1" w:themeTint="80"/>
              <w:sz w:val="14"/>
              <w:szCs w:val="14"/>
            </w:rPr>
            <w:t>es</w:t>
          </w:r>
        </w:p>
      </w:tc>
      <w:tc>
        <w:tcPr>
          <w:tcW w:w="272" w:type="dxa"/>
          <w:shd w:val="clear" w:color="auto" w:fill="auto"/>
        </w:tcPr>
        <w:p w14:paraId="30EB1FD3" w14:textId="77777777" w:rsidR="00B702A9" w:rsidRPr="004234CA" w:rsidRDefault="00B702A9" w:rsidP="00FC55DD">
          <w:pPr>
            <w:pStyle w:val="Header"/>
            <w:tabs>
              <w:tab w:val="left" w:pos="3780"/>
              <w:tab w:val="left" w:pos="6946"/>
              <w:tab w:val="left" w:pos="7938"/>
            </w:tabs>
            <w:jc w:val="center"/>
            <w:rPr>
              <w:rFonts w:ascii="Verdana" w:eastAsia="Times New Roman" w:hAnsi="Verdana"/>
              <w:color w:val="7F7F7F" w:themeColor="text1" w:themeTint="80"/>
              <w:sz w:val="16"/>
              <w:szCs w:val="16"/>
            </w:rPr>
          </w:pPr>
        </w:p>
      </w:tc>
      <w:tc>
        <w:tcPr>
          <w:tcW w:w="2556" w:type="dxa"/>
          <w:shd w:val="clear" w:color="auto" w:fill="auto"/>
        </w:tcPr>
        <w:p w14:paraId="4730A1B7" w14:textId="77777777" w:rsidR="00B702A9" w:rsidRPr="004234CA" w:rsidRDefault="00B702A9" w:rsidP="00FC55DD">
          <w:pPr>
            <w:pStyle w:val="Header"/>
            <w:tabs>
              <w:tab w:val="left" w:pos="3780"/>
              <w:tab w:val="left" w:pos="6946"/>
              <w:tab w:val="left" w:pos="7938"/>
            </w:tabs>
            <w:jc w:val="right"/>
            <w:rPr>
              <w:rFonts w:ascii="Verdana" w:eastAsia="Times New Roman" w:hAnsi="Verdana"/>
              <w:color w:val="7F7F7F" w:themeColor="text1" w:themeTint="80"/>
              <w:sz w:val="16"/>
              <w:szCs w:val="16"/>
            </w:rPr>
          </w:pPr>
          <w:r>
            <w:rPr>
              <w:rFonts w:ascii="Verdana" w:hAnsi="Verdana"/>
              <w:color w:val="7F7F7F" w:themeColor="text1" w:themeTint="80"/>
              <w:sz w:val="16"/>
            </w:rPr>
            <w:t xml:space="preserve">Página </w:t>
          </w:r>
          <w:r w:rsidRPr="004234CA">
            <w:rPr>
              <w:rFonts w:ascii="Verdana" w:eastAsia="Times New Roman" w:hAnsi="Verdana"/>
              <w:color w:val="7F7F7F" w:themeColor="text1" w:themeTint="80"/>
              <w:sz w:val="16"/>
              <w:szCs w:val="16"/>
            </w:rPr>
            <w:fldChar w:fldCharType="begin"/>
          </w:r>
          <w:r w:rsidRPr="004234CA">
            <w:rPr>
              <w:rFonts w:ascii="Verdana" w:eastAsia="Times New Roman" w:hAnsi="Verdana"/>
              <w:color w:val="7F7F7F" w:themeColor="text1" w:themeTint="80"/>
              <w:sz w:val="16"/>
              <w:szCs w:val="16"/>
            </w:rPr>
            <w:instrText xml:space="preserve"> PAGE   \* MERGEFORMAT </w:instrText>
          </w:r>
          <w:r w:rsidRPr="004234CA">
            <w:rPr>
              <w:rFonts w:ascii="Verdana" w:eastAsia="Times New Roman" w:hAnsi="Verdana"/>
              <w:color w:val="7F7F7F" w:themeColor="text1" w:themeTint="80"/>
              <w:sz w:val="16"/>
              <w:szCs w:val="16"/>
            </w:rPr>
            <w:fldChar w:fldCharType="separate"/>
          </w:r>
          <w:r>
            <w:rPr>
              <w:rFonts w:ascii="Verdana" w:eastAsia="Times New Roman" w:hAnsi="Verdana"/>
              <w:noProof/>
              <w:color w:val="7F7F7F" w:themeColor="text1" w:themeTint="80"/>
              <w:sz w:val="16"/>
              <w:szCs w:val="16"/>
            </w:rPr>
            <w:t>54</w:t>
          </w:r>
          <w:r w:rsidRPr="004234CA">
            <w:rPr>
              <w:rFonts w:ascii="Verdana" w:eastAsia="Times New Roman" w:hAnsi="Verdana"/>
              <w:color w:val="7F7F7F" w:themeColor="text1" w:themeTint="80"/>
              <w:sz w:val="16"/>
              <w:szCs w:val="16"/>
            </w:rPr>
            <w:fldChar w:fldCharType="end"/>
          </w:r>
        </w:p>
      </w:tc>
    </w:tr>
  </w:tbl>
  <w:p w14:paraId="5FE77E6A" w14:textId="77777777" w:rsidR="00B702A9" w:rsidRPr="00412AE7" w:rsidRDefault="00B702A9" w:rsidP="00FC55DD">
    <w:pPr>
      <w:pStyle w:val="Header"/>
      <w:tabs>
        <w:tab w:val="left" w:pos="3780"/>
        <w:tab w:val="left" w:pos="6946"/>
        <w:tab w:val="left" w:pos="7938"/>
      </w:tabs>
      <w:rPr>
        <w:sz w:val="16"/>
        <w:szCs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DE6574"/>
    <w:multiLevelType w:val="hybridMultilevel"/>
    <w:tmpl w:val="C3064F94"/>
    <w:lvl w:ilvl="0" w:tplc="19C86E34">
      <w:start w:val="1"/>
      <w:numFmt w:val="bullet"/>
      <w:pStyle w:val="ListBullet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17" w15:restartNumberingAfterBreak="0">
    <w:nsid w:val="18A762CA"/>
    <w:multiLevelType w:val="hybridMultilevel"/>
    <w:tmpl w:val="40B6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AB6FBA"/>
    <w:multiLevelType w:val="hybridMultilevel"/>
    <w:tmpl w:val="4E2EB480"/>
    <w:lvl w:ilvl="0" w:tplc="2CE8183A">
      <w:start w:val="1"/>
      <w:numFmt w:val="bullet"/>
      <w:pStyle w:val="enumlev1"/>
      <w:lvlText w:val=""/>
      <w:lvlJc w:val="left"/>
      <w:pPr>
        <w:tabs>
          <w:tab w:val="num" w:pos="900"/>
        </w:tabs>
        <w:ind w:left="900" w:hanging="360"/>
      </w:pPr>
      <w:rPr>
        <w:rFonts w:ascii="Symbol" w:hAnsi="Symbol" w:hint="default"/>
      </w:rPr>
    </w:lvl>
    <w:lvl w:ilvl="1" w:tplc="BBF4FEE6" w:tentative="1">
      <w:start w:val="1"/>
      <w:numFmt w:val="bullet"/>
      <w:lvlText w:val="o"/>
      <w:lvlJc w:val="left"/>
      <w:pPr>
        <w:tabs>
          <w:tab w:val="num" w:pos="1620"/>
        </w:tabs>
        <w:ind w:left="1620" w:hanging="360"/>
      </w:pPr>
      <w:rPr>
        <w:rFonts w:ascii="Courier New" w:hAnsi="Courier New" w:hint="default"/>
      </w:rPr>
    </w:lvl>
    <w:lvl w:ilvl="2" w:tplc="42529682" w:tentative="1">
      <w:start w:val="1"/>
      <w:numFmt w:val="bullet"/>
      <w:lvlText w:val=""/>
      <w:lvlJc w:val="left"/>
      <w:pPr>
        <w:tabs>
          <w:tab w:val="num" w:pos="2340"/>
        </w:tabs>
        <w:ind w:left="2340" w:hanging="360"/>
      </w:pPr>
      <w:rPr>
        <w:rFonts w:ascii="Wingdings" w:hAnsi="Wingdings" w:hint="default"/>
      </w:rPr>
    </w:lvl>
    <w:lvl w:ilvl="3" w:tplc="92D6C904" w:tentative="1">
      <w:start w:val="1"/>
      <w:numFmt w:val="bullet"/>
      <w:lvlText w:val=""/>
      <w:lvlJc w:val="left"/>
      <w:pPr>
        <w:tabs>
          <w:tab w:val="num" w:pos="3060"/>
        </w:tabs>
        <w:ind w:left="3060" w:hanging="360"/>
      </w:pPr>
      <w:rPr>
        <w:rFonts w:ascii="Symbol" w:hAnsi="Symbol" w:hint="default"/>
      </w:rPr>
    </w:lvl>
    <w:lvl w:ilvl="4" w:tplc="25768C74" w:tentative="1">
      <w:start w:val="1"/>
      <w:numFmt w:val="bullet"/>
      <w:lvlText w:val="o"/>
      <w:lvlJc w:val="left"/>
      <w:pPr>
        <w:tabs>
          <w:tab w:val="num" w:pos="3780"/>
        </w:tabs>
        <w:ind w:left="3780" w:hanging="360"/>
      </w:pPr>
      <w:rPr>
        <w:rFonts w:ascii="Courier New" w:hAnsi="Courier New" w:hint="default"/>
      </w:rPr>
    </w:lvl>
    <w:lvl w:ilvl="5" w:tplc="B5CE263A" w:tentative="1">
      <w:start w:val="1"/>
      <w:numFmt w:val="bullet"/>
      <w:lvlText w:val=""/>
      <w:lvlJc w:val="left"/>
      <w:pPr>
        <w:tabs>
          <w:tab w:val="num" w:pos="4500"/>
        </w:tabs>
        <w:ind w:left="4500" w:hanging="360"/>
      </w:pPr>
      <w:rPr>
        <w:rFonts w:ascii="Wingdings" w:hAnsi="Wingdings" w:hint="default"/>
      </w:rPr>
    </w:lvl>
    <w:lvl w:ilvl="6" w:tplc="F8989ECE" w:tentative="1">
      <w:start w:val="1"/>
      <w:numFmt w:val="bullet"/>
      <w:lvlText w:val=""/>
      <w:lvlJc w:val="left"/>
      <w:pPr>
        <w:tabs>
          <w:tab w:val="num" w:pos="5220"/>
        </w:tabs>
        <w:ind w:left="5220" w:hanging="360"/>
      </w:pPr>
      <w:rPr>
        <w:rFonts w:ascii="Symbol" w:hAnsi="Symbol" w:hint="default"/>
      </w:rPr>
    </w:lvl>
    <w:lvl w:ilvl="7" w:tplc="F2426CAA" w:tentative="1">
      <w:start w:val="1"/>
      <w:numFmt w:val="bullet"/>
      <w:lvlText w:val="o"/>
      <w:lvlJc w:val="left"/>
      <w:pPr>
        <w:tabs>
          <w:tab w:val="num" w:pos="5940"/>
        </w:tabs>
        <w:ind w:left="5940" w:hanging="360"/>
      </w:pPr>
      <w:rPr>
        <w:rFonts w:ascii="Courier New" w:hAnsi="Courier New" w:hint="default"/>
      </w:rPr>
    </w:lvl>
    <w:lvl w:ilvl="8" w:tplc="42D4126E"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3B5E3BD0"/>
    <w:multiLevelType w:val="hybridMultilevel"/>
    <w:tmpl w:val="9F7837E6"/>
    <w:lvl w:ilvl="0" w:tplc="2E28407A">
      <w:start w:val="1"/>
      <w:numFmt w:val="decimal"/>
      <w:pStyle w:val="List"/>
      <w:lvlText w:val="%1."/>
      <w:lvlJc w:val="left"/>
      <w:pPr>
        <w:ind w:left="720" w:hanging="360"/>
      </w:pPr>
    </w:lvl>
    <w:lvl w:ilvl="1" w:tplc="FDEC078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43662C"/>
    <w:multiLevelType w:val="hybridMultilevel"/>
    <w:tmpl w:val="EFE265D0"/>
    <w:lvl w:ilvl="0" w:tplc="03D6A7C4">
      <w:start w:val="1"/>
      <w:numFmt w:val="bullet"/>
      <w:pStyle w:val="bul3"/>
      <w:lvlText w:val=""/>
      <w:lvlJc w:val="left"/>
      <w:pPr>
        <w:ind w:left="1296" w:hanging="360"/>
      </w:pPr>
      <w:rPr>
        <w:rFonts w:ascii="Wingdings" w:hAnsi="Wingdings"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5"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A741165"/>
    <w:multiLevelType w:val="hybridMultilevel"/>
    <w:tmpl w:val="D83C05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ED32D3"/>
    <w:multiLevelType w:val="hybridMultilevel"/>
    <w:tmpl w:val="335E17FA"/>
    <w:lvl w:ilvl="0" w:tplc="CEF2C73E">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1" w15:restartNumberingAfterBreak="0">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3" w15:restartNumberingAfterBreak="0">
    <w:nsid w:val="5A070451"/>
    <w:multiLevelType w:val="hybridMultilevel"/>
    <w:tmpl w:val="7B6E9D80"/>
    <w:lvl w:ilvl="0" w:tplc="D7125A2E">
      <w:start w:val="1"/>
      <w:numFmt w:val="bullet"/>
      <w:pStyle w:val="bullet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8" w15:restartNumberingAfterBreak="0">
    <w:nsid w:val="6F4B6DD2"/>
    <w:multiLevelType w:val="hybridMultilevel"/>
    <w:tmpl w:val="BA04B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91388C"/>
    <w:multiLevelType w:val="hybridMultilevel"/>
    <w:tmpl w:val="393AB31C"/>
    <w:lvl w:ilvl="0" w:tplc="BAD051AA">
      <w:numFmt w:val="bullet"/>
      <w:pStyle w:val="bul2"/>
      <w:lvlText w:val="-"/>
      <w:lvlJc w:val="left"/>
      <w:pPr>
        <w:ind w:left="1211" w:hanging="360"/>
      </w:pPr>
      <w:rPr>
        <w:rFonts w:eastAsia="Times New Roman" w:hAnsi="Arial" w:hint="default"/>
        <w:color w:val="auto"/>
      </w:rPr>
    </w:lvl>
    <w:lvl w:ilvl="1" w:tplc="0D24889E">
      <w:start w:val="1"/>
      <w:numFmt w:val="bullet"/>
      <w:lvlText w:val="-"/>
      <w:lvlJc w:val="left"/>
      <w:pPr>
        <w:ind w:left="1080" w:hanging="360"/>
      </w:pPr>
      <w:rPr>
        <w:rFonts w:ascii="Times New Roman" w:eastAsia="Times New Roman" w:hAnsi="Times New Roman" w:hint="default"/>
      </w:rPr>
    </w:lvl>
    <w:lvl w:ilvl="2" w:tplc="B492D0F4" w:tentative="1">
      <w:start w:val="1"/>
      <w:numFmt w:val="lowerRoman"/>
      <w:lvlText w:val="%3."/>
      <w:lvlJc w:val="right"/>
      <w:pPr>
        <w:ind w:left="1800" w:hanging="180"/>
      </w:pPr>
      <w:rPr>
        <w:rFonts w:cs="Times New Roman"/>
      </w:rPr>
    </w:lvl>
    <w:lvl w:ilvl="3" w:tplc="AEB0098E" w:tentative="1">
      <w:start w:val="1"/>
      <w:numFmt w:val="decimal"/>
      <w:lvlText w:val="%4."/>
      <w:lvlJc w:val="left"/>
      <w:pPr>
        <w:ind w:left="2520" w:hanging="360"/>
      </w:pPr>
      <w:rPr>
        <w:rFonts w:cs="Times New Roman"/>
      </w:rPr>
    </w:lvl>
    <w:lvl w:ilvl="4" w:tplc="01F46CD0" w:tentative="1">
      <w:start w:val="1"/>
      <w:numFmt w:val="lowerLetter"/>
      <w:lvlText w:val="%5."/>
      <w:lvlJc w:val="left"/>
      <w:pPr>
        <w:ind w:left="3240" w:hanging="360"/>
      </w:pPr>
      <w:rPr>
        <w:rFonts w:cs="Times New Roman"/>
      </w:rPr>
    </w:lvl>
    <w:lvl w:ilvl="5" w:tplc="D5F81682" w:tentative="1">
      <w:start w:val="1"/>
      <w:numFmt w:val="lowerRoman"/>
      <w:lvlText w:val="%6."/>
      <w:lvlJc w:val="right"/>
      <w:pPr>
        <w:ind w:left="3960" w:hanging="180"/>
      </w:pPr>
      <w:rPr>
        <w:rFonts w:cs="Times New Roman"/>
      </w:rPr>
    </w:lvl>
    <w:lvl w:ilvl="6" w:tplc="B82AB320" w:tentative="1">
      <w:start w:val="1"/>
      <w:numFmt w:val="decimal"/>
      <w:lvlText w:val="%7."/>
      <w:lvlJc w:val="left"/>
      <w:pPr>
        <w:ind w:left="4680" w:hanging="360"/>
      </w:pPr>
      <w:rPr>
        <w:rFonts w:cs="Times New Roman"/>
      </w:rPr>
    </w:lvl>
    <w:lvl w:ilvl="7" w:tplc="6810BCAC" w:tentative="1">
      <w:start w:val="1"/>
      <w:numFmt w:val="lowerLetter"/>
      <w:lvlText w:val="%8."/>
      <w:lvlJc w:val="left"/>
      <w:pPr>
        <w:ind w:left="5400" w:hanging="360"/>
      </w:pPr>
      <w:rPr>
        <w:rFonts w:cs="Times New Roman"/>
      </w:rPr>
    </w:lvl>
    <w:lvl w:ilvl="8" w:tplc="8598B48C" w:tentative="1">
      <w:start w:val="1"/>
      <w:numFmt w:val="lowerRoman"/>
      <w:lvlText w:val="%9."/>
      <w:lvlJc w:val="right"/>
      <w:pPr>
        <w:ind w:left="6120" w:hanging="180"/>
      </w:pPr>
      <w:rPr>
        <w:rFonts w:cs="Times New Roman"/>
      </w:rPr>
    </w:lvl>
  </w:abstractNum>
  <w:abstractNum w:abstractNumId="4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D6F2D"/>
    <w:multiLevelType w:val="hybridMultilevel"/>
    <w:tmpl w:val="730278C0"/>
    <w:lvl w:ilvl="0" w:tplc="ADD4549C">
      <w:start w:val="1"/>
      <w:numFmt w:val="bullet"/>
      <w:pStyle w:val="modulebul1"/>
      <w:lvlText w:val=""/>
      <w:lvlJc w:val="left"/>
      <w:pPr>
        <w:ind w:left="360" w:hanging="360"/>
      </w:pPr>
      <w:rPr>
        <w:rFonts w:ascii="Wingdings" w:hAnsi="Wingdings" w:hint="default"/>
      </w:rPr>
    </w:lvl>
    <w:lvl w:ilvl="1" w:tplc="42040F60">
      <w:start w:val="1"/>
      <w:numFmt w:val="bullet"/>
      <w:lvlText w:val="o"/>
      <w:lvlJc w:val="left"/>
      <w:pPr>
        <w:tabs>
          <w:tab w:val="num" w:pos="0"/>
        </w:tabs>
        <w:ind w:left="1080" w:hanging="360"/>
      </w:pPr>
      <w:rPr>
        <w:rFonts w:ascii="Courier New" w:hAnsi="Courier New" w:hint="default"/>
      </w:rPr>
    </w:lvl>
    <w:lvl w:ilvl="2" w:tplc="15024F22" w:tentative="1">
      <w:start w:val="1"/>
      <w:numFmt w:val="bullet"/>
      <w:lvlText w:val=""/>
      <w:lvlJc w:val="left"/>
      <w:pPr>
        <w:ind w:left="1800" w:hanging="360"/>
      </w:pPr>
      <w:rPr>
        <w:rFonts w:ascii="Wingdings" w:hAnsi="Wingdings" w:hint="default"/>
      </w:rPr>
    </w:lvl>
    <w:lvl w:ilvl="3" w:tplc="4594C298" w:tentative="1">
      <w:start w:val="1"/>
      <w:numFmt w:val="bullet"/>
      <w:lvlText w:val=""/>
      <w:lvlJc w:val="left"/>
      <w:pPr>
        <w:ind w:left="2520" w:hanging="360"/>
      </w:pPr>
      <w:rPr>
        <w:rFonts w:ascii="Symbol" w:hAnsi="Symbol" w:hint="default"/>
      </w:rPr>
    </w:lvl>
    <w:lvl w:ilvl="4" w:tplc="E56A9CC0" w:tentative="1">
      <w:start w:val="1"/>
      <w:numFmt w:val="bullet"/>
      <w:lvlText w:val="o"/>
      <w:lvlJc w:val="left"/>
      <w:pPr>
        <w:ind w:left="3240" w:hanging="360"/>
      </w:pPr>
      <w:rPr>
        <w:rFonts w:ascii="Courier New" w:hAnsi="Courier New" w:cs="Fixed Miriam Transparent" w:hint="default"/>
      </w:rPr>
    </w:lvl>
    <w:lvl w:ilvl="5" w:tplc="F5D46AB4" w:tentative="1">
      <w:start w:val="1"/>
      <w:numFmt w:val="bullet"/>
      <w:lvlText w:val=""/>
      <w:lvlJc w:val="left"/>
      <w:pPr>
        <w:ind w:left="3960" w:hanging="360"/>
      </w:pPr>
      <w:rPr>
        <w:rFonts w:ascii="Wingdings" w:hAnsi="Wingdings" w:hint="default"/>
      </w:rPr>
    </w:lvl>
    <w:lvl w:ilvl="6" w:tplc="E86876C0" w:tentative="1">
      <w:start w:val="1"/>
      <w:numFmt w:val="bullet"/>
      <w:lvlText w:val=""/>
      <w:lvlJc w:val="left"/>
      <w:pPr>
        <w:ind w:left="4680" w:hanging="360"/>
      </w:pPr>
      <w:rPr>
        <w:rFonts w:ascii="Symbol" w:hAnsi="Symbol" w:hint="default"/>
      </w:rPr>
    </w:lvl>
    <w:lvl w:ilvl="7" w:tplc="1C6A7FA8" w:tentative="1">
      <w:start w:val="1"/>
      <w:numFmt w:val="bullet"/>
      <w:lvlText w:val="o"/>
      <w:lvlJc w:val="left"/>
      <w:pPr>
        <w:ind w:left="5400" w:hanging="360"/>
      </w:pPr>
      <w:rPr>
        <w:rFonts w:ascii="Courier New" w:hAnsi="Courier New" w:cs="Fixed Miriam Transparent" w:hint="default"/>
      </w:rPr>
    </w:lvl>
    <w:lvl w:ilvl="8" w:tplc="D70464F8" w:tentative="1">
      <w:start w:val="1"/>
      <w:numFmt w:val="bullet"/>
      <w:lvlText w:val=""/>
      <w:lvlJc w:val="left"/>
      <w:pPr>
        <w:ind w:left="6120" w:hanging="360"/>
      </w:pPr>
      <w:rPr>
        <w:rFonts w:ascii="Wingdings" w:hAnsi="Wingdings" w:hint="default"/>
      </w:rPr>
    </w:lvl>
  </w:abstractNum>
  <w:num w:numId="1">
    <w:abstractNumId w:val="16"/>
  </w:num>
  <w:num w:numId="2">
    <w:abstractNumId w:val="21"/>
  </w:num>
  <w:num w:numId="3">
    <w:abstractNumId w:val="15"/>
  </w:num>
  <w:num w:numId="4">
    <w:abstractNumId w:val="19"/>
  </w:num>
  <w:num w:numId="5">
    <w:abstractNumId w:val="39"/>
  </w:num>
  <w:num w:numId="6">
    <w:abstractNumId w:val="30"/>
  </w:num>
  <w:num w:numId="7">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8">
    <w:abstractNumId w:val="37"/>
  </w:num>
  <w:num w:numId="9">
    <w:abstractNumId w:val="32"/>
  </w:num>
  <w:num w:numId="10">
    <w:abstractNumId w:val="13"/>
  </w:num>
  <w:num w:numId="11">
    <w:abstractNumId w:val="11"/>
  </w:num>
  <w:num w:numId="12">
    <w:abstractNumId w:val="26"/>
  </w:num>
  <w:num w:numId="13">
    <w:abstractNumId w:val="14"/>
  </w:num>
  <w:num w:numId="14">
    <w:abstractNumId w:val="35"/>
  </w:num>
  <w:num w:numId="15">
    <w:abstractNumId w:val="9"/>
  </w:num>
  <w:num w:numId="16">
    <w:abstractNumId w:val="27"/>
  </w:num>
  <w:num w:numId="17">
    <w:abstractNumId w:val="41"/>
  </w:num>
  <w:num w:numId="18">
    <w:abstractNumId w:val="34"/>
  </w:num>
  <w:num w:numId="19">
    <w:abstractNumId w:val="0"/>
  </w:num>
  <w:num w:numId="20">
    <w:abstractNumId w:val="18"/>
  </w:num>
  <w:num w:numId="21">
    <w:abstractNumId w:val="10"/>
  </w:num>
  <w:num w:numId="22">
    <w:abstractNumId w:val="6"/>
  </w:num>
  <w:num w:numId="23">
    <w:abstractNumId w:val="5"/>
  </w:num>
  <w:num w:numId="24">
    <w:abstractNumId w:val="4"/>
  </w:num>
  <w:num w:numId="25">
    <w:abstractNumId w:val="3"/>
  </w:num>
  <w:num w:numId="26">
    <w:abstractNumId w:val="7"/>
  </w:num>
  <w:num w:numId="27">
    <w:abstractNumId w:val="2"/>
  </w:num>
  <w:num w:numId="28">
    <w:abstractNumId w:val="1"/>
  </w:num>
  <w:num w:numId="29">
    <w:abstractNumId w:val="33"/>
  </w:num>
  <w:num w:numId="30">
    <w:abstractNumId w:val="12"/>
  </w:num>
  <w:num w:numId="31">
    <w:abstractNumId w:val="25"/>
  </w:num>
  <w:num w:numId="32">
    <w:abstractNumId w:val="22"/>
  </w:num>
  <w:num w:numId="33">
    <w:abstractNumId w:val="24"/>
  </w:num>
  <w:num w:numId="34">
    <w:abstractNumId w:val="20"/>
  </w:num>
  <w:num w:numId="35">
    <w:abstractNumId w:val="36"/>
  </w:num>
  <w:num w:numId="36">
    <w:abstractNumId w:val="28"/>
  </w:num>
  <w:num w:numId="37">
    <w:abstractNumId w:val="31"/>
  </w:num>
  <w:num w:numId="38">
    <w:abstractNumId w:val="40"/>
  </w:num>
  <w:num w:numId="39">
    <w:abstractNumId w:val="23"/>
  </w:num>
  <w:num w:numId="40">
    <w:abstractNumId w:val="17"/>
  </w:num>
  <w:num w:numId="41">
    <w:abstractNumId w:val="38"/>
  </w:num>
  <w:num w:numId="42">
    <w:abstractNumId w:val="29"/>
  </w:num>
  <w:numIdMacAtCleanup w:val="4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rson w15:author="Uwe Rasmussen (Attorney at law)">
    <w15:presenceInfo w15:providerId="None" w15:userId="Uwe Rasmussen (Attorney at la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D0"/>
    <w:rsid w:val="000000DF"/>
    <w:rsid w:val="000035D5"/>
    <w:rsid w:val="000070FC"/>
    <w:rsid w:val="00022037"/>
    <w:rsid w:val="00022C42"/>
    <w:rsid w:val="00023C2A"/>
    <w:rsid w:val="00025F7C"/>
    <w:rsid w:val="00037502"/>
    <w:rsid w:val="00046BE0"/>
    <w:rsid w:val="00057558"/>
    <w:rsid w:val="0006104D"/>
    <w:rsid w:val="000625F7"/>
    <w:rsid w:val="00064306"/>
    <w:rsid w:val="00071636"/>
    <w:rsid w:val="000823FF"/>
    <w:rsid w:val="000860B4"/>
    <w:rsid w:val="00087D21"/>
    <w:rsid w:val="000906EE"/>
    <w:rsid w:val="00092C11"/>
    <w:rsid w:val="00094BB9"/>
    <w:rsid w:val="00097DC8"/>
    <w:rsid w:val="000A05B9"/>
    <w:rsid w:val="000A63A1"/>
    <w:rsid w:val="000A7DED"/>
    <w:rsid w:val="000B24B1"/>
    <w:rsid w:val="000B650B"/>
    <w:rsid w:val="000C4B30"/>
    <w:rsid w:val="000D015B"/>
    <w:rsid w:val="000E02EF"/>
    <w:rsid w:val="000E189C"/>
    <w:rsid w:val="000E3B28"/>
    <w:rsid w:val="000E5857"/>
    <w:rsid w:val="000F1A63"/>
    <w:rsid w:val="00106B93"/>
    <w:rsid w:val="00107A41"/>
    <w:rsid w:val="00107D22"/>
    <w:rsid w:val="0011020F"/>
    <w:rsid w:val="00120ACC"/>
    <w:rsid w:val="0012347A"/>
    <w:rsid w:val="00125494"/>
    <w:rsid w:val="00127078"/>
    <w:rsid w:val="0012768F"/>
    <w:rsid w:val="00131158"/>
    <w:rsid w:val="0013526A"/>
    <w:rsid w:val="001371BC"/>
    <w:rsid w:val="00140C8D"/>
    <w:rsid w:val="00141852"/>
    <w:rsid w:val="001419A9"/>
    <w:rsid w:val="00145EDE"/>
    <w:rsid w:val="001500E8"/>
    <w:rsid w:val="0015213F"/>
    <w:rsid w:val="00152638"/>
    <w:rsid w:val="00162CD2"/>
    <w:rsid w:val="00163537"/>
    <w:rsid w:val="00165291"/>
    <w:rsid w:val="00166AB5"/>
    <w:rsid w:val="00171763"/>
    <w:rsid w:val="00173936"/>
    <w:rsid w:val="00175E44"/>
    <w:rsid w:val="00177227"/>
    <w:rsid w:val="00177AAB"/>
    <w:rsid w:val="00180495"/>
    <w:rsid w:val="00183B90"/>
    <w:rsid w:val="0018478F"/>
    <w:rsid w:val="0018769C"/>
    <w:rsid w:val="00196C4B"/>
    <w:rsid w:val="00197AB1"/>
    <w:rsid w:val="00197BEC"/>
    <w:rsid w:val="001A057F"/>
    <w:rsid w:val="001A166B"/>
    <w:rsid w:val="001B6C49"/>
    <w:rsid w:val="001C09C7"/>
    <w:rsid w:val="001C0F7D"/>
    <w:rsid w:val="001C261C"/>
    <w:rsid w:val="001C3E99"/>
    <w:rsid w:val="001C4BE3"/>
    <w:rsid w:val="001C6CBC"/>
    <w:rsid w:val="001D1527"/>
    <w:rsid w:val="001D4B4D"/>
    <w:rsid w:val="001D61B7"/>
    <w:rsid w:val="001D67EE"/>
    <w:rsid w:val="001D6C2F"/>
    <w:rsid w:val="001D76BD"/>
    <w:rsid w:val="001E16CD"/>
    <w:rsid w:val="001E2823"/>
    <w:rsid w:val="001E4BA6"/>
    <w:rsid w:val="001F4744"/>
    <w:rsid w:val="001F65E4"/>
    <w:rsid w:val="001F6690"/>
    <w:rsid w:val="00203038"/>
    <w:rsid w:val="00203064"/>
    <w:rsid w:val="002031AF"/>
    <w:rsid w:val="002071F7"/>
    <w:rsid w:val="00211E91"/>
    <w:rsid w:val="002145DB"/>
    <w:rsid w:val="00215782"/>
    <w:rsid w:val="00223075"/>
    <w:rsid w:val="00223227"/>
    <w:rsid w:val="002274F8"/>
    <w:rsid w:val="002301E7"/>
    <w:rsid w:val="00232C77"/>
    <w:rsid w:val="002347B3"/>
    <w:rsid w:val="00235907"/>
    <w:rsid w:val="00241F73"/>
    <w:rsid w:val="002427DC"/>
    <w:rsid w:val="00242937"/>
    <w:rsid w:val="00245EC1"/>
    <w:rsid w:val="00246257"/>
    <w:rsid w:val="00247278"/>
    <w:rsid w:val="002540E7"/>
    <w:rsid w:val="00255F79"/>
    <w:rsid w:val="00260517"/>
    <w:rsid w:val="00264031"/>
    <w:rsid w:val="0026564D"/>
    <w:rsid w:val="00265936"/>
    <w:rsid w:val="00265AD3"/>
    <w:rsid w:val="00265C39"/>
    <w:rsid w:val="0027251F"/>
    <w:rsid w:val="00275B00"/>
    <w:rsid w:val="00277015"/>
    <w:rsid w:val="002777CB"/>
    <w:rsid w:val="00282481"/>
    <w:rsid w:val="002853E7"/>
    <w:rsid w:val="0028659F"/>
    <w:rsid w:val="00291EBF"/>
    <w:rsid w:val="002A4B20"/>
    <w:rsid w:val="002B24FD"/>
    <w:rsid w:val="002B3B97"/>
    <w:rsid w:val="002B4948"/>
    <w:rsid w:val="002B4E60"/>
    <w:rsid w:val="002B59F9"/>
    <w:rsid w:val="002C3F7C"/>
    <w:rsid w:val="002D09AE"/>
    <w:rsid w:val="002D35EC"/>
    <w:rsid w:val="002E06D2"/>
    <w:rsid w:val="002E26C5"/>
    <w:rsid w:val="002E3FA2"/>
    <w:rsid w:val="002E64C2"/>
    <w:rsid w:val="002F1EE7"/>
    <w:rsid w:val="00305BF3"/>
    <w:rsid w:val="00310A70"/>
    <w:rsid w:val="003441F6"/>
    <w:rsid w:val="00345639"/>
    <w:rsid w:val="00347442"/>
    <w:rsid w:val="00350A93"/>
    <w:rsid w:val="00352CE5"/>
    <w:rsid w:val="00353E49"/>
    <w:rsid w:val="003634DC"/>
    <w:rsid w:val="003709A2"/>
    <w:rsid w:val="0038205E"/>
    <w:rsid w:val="00382EDF"/>
    <w:rsid w:val="003928B9"/>
    <w:rsid w:val="00395009"/>
    <w:rsid w:val="003959B9"/>
    <w:rsid w:val="003A02EC"/>
    <w:rsid w:val="003A1D45"/>
    <w:rsid w:val="003A1FDD"/>
    <w:rsid w:val="003A32F9"/>
    <w:rsid w:val="003A3CFB"/>
    <w:rsid w:val="003A6421"/>
    <w:rsid w:val="003B7609"/>
    <w:rsid w:val="003C3D3E"/>
    <w:rsid w:val="003C4A36"/>
    <w:rsid w:val="003C4B42"/>
    <w:rsid w:val="003C57F4"/>
    <w:rsid w:val="003D092A"/>
    <w:rsid w:val="003D23BB"/>
    <w:rsid w:val="003D3109"/>
    <w:rsid w:val="003D364A"/>
    <w:rsid w:val="003D6877"/>
    <w:rsid w:val="003D6C5E"/>
    <w:rsid w:val="003E1489"/>
    <w:rsid w:val="003E2B05"/>
    <w:rsid w:val="003E405E"/>
    <w:rsid w:val="003E7B80"/>
    <w:rsid w:val="003F3243"/>
    <w:rsid w:val="003F3CE7"/>
    <w:rsid w:val="003F7DB3"/>
    <w:rsid w:val="004007EF"/>
    <w:rsid w:val="00404EA8"/>
    <w:rsid w:val="004050B5"/>
    <w:rsid w:val="004068BD"/>
    <w:rsid w:val="004075CE"/>
    <w:rsid w:val="004153EE"/>
    <w:rsid w:val="004235AE"/>
    <w:rsid w:val="00424CCB"/>
    <w:rsid w:val="00426B2B"/>
    <w:rsid w:val="0043026E"/>
    <w:rsid w:val="00432618"/>
    <w:rsid w:val="00432834"/>
    <w:rsid w:val="00433846"/>
    <w:rsid w:val="00433DF8"/>
    <w:rsid w:val="00434EC8"/>
    <w:rsid w:val="00440024"/>
    <w:rsid w:val="00440E3D"/>
    <w:rsid w:val="00455660"/>
    <w:rsid w:val="0045763C"/>
    <w:rsid w:val="00460034"/>
    <w:rsid w:val="00460C99"/>
    <w:rsid w:val="0046135D"/>
    <w:rsid w:val="00462E4B"/>
    <w:rsid w:val="00464049"/>
    <w:rsid w:val="0046717D"/>
    <w:rsid w:val="00467E12"/>
    <w:rsid w:val="00475781"/>
    <w:rsid w:val="00480F9A"/>
    <w:rsid w:val="004820AF"/>
    <w:rsid w:val="0048368D"/>
    <w:rsid w:val="004873B0"/>
    <w:rsid w:val="004904EE"/>
    <w:rsid w:val="004905A1"/>
    <w:rsid w:val="00493981"/>
    <w:rsid w:val="00497173"/>
    <w:rsid w:val="00497491"/>
    <w:rsid w:val="004A126A"/>
    <w:rsid w:val="004B0A0D"/>
    <w:rsid w:val="004B1042"/>
    <w:rsid w:val="004B140F"/>
    <w:rsid w:val="004B1920"/>
    <w:rsid w:val="004C2ABB"/>
    <w:rsid w:val="004C4300"/>
    <w:rsid w:val="004C5E75"/>
    <w:rsid w:val="004E16A8"/>
    <w:rsid w:val="004E17C5"/>
    <w:rsid w:val="004E443B"/>
    <w:rsid w:val="004E6029"/>
    <w:rsid w:val="004F2461"/>
    <w:rsid w:val="004F37C6"/>
    <w:rsid w:val="004F4192"/>
    <w:rsid w:val="004F5107"/>
    <w:rsid w:val="004F52F4"/>
    <w:rsid w:val="004F7619"/>
    <w:rsid w:val="00500314"/>
    <w:rsid w:val="00506C0D"/>
    <w:rsid w:val="00511D42"/>
    <w:rsid w:val="00512D6A"/>
    <w:rsid w:val="005158D7"/>
    <w:rsid w:val="00516359"/>
    <w:rsid w:val="005203A2"/>
    <w:rsid w:val="005214D1"/>
    <w:rsid w:val="00524765"/>
    <w:rsid w:val="00524839"/>
    <w:rsid w:val="00527945"/>
    <w:rsid w:val="00530A94"/>
    <w:rsid w:val="00531BD9"/>
    <w:rsid w:val="00535BF4"/>
    <w:rsid w:val="00540969"/>
    <w:rsid w:val="00540EB0"/>
    <w:rsid w:val="00553441"/>
    <w:rsid w:val="00556139"/>
    <w:rsid w:val="0056088C"/>
    <w:rsid w:val="00560E75"/>
    <w:rsid w:val="00567418"/>
    <w:rsid w:val="005703B9"/>
    <w:rsid w:val="00570F30"/>
    <w:rsid w:val="0057122B"/>
    <w:rsid w:val="00576A55"/>
    <w:rsid w:val="00576AC7"/>
    <w:rsid w:val="005773FE"/>
    <w:rsid w:val="00577AB3"/>
    <w:rsid w:val="005832FD"/>
    <w:rsid w:val="005849CA"/>
    <w:rsid w:val="00584C88"/>
    <w:rsid w:val="00584E4D"/>
    <w:rsid w:val="00587E9F"/>
    <w:rsid w:val="00592385"/>
    <w:rsid w:val="005959DA"/>
    <w:rsid w:val="00597DDC"/>
    <w:rsid w:val="005A729A"/>
    <w:rsid w:val="005B0648"/>
    <w:rsid w:val="005B55DA"/>
    <w:rsid w:val="005C0AB9"/>
    <w:rsid w:val="005C1DB8"/>
    <w:rsid w:val="005C7526"/>
    <w:rsid w:val="005D19FE"/>
    <w:rsid w:val="005D3BAE"/>
    <w:rsid w:val="005D6059"/>
    <w:rsid w:val="005D7512"/>
    <w:rsid w:val="005E1314"/>
    <w:rsid w:val="005E1A06"/>
    <w:rsid w:val="005E2F0B"/>
    <w:rsid w:val="005F0CBF"/>
    <w:rsid w:val="005F3F39"/>
    <w:rsid w:val="00607E73"/>
    <w:rsid w:val="00610E8B"/>
    <w:rsid w:val="00614D57"/>
    <w:rsid w:val="006171B4"/>
    <w:rsid w:val="00617D3F"/>
    <w:rsid w:val="0062434B"/>
    <w:rsid w:val="00624ABB"/>
    <w:rsid w:val="0062502D"/>
    <w:rsid w:val="006261EF"/>
    <w:rsid w:val="00626DFE"/>
    <w:rsid w:val="00627C94"/>
    <w:rsid w:val="006341F8"/>
    <w:rsid w:val="00635BF0"/>
    <w:rsid w:val="00635FB0"/>
    <w:rsid w:val="00644CB6"/>
    <w:rsid w:val="006463B3"/>
    <w:rsid w:val="006463C9"/>
    <w:rsid w:val="00646C73"/>
    <w:rsid w:val="0065380D"/>
    <w:rsid w:val="00655D4C"/>
    <w:rsid w:val="006601A7"/>
    <w:rsid w:val="00660EB3"/>
    <w:rsid w:val="00661317"/>
    <w:rsid w:val="00662091"/>
    <w:rsid w:val="00663C6F"/>
    <w:rsid w:val="00665077"/>
    <w:rsid w:val="00667CFB"/>
    <w:rsid w:val="00675D9B"/>
    <w:rsid w:val="00676ACC"/>
    <w:rsid w:val="00677FE6"/>
    <w:rsid w:val="0068396D"/>
    <w:rsid w:val="0068678E"/>
    <w:rsid w:val="0068692C"/>
    <w:rsid w:val="00691300"/>
    <w:rsid w:val="006922D0"/>
    <w:rsid w:val="00692A50"/>
    <w:rsid w:val="00693621"/>
    <w:rsid w:val="006960F7"/>
    <w:rsid w:val="006A15B1"/>
    <w:rsid w:val="006A3059"/>
    <w:rsid w:val="006B296D"/>
    <w:rsid w:val="006B2D5A"/>
    <w:rsid w:val="006B4D7E"/>
    <w:rsid w:val="006B6FE3"/>
    <w:rsid w:val="006C0160"/>
    <w:rsid w:val="006C5633"/>
    <w:rsid w:val="006C5A24"/>
    <w:rsid w:val="006D4671"/>
    <w:rsid w:val="006E5FEF"/>
    <w:rsid w:val="006E7B02"/>
    <w:rsid w:val="006E7DCE"/>
    <w:rsid w:val="006F2B66"/>
    <w:rsid w:val="006F438A"/>
    <w:rsid w:val="006F457B"/>
    <w:rsid w:val="006F4EDA"/>
    <w:rsid w:val="006F7E05"/>
    <w:rsid w:val="00705E97"/>
    <w:rsid w:val="00710536"/>
    <w:rsid w:val="007139BF"/>
    <w:rsid w:val="00714444"/>
    <w:rsid w:val="00714634"/>
    <w:rsid w:val="00715004"/>
    <w:rsid w:val="007159B4"/>
    <w:rsid w:val="00717A27"/>
    <w:rsid w:val="0072461E"/>
    <w:rsid w:val="00724B25"/>
    <w:rsid w:val="00726300"/>
    <w:rsid w:val="007314F3"/>
    <w:rsid w:val="00731550"/>
    <w:rsid w:val="007333D7"/>
    <w:rsid w:val="0073735D"/>
    <w:rsid w:val="0074076F"/>
    <w:rsid w:val="00742961"/>
    <w:rsid w:val="007451C8"/>
    <w:rsid w:val="0074551F"/>
    <w:rsid w:val="0075107F"/>
    <w:rsid w:val="00754FE9"/>
    <w:rsid w:val="00761773"/>
    <w:rsid w:val="00763057"/>
    <w:rsid w:val="007663E6"/>
    <w:rsid w:val="007672E0"/>
    <w:rsid w:val="00770597"/>
    <w:rsid w:val="00772844"/>
    <w:rsid w:val="00772A56"/>
    <w:rsid w:val="00774330"/>
    <w:rsid w:val="007778C7"/>
    <w:rsid w:val="00787A70"/>
    <w:rsid w:val="007902B7"/>
    <w:rsid w:val="00790C92"/>
    <w:rsid w:val="00794585"/>
    <w:rsid w:val="00794C07"/>
    <w:rsid w:val="00795362"/>
    <w:rsid w:val="007971C9"/>
    <w:rsid w:val="0079782E"/>
    <w:rsid w:val="007A0165"/>
    <w:rsid w:val="007A14F1"/>
    <w:rsid w:val="007A1C8E"/>
    <w:rsid w:val="007A6E9B"/>
    <w:rsid w:val="007A7D12"/>
    <w:rsid w:val="007B160C"/>
    <w:rsid w:val="007D3E49"/>
    <w:rsid w:val="007D4750"/>
    <w:rsid w:val="007D5A1D"/>
    <w:rsid w:val="007D6BF2"/>
    <w:rsid w:val="007E1A57"/>
    <w:rsid w:val="007E3EFC"/>
    <w:rsid w:val="007E5523"/>
    <w:rsid w:val="007F4EA2"/>
    <w:rsid w:val="007F4F6C"/>
    <w:rsid w:val="007F7EBD"/>
    <w:rsid w:val="008034C8"/>
    <w:rsid w:val="00804221"/>
    <w:rsid w:val="00815DC2"/>
    <w:rsid w:val="00824711"/>
    <w:rsid w:val="00826243"/>
    <w:rsid w:val="008279D5"/>
    <w:rsid w:val="00827D22"/>
    <w:rsid w:val="00835C13"/>
    <w:rsid w:val="00837CB9"/>
    <w:rsid w:val="0084023F"/>
    <w:rsid w:val="008416C0"/>
    <w:rsid w:val="00841D25"/>
    <w:rsid w:val="00846F67"/>
    <w:rsid w:val="00847A1F"/>
    <w:rsid w:val="0085024B"/>
    <w:rsid w:val="008540FA"/>
    <w:rsid w:val="00854A92"/>
    <w:rsid w:val="00855C77"/>
    <w:rsid w:val="008562F3"/>
    <w:rsid w:val="008564DF"/>
    <w:rsid w:val="008613F5"/>
    <w:rsid w:val="008649C4"/>
    <w:rsid w:val="00864D2B"/>
    <w:rsid w:val="00865813"/>
    <w:rsid w:val="0087101B"/>
    <w:rsid w:val="00875C78"/>
    <w:rsid w:val="00876C6F"/>
    <w:rsid w:val="0088167F"/>
    <w:rsid w:val="00885607"/>
    <w:rsid w:val="00886514"/>
    <w:rsid w:val="00894645"/>
    <w:rsid w:val="00895AAA"/>
    <w:rsid w:val="008A1657"/>
    <w:rsid w:val="008A2176"/>
    <w:rsid w:val="008A538F"/>
    <w:rsid w:val="008A60D9"/>
    <w:rsid w:val="008A670D"/>
    <w:rsid w:val="008B0474"/>
    <w:rsid w:val="008B3C10"/>
    <w:rsid w:val="008B77DE"/>
    <w:rsid w:val="008C1E4C"/>
    <w:rsid w:val="008C6BF4"/>
    <w:rsid w:val="008C7323"/>
    <w:rsid w:val="008D740F"/>
    <w:rsid w:val="008E3474"/>
    <w:rsid w:val="008E3568"/>
    <w:rsid w:val="008E5704"/>
    <w:rsid w:val="008F0695"/>
    <w:rsid w:val="008F0F0C"/>
    <w:rsid w:val="008F2F9C"/>
    <w:rsid w:val="00903973"/>
    <w:rsid w:val="00905336"/>
    <w:rsid w:val="00907C5B"/>
    <w:rsid w:val="00907FC2"/>
    <w:rsid w:val="00910115"/>
    <w:rsid w:val="00912367"/>
    <w:rsid w:val="00917AE9"/>
    <w:rsid w:val="00920A38"/>
    <w:rsid w:val="00922C7C"/>
    <w:rsid w:val="00923525"/>
    <w:rsid w:val="00924C97"/>
    <w:rsid w:val="0093091B"/>
    <w:rsid w:val="00930C93"/>
    <w:rsid w:val="00941C97"/>
    <w:rsid w:val="009476A3"/>
    <w:rsid w:val="00952DDA"/>
    <w:rsid w:val="0096654E"/>
    <w:rsid w:val="009757E0"/>
    <w:rsid w:val="00976ADB"/>
    <w:rsid w:val="00985C15"/>
    <w:rsid w:val="00990B11"/>
    <w:rsid w:val="00993D61"/>
    <w:rsid w:val="00994C49"/>
    <w:rsid w:val="009A1BFD"/>
    <w:rsid w:val="009A4BFC"/>
    <w:rsid w:val="009A4D1D"/>
    <w:rsid w:val="009B1971"/>
    <w:rsid w:val="009B6F7E"/>
    <w:rsid w:val="009C7EEB"/>
    <w:rsid w:val="009D1571"/>
    <w:rsid w:val="009D3397"/>
    <w:rsid w:val="009D3F4D"/>
    <w:rsid w:val="009E0003"/>
    <w:rsid w:val="009E0701"/>
    <w:rsid w:val="009F0453"/>
    <w:rsid w:val="009F6FBD"/>
    <w:rsid w:val="009F7965"/>
    <w:rsid w:val="00A01832"/>
    <w:rsid w:val="00A0233C"/>
    <w:rsid w:val="00A06A82"/>
    <w:rsid w:val="00A074BC"/>
    <w:rsid w:val="00A173E7"/>
    <w:rsid w:val="00A17FBD"/>
    <w:rsid w:val="00A20D56"/>
    <w:rsid w:val="00A25F96"/>
    <w:rsid w:val="00A27456"/>
    <w:rsid w:val="00A352AE"/>
    <w:rsid w:val="00A507A9"/>
    <w:rsid w:val="00A629FA"/>
    <w:rsid w:val="00A6359B"/>
    <w:rsid w:val="00A7260F"/>
    <w:rsid w:val="00A762EE"/>
    <w:rsid w:val="00A8575D"/>
    <w:rsid w:val="00A858E6"/>
    <w:rsid w:val="00A85B00"/>
    <w:rsid w:val="00A92BB5"/>
    <w:rsid w:val="00A935D8"/>
    <w:rsid w:val="00A9563C"/>
    <w:rsid w:val="00AA7AA5"/>
    <w:rsid w:val="00AB2EEB"/>
    <w:rsid w:val="00AB4415"/>
    <w:rsid w:val="00AB4AD3"/>
    <w:rsid w:val="00AC2ECD"/>
    <w:rsid w:val="00AC729B"/>
    <w:rsid w:val="00AD1326"/>
    <w:rsid w:val="00AD4081"/>
    <w:rsid w:val="00AD5AB2"/>
    <w:rsid w:val="00AE4694"/>
    <w:rsid w:val="00AE5A77"/>
    <w:rsid w:val="00AE66AC"/>
    <w:rsid w:val="00AE78FB"/>
    <w:rsid w:val="00AF0F53"/>
    <w:rsid w:val="00AF1058"/>
    <w:rsid w:val="00AF28F5"/>
    <w:rsid w:val="00B0088A"/>
    <w:rsid w:val="00B1017E"/>
    <w:rsid w:val="00B10DF0"/>
    <w:rsid w:val="00B11BC2"/>
    <w:rsid w:val="00B12271"/>
    <w:rsid w:val="00B12A77"/>
    <w:rsid w:val="00B2181B"/>
    <w:rsid w:val="00B2645D"/>
    <w:rsid w:val="00B26D83"/>
    <w:rsid w:val="00B3145A"/>
    <w:rsid w:val="00B31EBB"/>
    <w:rsid w:val="00B44170"/>
    <w:rsid w:val="00B45962"/>
    <w:rsid w:val="00B52DF1"/>
    <w:rsid w:val="00B54FE9"/>
    <w:rsid w:val="00B57BC1"/>
    <w:rsid w:val="00B634B6"/>
    <w:rsid w:val="00B640F0"/>
    <w:rsid w:val="00B654B2"/>
    <w:rsid w:val="00B65578"/>
    <w:rsid w:val="00B673DE"/>
    <w:rsid w:val="00B702A9"/>
    <w:rsid w:val="00B75811"/>
    <w:rsid w:val="00B76471"/>
    <w:rsid w:val="00B8162D"/>
    <w:rsid w:val="00B93180"/>
    <w:rsid w:val="00B93640"/>
    <w:rsid w:val="00B94966"/>
    <w:rsid w:val="00BA11D3"/>
    <w:rsid w:val="00BA186B"/>
    <w:rsid w:val="00BA37D5"/>
    <w:rsid w:val="00BA5296"/>
    <w:rsid w:val="00BA645E"/>
    <w:rsid w:val="00BB12F4"/>
    <w:rsid w:val="00BB54BE"/>
    <w:rsid w:val="00BB6F33"/>
    <w:rsid w:val="00BC2822"/>
    <w:rsid w:val="00BC691F"/>
    <w:rsid w:val="00BD08B7"/>
    <w:rsid w:val="00BD2290"/>
    <w:rsid w:val="00BD245E"/>
    <w:rsid w:val="00BD6F4E"/>
    <w:rsid w:val="00BE6015"/>
    <w:rsid w:val="00BE6490"/>
    <w:rsid w:val="00BF346A"/>
    <w:rsid w:val="00BF3A4B"/>
    <w:rsid w:val="00BF5B5B"/>
    <w:rsid w:val="00BF7D47"/>
    <w:rsid w:val="00C05DC2"/>
    <w:rsid w:val="00C07212"/>
    <w:rsid w:val="00C1160E"/>
    <w:rsid w:val="00C116BA"/>
    <w:rsid w:val="00C12B96"/>
    <w:rsid w:val="00C16A59"/>
    <w:rsid w:val="00C2083D"/>
    <w:rsid w:val="00C27073"/>
    <w:rsid w:val="00C33033"/>
    <w:rsid w:val="00C3487D"/>
    <w:rsid w:val="00C37495"/>
    <w:rsid w:val="00C41C77"/>
    <w:rsid w:val="00C532CF"/>
    <w:rsid w:val="00C550DB"/>
    <w:rsid w:val="00C57388"/>
    <w:rsid w:val="00C60669"/>
    <w:rsid w:val="00C60DC8"/>
    <w:rsid w:val="00C61BCB"/>
    <w:rsid w:val="00C63F5E"/>
    <w:rsid w:val="00C660BF"/>
    <w:rsid w:val="00C76BC3"/>
    <w:rsid w:val="00C81C13"/>
    <w:rsid w:val="00C83175"/>
    <w:rsid w:val="00C85C7C"/>
    <w:rsid w:val="00C87417"/>
    <w:rsid w:val="00C9210C"/>
    <w:rsid w:val="00C92119"/>
    <w:rsid w:val="00CA1ED3"/>
    <w:rsid w:val="00CA421E"/>
    <w:rsid w:val="00CB41E4"/>
    <w:rsid w:val="00CC2A1C"/>
    <w:rsid w:val="00CC2F17"/>
    <w:rsid w:val="00CC46A3"/>
    <w:rsid w:val="00CD2068"/>
    <w:rsid w:val="00CD2B3F"/>
    <w:rsid w:val="00CD31EC"/>
    <w:rsid w:val="00CD5C50"/>
    <w:rsid w:val="00CE2816"/>
    <w:rsid w:val="00CE34CD"/>
    <w:rsid w:val="00CE4420"/>
    <w:rsid w:val="00CE63E6"/>
    <w:rsid w:val="00CF19A4"/>
    <w:rsid w:val="00CF42B5"/>
    <w:rsid w:val="00CF7E9E"/>
    <w:rsid w:val="00D01441"/>
    <w:rsid w:val="00D028FB"/>
    <w:rsid w:val="00D03C01"/>
    <w:rsid w:val="00D13BC6"/>
    <w:rsid w:val="00D2674B"/>
    <w:rsid w:val="00D26B79"/>
    <w:rsid w:val="00D272C2"/>
    <w:rsid w:val="00D27476"/>
    <w:rsid w:val="00D274FB"/>
    <w:rsid w:val="00D32578"/>
    <w:rsid w:val="00D32F56"/>
    <w:rsid w:val="00D3447D"/>
    <w:rsid w:val="00D37BAE"/>
    <w:rsid w:val="00D40A94"/>
    <w:rsid w:val="00D462A6"/>
    <w:rsid w:val="00D53537"/>
    <w:rsid w:val="00D53655"/>
    <w:rsid w:val="00D5453C"/>
    <w:rsid w:val="00D57A1C"/>
    <w:rsid w:val="00D57DBC"/>
    <w:rsid w:val="00D60215"/>
    <w:rsid w:val="00D65037"/>
    <w:rsid w:val="00D67122"/>
    <w:rsid w:val="00D700F2"/>
    <w:rsid w:val="00D747D5"/>
    <w:rsid w:val="00D763B6"/>
    <w:rsid w:val="00D778A9"/>
    <w:rsid w:val="00D80383"/>
    <w:rsid w:val="00D82005"/>
    <w:rsid w:val="00D85931"/>
    <w:rsid w:val="00D87059"/>
    <w:rsid w:val="00D95962"/>
    <w:rsid w:val="00DA06AD"/>
    <w:rsid w:val="00DA4787"/>
    <w:rsid w:val="00DA6A7C"/>
    <w:rsid w:val="00DB4253"/>
    <w:rsid w:val="00DC18ED"/>
    <w:rsid w:val="00DC7088"/>
    <w:rsid w:val="00DD2C83"/>
    <w:rsid w:val="00DD4710"/>
    <w:rsid w:val="00DD7EDB"/>
    <w:rsid w:val="00DE09D2"/>
    <w:rsid w:val="00DE34C5"/>
    <w:rsid w:val="00DF1F59"/>
    <w:rsid w:val="00DF4873"/>
    <w:rsid w:val="00DF4CC2"/>
    <w:rsid w:val="00E030AA"/>
    <w:rsid w:val="00E04829"/>
    <w:rsid w:val="00E12CC7"/>
    <w:rsid w:val="00E138C8"/>
    <w:rsid w:val="00E13949"/>
    <w:rsid w:val="00E15B3F"/>
    <w:rsid w:val="00E164FF"/>
    <w:rsid w:val="00E2526A"/>
    <w:rsid w:val="00E30301"/>
    <w:rsid w:val="00E327A1"/>
    <w:rsid w:val="00E32F07"/>
    <w:rsid w:val="00E3425F"/>
    <w:rsid w:val="00E40032"/>
    <w:rsid w:val="00E41D22"/>
    <w:rsid w:val="00E44032"/>
    <w:rsid w:val="00E515B2"/>
    <w:rsid w:val="00E5334D"/>
    <w:rsid w:val="00E5382A"/>
    <w:rsid w:val="00E5548D"/>
    <w:rsid w:val="00E56DF5"/>
    <w:rsid w:val="00E62889"/>
    <w:rsid w:val="00E6435E"/>
    <w:rsid w:val="00E71586"/>
    <w:rsid w:val="00E71FFD"/>
    <w:rsid w:val="00E72306"/>
    <w:rsid w:val="00E73825"/>
    <w:rsid w:val="00E74AD4"/>
    <w:rsid w:val="00E75E8F"/>
    <w:rsid w:val="00E76D03"/>
    <w:rsid w:val="00E80D1A"/>
    <w:rsid w:val="00E81A4A"/>
    <w:rsid w:val="00E81DCF"/>
    <w:rsid w:val="00E86043"/>
    <w:rsid w:val="00E94CD3"/>
    <w:rsid w:val="00E97BCB"/>
    <w:rsid w:val="00EA0153"/>
    <w:rsid w:val="00EB3504"/>
    <w:rsid w:val="00EB3602"/>
    <w:rsid w:val="00EC00C6"/>
    <w:rsid w:val="00EC168E"/>
    <w:rsid w:val="00EC3750"/>
    <w:rsid w:val="00EC4993"/>
    <w:rsid w:val="00ED0F1B"/>
    <w:rsid w:val="00ED107A"/>
    <w:rsid w:val="00ED1FE4"/>
    <w:rsid w:val="00ED5133"/>
    <w:rsid w:val="00ED6F62"/>
    <w:rsid w:val="00ED7D42"/>
    <w:rsid w:val="00EE398C"/>
    <w:rsid w:val="00EE4A87"/>
    <w:rsid w:val="00EF296D"/>
    <w:rsid w:val="00EF40D0"/>
    <w:rsid w:val="00F049BA"/>
    <w:rsid w:val="00F05FD2"/>
    <w:rsid w:val="00F06821"/>
    <w:rsid w:val="00F06F19"/>
    <w:rsid w:val="00F1002A"/>
    <w:rsid w:val="00F16D91"/>
    <w:rsid w:val="00F261BC"/>
    <w:rsid w:val="00F27B25"/>
    <w:rsid w:val="00F301F9"/>
    <w:rsid w:val="00F40A70"/>
    <w:rsid w:val="00F40BD4"/>
    <w:rsid w:val="00F42646"/>
    <w:rsid w:val="00F4414F"/>
    <w:rsid w:val="00F449CC"/>
    <w:rsid w:val="00F46DD1"/>
    <w:rsid w:val="00F53C8D"/>
    <w:rsid w:val="00F54738"/>
    <w:rsid w:val="00F554D0"/>
    <w:rsid w:val="00F5725C"/>
    <w:rsid w:val="00F61174"/>
    <w:rsid w:val="00F666FE"/>
    <w:rsid w:val="00F74FDE"/>
    <w:rsid w:val="00F8122D"/>
    <w:rsid w:val="00F81A5C"/>
    <w:rsid w:val="00F84DA9"/>
    <w:rsid w:val="00F85375"/>
    <w:rsid w:val="00F95AE6"/>
    <w:rsid w:val="00F95E7B"/>
    <w:rsid w:val="00FB3AE5"/>
    <w:rsid w:val="00FB5370"/>
    <w:rsid w:val="00FB7231"/>
    <w:rsid w:val="00FC21B5"/>
    <w:rsid w:val="00FC55DD"/>
    <w:rsid w:val="00FD0DC4"/>
    <w:rsid w:val="00FD6265"/>
    <w:rsid w:val="00FE56E4"/>
    <w:rsid w:val="00FE5863"/>
    <w:rsid w:val="00FF0369"/>
    <w:rsid w:val="00FF0EB2"/>
    <w:rsid w:val="00FF3700"/>
    <w:rsid w:val="00FF528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7A961"/>
  <w15:docId w15:val="{E44AE872-9156-470B-8235-6CD0AD11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1F7"/>
    <w:pPr>
      <w:spacing w:after="0" w:line="280" w:lineRule="atLeast"/>
      <w:jc w:val="both"/>
    </w:pPr>
    <w:rPr>
      <w:rFonts w:ascii="Verdana" w:hAnsi="Verdana"/>
      <w:sz w:val="18"/>
    </w:rPr>
  </w:style>
  <w:style w:type="paragraph" w:styleId="Heading1">
    <w:name w:val="heading 1"/>
    <w:next w:val="Normal"/>
    <w:link w:val="Heading1Char1"/>
    <w:autoRedefine/>
    <w:uiPriority w:val="9"/>
    <w:qFormat/>
    <w:rsid w:val="008279D5"/>
    <w:pPr>
      <w:keepNext/>
      <w:keepLines/>
      <w:numPr>
        <w:numId w:val="35"/>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8279D5"/>
    <w:pPr>
      <w:keepNext/>
      <w:keepLines/>
      <w:numPr>
        <w:ilvl w:val="1"/>
        <w:numId w:val="35"/>
      </w:numPr>
      <w:spacing w:before="120" w:after="240"/>
      <w:ind w:right="-79"/>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rsid w:val="008279D5"/>
    <w:pPr>
      <w:keepNext/>
      <w:keepLines/>
      <w:numPr>
        <w:ilvl w:val="2"/>
        <w:numId w:val="35"/>
      </w:numPr>
      <w:spacing w:before="120" w:after="240"/>
      <w:ind w:left="851" w:right="-79" w:hanging="851"/>
      <w:outlineLvl w:val="2"/>
    </w:pPr>
    <w:rPr>
      <w:rFonts w:eastAsiaTheme="majorEastAsia" w:cstheme="majorBidi"/>
      <w:b/>
      <w:bCs/>
    </w:rPr>
  </w:style>
  <w:style w:type="paragraph" w:styleId="Heading4">
    <w:name w:val="heading 4"/>
    <w:basedOn w:val="Normal"/>
    <w:next w:val="Normal"/>
    <w:link w:val="Heading4Char"/>
    <w:uiPriority w:val="9"/>
    <w:unhideWhenUsed/>
    <w:qFormat/>
    <w:rsid w:val="00F54738"/>
    <w:pPr>
      <w:keepNext/>
      <w:keepLines/>
      <w:numPr>
        <w:ilvl w:val="3"/>
        <w:numId w:val="35"/>
      </w:numPr>
      <w:spacing w:before="120" w:after="120"/>
      <w:ind w:right="-79"/>
      <w:outlineLvl w:val="3"/>
    </w:pPr>
    <w:rPr>
      <w:rFonts w:eastAsiaTheme="majorEastAsia" w:cstheme="majorBidi"/>
      <w:b/>
      <w:bCs/>
      <w:iCs/>
    </w:rPr>
  </w:style>
  <w:style w:type="paragraph" w:styleId="Heading5">
    <w:name w:val="heading 5"/>
    <w:basedOn w:val="Normal"/>
    <w:next w:val="Normal"/>
    <w:link w:val="Heading5Char1"/>
    <w:uiPriority w:val="9"/>
    <w:unhideWhenUsed/>
    <w:qFormat/>
    <w:rsid w:val="00FC55DD"/>
    <w:pPr>
      <w:keepNext/>
      <w:keepLines/>
      <w:numPr>
        <w:ilvl w:val="4"/>
        <w:numId w:val="35"/>
      </w:numPr>
      <w:spacing w:before="200"/>
      <w:outlineLvl w:val="4"/>
    </w:pPr>
    <w:rPr>
      <w:rFonts w:asciiTheme="majorHAnsi" w:eastAsiaTheme="majorEastAsia" w:hAnsiTheme="majorHAnsi" w:cstheme="majorBidi"/>
      <w:color w:val="243F60" w:themeColor="accent1" w:themeShade="7F"/>
      <w:sz w:val="22"/>
    </w:rPr>
  </w:style>
  <w:style w:type="paragraph" w:styleId="Heading6">
    <w:name w:val="heading 6"/>
    <w:basedOn w:val="Normal"/>
    <w:next w:val="Normal"/>
    <w:link w:val="Heading6Char"/>
    <w:uiPriority w:val="9"/>
    <w:unhideWhenUsed/>
    <w:qFormat/>
    <w:rsid w:val="00FC55DD"/>
    <w:pPr>
      <w:keepNext/>
      <w:keepLines/>
      <w:numPr>
        <w:ilvl w:val="5"/>
        <w:numId w:val="35"/>
      </w:numPr>
      <w:spacing w:before="200"/>
      <w:outlineLvl w:val="5"/>
    </w:pPr>
    <w:rPr>
      <w:rFonts w:asciiTheme="majorHAnsi" w:eastAsiaTheme="majorEastAsia" w:hAnsiTheme="majorHAnsi" w:cstheme="majorBidi"/>
      <w:i/>
      <w:iCs/>
      <w:color w:val="243F60" w:themeColor="accent1" w:themeShade="7F"/>
      <w:sz w:val="22"/>
    </w:rPr>
  </w:style>
  <w:style w:type="paragraph" w:styleId="Heading7">
    <w:name w:val="heading 7"/>
    <w:basedOn w:val="Normal"/>
    <w:next w:val="Normal"/>
    <w:link w:val="Heading7Char"/>
    <w:uiPriority w:val="9"/>
    <w:unhideWhenUsed/>
    <w:qFormat/>
    <w:rsid w:val="00FC55DD"/>
    <w:pPr>
      <w:keepNext/>
      <w:keepLines/>
      <w:numPr>
        <w:ilvl w:val="6"/>
        <w:numId w:val="35"/>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unhideWhenUsed/>
    <w:qFormat/>
    <w:rsid w:val="00FC55DD"/>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FC55DD"/>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F40D0"/>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279D5"/>
    <w:rPr>
      <w:rFonts w:ascii="Verdana" w:eastAsiaTheme="majorEastAsia" w:hAnsi="Verdana" w:cstheme="majorBidi"/>
      <w:b/>
      <w:bCs/>
      <w:sz w:val="18"/>
    </w:rPr>
  </w:style>
  <w:style w:type="character" w:customStyle="1" w:styleId="Heading4Char">
    <w:name w:val="Heading 4 Char"/>
    <w:basedOn w:val="DefaultParagraphFont"/>
    <w:link w:val="Heading4"/>
    <w:uiPriority w:val="9"/>
    <w:rsid w:val="00F54738"/>
    <w:rPr>
      <w:rFonts w:ascii="Verdana" w:eastAsiaTheme="majorEastAsia" w:hAnsi="Verdana" w:cstheme="majorBidi"/>
      <w:b/>
      <w:bCs/>
      <w:iCs/>
      <w:sz w:val="18"/>
    </w:rPr>
  </w:style>
  <w:style w:type="character" w:customStyle="1" w:styleId="Heading5Char">
    <w:name w:val="Heading 5 Char"/>
    <w:basedOn w:val="DefaultParagraphFont"/>
    <w:rsid w:val="00EF40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C55D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C55D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C55D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FC55DD"/>
    <w:rPr>
      <w:rFonts w:asciiTheme="majorHAnsi" w:eastAsiaTheme="majorEastAsia" w:hAnsiTheme="majorHAnsi" w:cstheme="majorBidi"/>
      <w:i/>
      <w:iCs/>
      <w:color w:val="404040" w:themeColor="text1" w:themeTint="BF"/>
      <w:sz w:val="20"/>
      <w:szCs w:val="20"/>
    </w:rPr>
  </w:style>
  <w:style w:type="numbering" w:customStyle="1" w:styleId="NoList1">
    <w:name w:val="No List1"/>
    <w:next w:val="NoList"/>
    <w:uiPriority w:val="99"/>
    <w:semiHidden/>
    <w:unhideWhenUsed/>
    <w:rsid w:val="00EF40D0"/>
  </w:style>
  <w:style w:type="paragraph" w:styleId="BalloonText">
    <w:name w:val="Balloon Text"/>
    <w:basedOn w:val="Normal"/>
    <w:link w:val="BalloonTextChar"/>
    <w:semiHidden/>
    <w:rsid w:val="00EF40D0"/>
    <w:rPr>
      <w:rFonts w:ascii="Lucida Grande" w:eastAsia="Calibri" w:hAnsi="Lucida Grande" w:cs="Times New Roman"/>
      <w:szCs w:val="18"/>
    </w:rPr>
  </w:style>
  <w:style w:type="character" w:customStyle="1" w:styleId="BalloonTextChar">
    <w:name w:val="Balloon Text Char"/>
    <w:basedOn w:val="DefaultParagraphFont"/>
    <w:link w:val="BalloonText"/>
    <w:semiHidden/>
    <w:rsid w:val="00EF40D0"/>
    <w:rPr>
      <w:rFonts w:ascii="Lucida Grande" w:eastAsia="Calibri" w:hAnsi="Lucida Grande" w:cs="Times New Roman"/>
      <w:sz w:val="18"/>
      <w:szCs w:val="18"/>
      <w:lang w:val="es-ES" w:eastAsia="es-ES"/>
    </w:rPr>
  </w:style>
  <w:style w:type="paragraph" w:customStyle="1" w:styleId="ColorfulList-Accent11">
    <w:name w:val="Colorful List - Accent 11"/>
    <w:basedOn w:val="Normal"/>
    <w:rsid w:val="00EF40D0"/>
    <w:pPr>
      <w:ind w:left="720"/>
      <w:contextualSpacing/>
    </w:pPr>
    <w:rPr>
      <w:rFonts w:eastAsia="Times New Roman" w:cs="Times New Roman"/>
    </w:rPr>
  </w:style>
  <w:style w:type="paragraph" w:styleId="Header">
    <w:name w:val="header"/>
    <w:basedOn w:val="Normal"/>
    <w:link w:val="HeaderChar"/>
    <w:rsid w:val="00EF40D0"/>
    <w:pPr>
      <w:tabs>
        <w:tab w:val="center" w:pos="4536"/>
        <w:tab w:val="right" w:pos="9072"/>
      </w:tabs>
    </w:pPr>
    <w:rPr>
      <w:rFonts w:ascii="Calibri" w:eastAsia="Calibri" w:hAnsi="Calibri" w:cs="Times New Roman"/>
      <w:sz w:val="20"/>
      <w:szCs w:val="20"/>
    </w:rPr>
  </w:style>
  <w:style w:type="character" w:customStyle="1" w:styleId="HeaderChar">
    <w:name w:val="Header Char"/>
    <w:basedOn w:val="DefaultParagraphFont"/>
    <w:link w:val="Header"/>
    <w:rsid w:val="00EF40D0"/>
    <w:rPr>
      <w:rFonts w:ascii="Calibri" w:eastAsia="Calibri" w:hAnsi="Calibri" w:cs="Times New Roman"/>
      <w:sz w:val="20"/>
      <w:szCs w:val="20"/>
      <w:lang w:val="es-ES" w:eastAsia="es-ES"/>
    </w:rPr>
  </w:style>
  <w:style w:type="paragraph" w:styleId="Footer">
    <w:name w:val="footer"/>
    <w:aliases w:val="Char"/>
    <w:basedOn w:val="Normal"/>
    <w:link w:val="FooterChar"/>
    <w:rsid w:val="00EF40D0"/>
    <w:pPr>
      <w:tabs>
        <w:tab w:val="center" w:pos="4536"/>
        <w:tab w:val="right" w:pos="9072"/>
      </w:tabs>
    </w:pPr>
    <w:rPr>
      <w:rFonts w:ascii="Calibri" w:eastAsia="Calibri" w:hAnsi="Calibri" w:cs="Times New Roman"/>
      <w:sz w:val="20"/>
      <w:szCs w:val="20"/>
    </w:rPr>
  </w:style>
  <w:style w:type="character" w:customStyle="1" w:styleId="FooterChar">
    <w:name w:val="Footer Char"/>
    <w:aliases w:val="Char Char"/>
    <w:basedOn w:val="DefaultParagraphFont"/>
    <w:link w:val="Footer"/>
    <w:rsid w:val="00EF40D0"/>
    <w:rPr>
      <w:rFonts w:ascii="Calibri" w:eastAsia="Calibri" w:hAnsi="Calibri" w:cs="Times New Roman"/>
      <w:sz w:val="20"/>
      <w:szCs w:val="20"/>
      <w:lang w:val="es-ES" w:eastAsia="es-ES"/>
    </w:rPr>
  </w:style>
  <w:style w:type="character" w:styleId="FootnoteReference">
    <w:name w:val="footnote reference"/>
    <w:aliases w:val="callout,BVI fnr"/>
    <w:uiPriority w:val="99"/>
    <w:rsid w:val="00EF40D0"/>
    <w:rPr>
      <w:rFonts w:ascii="Verdana" w:hAnsi="Verdana" w:cs="Times New Roman"/>
      <w:sz w:val="16"/>
      <w:vertAlign w:val="superscript"/>
      <w:lang w:val="es-ES"/>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
    <w:basedOn w:val="Normal"/>
    <w:link w:val="FootnoteTextChar"/>
    <w:uiPriority w:val="99"/>
    <w:rsid w:val="00EF40D0"/>
    <w:rPr>
      <w:rFonts w:eastAsia="Calibri" w:cs="Times New Roman"/>
      <w:sz w:val="24"/>
      <w:szCs w:val="24"/>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basedOn w:val="DefaultParagraphFont"/>
    <w:link w:val="FootnoteText"/>
    <w:uiPriority w:val="99"/>
    <w:rsid w:val="00EF40D0"/>
    <w:rPr>
      <w:rFonts w:ascii="Verdana" w:eastAsia="Calibri" w:hAnsi="Verdana" w:cs="Times New Roman"/>
      <w:sz w:val="24"/>
      <w:szCs w:val="24"/>
      <w:lang w:val="es-ES" w:eastAsia="es-ES"/>
    </w:rPr>
  </w:style>
  <w:style w:type="table" w:styleId="TableGrid">
    <w:name w:val="Table Grid"/>
    <w:basedOn w:val="TableNormal"/>
    <w:uiPriority w:val="39"/>
    <w:rsid w:val="00EF40D0"/>
    <w:pPr>
      <w:spacing w:after="0" w:line="240" w:lineRule="auto"/>
    </w:pPr>
    <w:rPr>
      <w:rFonts w:ascii="Cambria" w:eastAsia="Times New Roman" w:hAnsi="Cambria"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link w:val="Heading1"/>
    <w:uiPriority w:val="9"/>
    <w:locked/>
    <w:rsid w:val="008279D5"/>
    <w:rPr>
      <w:rFonts w:ascii="Verdana" w:eastAsiaTheme="majorEastAsia" w:hAnsi="Verdana" w:cstheme="majorBidi"/>
      <w:b/>
      <w:bCs/>
      <w:sz w:val="28"/>
      <w:szCs w:val="28"/>
    </w:rPr>
  </w:style>
  <w:style w:type="character" w:customStyle="1" w:styleId="Heading2Char">
    <w:name w:val="Heading 2 Char"/>
    <w:link w:val="Heading2"/>
    <w:uiPriority w:val="9"/>
    <w:locked/>
    <w:rsid w:val="008279D5"/>
    <w:rPr>
      <w:rFonts w:ascii="Verdana" w:eastAsiaTheme="majorEastAsia" w:hAnsi="Verdana" w:cstheme="majorBidi"/>
      <w:b/>
      <w:bCs/>
      <w:sz w:val="20"/>
      <w:szCs w:val="26"/>
    </w:rPr>
  </w:style>
  <w:style w:type="character" w:customStyle="1" w:styleId="Heading5Char1">
    <w:name w:val="Heading 5 Char1"/>
    <w:link w:val="Heading5"/>
    <w:uiPriority w:val="9"/>
    <w:locked/>
    <w:rsid w:val="00FC55DD"/>
    <w:rPr>
      <w:rFonts w:asciiTheme="majorHAnsi" w:eastAsiaTheme="majorEastAsia" w:hAnsiTheme="majorHAnsi" w:cstheme="majorBidi"/>
      <w:color w:val="243F60" w:themeColor="accent1" w:themeShade="7F"/>
    </w:rPr>
  </w:style>
  <w:style w:type="paragraph" w:customStyle="1" w:styleId="T-98-2">
    <w:name w:val="T-9/8-2"/>
    <w:rsid w:val="00EF40D0"/>
    <w:pPr>
      <w:widowControl w:val="0"/>
      <w:tabs>
        <w:tab w:val="left" w:pos="2153"/>
      </w:tabs>
      <w:autoSpaceDE w:val="0"/>
      <w:autoSpaceDN w:val="0"/>
      <w:adjustRightInd w:val="0"/>
      <w:spacing w:after="43" w:line="240" w:lineRule="auto"/>
      <w:ind w:firstLine="342"/>
      <w:jc w:val="both"/>
    </w:pPr>
    <w:rPr>
      <w:rFonts w:ascii="Times New Roman" w:eastAsia="Times New Roman" w:hAnsi="Times-NewRoman" w:cs="Times New Roman"/>
      <w:sz w:val="19"/>
      <w:szCs w:val="19"/>
    </w:rPr>
  </w:style>
  <w:style w:type="paragraph" w:styleId="NormalWeb">
    <w:name w:val="Normal (Web)"/>
    <w:basedOn w:val="Normal"/>
    <w:uiPriority w:val="99"/>
    <w:rsid w:val="00EF40D0"/>
    <w:pPr>
      <w:spacing w:before="100" w:beforeAutospacing="1" w:after="100" w:afterAutospacing="1"/>
    </w:pPr>
    <w:rPr>
      <w:rFonts w:ascii="Times New Roman" w:eastAsia="Calibri" w:hAnsi="Times New Roman" w:cs="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yperlink">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CommentReference">
    <w:name w:val="annotation reference"/>
    <w:rsid w:val="00EF40D0"/>
    <w:rPr>
      <w:rFonts w:cs="Times New Roman"/>
      <w:sz w:val="18"/>
      <w:szCs w:val="18"/>
    </w:rPr>
  </w:style>
  <w:style w:type="paragraph" w:styleId="CommentText">
    <w:name w:val="annotation text"/>
    <w:basedOn w:val="Normal"/>
    <w:link w:val="CommentTextChar"/>
    <w:rsid w:val="00EF40D0"/>
    <w:rPr>
      <w:rFonts w:ascii="Calibri" w:eastAsia="Calibri" w:hAnsi="Calibri" w:cs="Times New Roman"/>
      <w:sz w:val="24"/>
      <w:szCs w:val="24"/>
    </w:rPr>
  </w:style>
  <w:style w:type="character" w:customStyle="1" w:styleId="CommentTextChar">
    <w:name w:val="Comment Text Char"/>
    <w:basedOn w:val="DefaultParagraphFont"/>
    <w:link w:val="CommentText"/>
    <w:rsid w:val="00EF40D0"/>
    <w:rPr>
      <w:rFonts w:ascii="Calibri" w:eastAsia="Calibri" w:hAnsi="Calibri" w:cs="Times New Roman"/>
      <w:sz w:val="24"/>
      <w:szCs w:val="24"/>
      <w:lang w:val="es-ES" w:eastAsia="es-ES"/>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rFonts w:eastAsia="Calibri" w:cs="Times New Roman"/>
      <w:szCs w:val="24"/>
    </w:rPr>
  </w:style>
  <w:style w:type="paragraph" w:styleId="TOC1">
    <w:name w:val="toc 1"/>
    <w:basedOn w:val="Normal"/>
    <w:next w:val="Normal"/>
    <w:autoRedefine/>
    <w:uiPriority w:val="39"/>
    <w:rsid w:val="001C3E99"/>
    <w:pPr>
      <w:tabs>
        <w:tab w:val="left" w:pos="540"/>
        <w:tab w:val="right" w:leader="dot" w:pos="8488"/>
      </w:tabs>
      <w:spacing w:before="120"/>
      <w:jc w:val="left"/>
    </w:pPr>
    <w:rPr>
      <w:rFonts w:asciiTheme="minorHAnsi" w:hAnsiTheme="minorHAnsi"/>
      <w:bCs/>
      <w:noProof/>
      <w:sz w:val="24"/>
      <w:szCs w:val="24"/>
    </w:rPr>
  </w:style>
  <w:style w:type="paragraph" w:styleId="TOC2">
    <w:name w:val="toc 2"/>
    <w:basedOn w:val="Normal"/>
    <w:next w:val="Normal"/>
    <w:autoRedefine/>
    <w:uiPriority w:val="39"/>
    <w:rsid w:val="00197BEC"/>
    <w:pPr>
      <w:ind w:left="180"/>
      <w:jc w:val="left"/>
    </w:pPr>
    <w:rPr>
      <w:rFonts w:asciiTheme="minorHAnsi" w:hAnsiTheme="minorHAnsi"/>
      <w:b/>
      <w:bCs/>
      <w:sz w:val="22"/>
    </w:rPr>
  </w:style>
  <w:style w:type="paragraph" w:styleId="TOC3">
    <w:name w:val="toc 3"/>
    <w:basedOn w:val="Normal"/>
    <w:next w:val="Normal"/>
    <w:uiPriority w:val="39"/>
    <w:rsid w:val="00BC691F"/>
    <w:pPr>
      <w:ind w:left="360"/>
      <w:jc w:val="left"/>
    </w:pPr>
    <w:rPr>
      <w:rFonts w:asciiTheme="minorHAnsi" w:hAnsiTheme="minorHAnsi"/>
      <w:sz w:val="22"/>
    </w:rPr>
  </w:style>
  <w:style w:type="paragraph" w:styleId="TOC4">
    <w:name w:val="toc 4"/>
    <w:basedOn w:val="Normal"/>
    <w:next w:val="Normal"/>
    <w:autoRedefine/>
    <w:uiPriority w:val="39"/>
    <w:rsid w:val="00BC691F"/>
    <w:pPr>
      <w:ind w:left="540"/>
      <w:jc w:val="left"/>
    </w:pPr>
    <w:rPr>
      <w:rFonts w:asciiTheme="minorHAnsi" w:hAnsiTheme="minorHAnsi"/>
      <w:sz w:val="20"/>
      <w:szCs w:val="20"/>
    </w:rPr>
  </w:style>
  <w:style w:type="paragraph" w:styleId="TOC5">
    <w:name w:val="toc 5"/>
    <w:basedOn w:val="Normal"/>
    <w:next w:val="Normal"/>
    <w:autoRedefine/>
    <w:uiPriority w:val="39"/>
    <w:rsid w:val="00EF40D0"/>
    <w:pPr>
      <w:ind w:left="720"/>
      <w:jc w:val="left"/>
    </w:pPr>
    <w:rPr>
      <w:rFonts w:asciiTheme="minorHAnsi" w:hAnsiTheme="minorHAnsi"/>
      <w:sz w:val="20"/>
      <w:szCs w:val="20"/>
    </w:rPr>
  </w:style>
  <w:style w:type="paragraph" w:styleId="TOC6">
    <w:name w:val="toc 6"/>
    <w:basedOn w:val="Normal"/>
    <w:next w:val="Normal"/>
    <w:autoRedefine/>
    <w:uiPriority w:val="39"/>
    <w:rsid w:val="00EF40D0"/>
    <w:pPr>
      <w:ind w:left="900"/>
      <w:jc w:val="left"/>
    </w:pPr>
    <w:rPr>
      <w:rFonts w:asciiTheme="minorHAnsi" w:hAnsiTheme="minorHAnsi"/>
      <w:sz w:val="20"/>
      <w:szCs w:val="20"/>
    </w:rPr>
  </w:style>
  <w:style w:type="paragraph" w:styleId="TOC7">
    <w:name w:val="toc 7"/>
    <w:basedOn w:val="Normal"/>
    <w:next w:val="Normal"/>
    <w:autoRedefine/>
    <w:uiPriority w:val="39"/>
    <w:rsid w:val="00EF40D0"/>
    <w:pPr>
      <w:ind w:left="1080"/>
      <w:jc w:val="left"/>
    </w:pPr>
    <w:rPr>
      <w:rFonts w:asciiTheme="minorHAnsi" w:hAnsiTheme="minorHAnsi"/>
      <w:sz w:val="20"/>
      <w:szCs w:val="20"/>
    </w:rPr>
  </w:style>
  <w:style w:type="paragraph" w:styleId="TOC8">
    <w:name w:val="toc 8"/>
    <w:basedOn w:val="Normal"/>
    <w:next w:val="Normal"/>
    <w:autoRedefine/>
    <w:uiPriority w:val="39"/>
    <w:rsid w:val="00EF40D0"/>
    <w:pPr>
      <w:ind w:left="1260"/>
      <w:jc w:val="left"/>
    </w:pPr>
    <w:rPr>
      <w:rFonts w:asciiTheme="minorHAnsi" w:hAnsiTheme="minorHAnsi"/>
      <w:sz w:val="20"/>
      <w:szCs w:val="20"/>
    </w:rPr>
  </w:style>
  <w:style w:type="paragraph" w:styleId="TOC9">
    <w:name w:val="toc 9"/>
    <w:basedOn w:val="Normal"/>
    <w:next w:val="Normal"/>
    <w:autoRedefine/>
    <w:uiPriority w:val="39"/>
    <w:rsid w:val="00EF40D0"/>
    <w:pPr>
      <w:ind w:left="1440"/>
      <w:jc w:val="left"/>
    </w:pPr>
    <w:rPr>
      <w:rFonts w:asciiTheme="minorHAnsi" w:hAnsiTheme="minorHAnsi"/>
      <w:sz w:val="20"/>
      <w:szCs w:val="20"/>
    </w:rPr>
  </w:style>
  <w:style w:type="paragraph" w:customStyle="1" w:styleId="enumlev1">
    <w:name w:val="enumlev1"/>
    <w:basedOn w:val="Normal"/>
    <w:autoRedefine/>
    <w:rsid w:val="00EF40D0"/>
    <w:pPr>
      <w:numPr>
        <w:numId w:val="2"/>
      </w:numPr>
      <w:spacing w:before="40" w:line="288" w:lineRule="auto"/>
    </w:pPr>
    <w:rPr>
      <w:rFonts w:ascii="Times New Roman" w:eastAsia="Calibri" w:hAnsi="Times New Roman" w:cs="Times New Roman"/>
      <w:bCs/>
      <w:szCs w:val="24"/>
    </w:rPr>
  </w:style>
  <w:style w:type="paragraph" w:styleId="BlockText">
    <w:name w:val="Block Text"/>
    <w:basedOn w:val="Normal"/>
    <w:rsid w:val="00EF40D0"/>
    <w:pPr>
      <w:tabs>
        <w:tab w:val="left" w:pos="284"/>
        <w:tab w:val="left" w:pos="1134"/>
      </w:tabs>
      <w:ind w:left="1134" w:right="288" w:hanging="1134"/>
    </w:pPr>
    <w:rPr>
      <w:rFonts w:ascii="Palatino" w:eastAsia="Calibri" w:hAnsi="Palatino" w:cs="Times New Roman"/>
      <w:sz w:val="20"/>
      <w:szCs w:val="20"/>
    </w:rPr>
  </w:style>
  <w:style w:type="paragraph" w:styleId="BodyTextIndent">
    <w:name w:val="Body Text Indent"/>
    <w:basedOn w:val="Normal"/>
    <w:link w:val="BodyTextIndentChar"/>
    <w:rsid w:val="00EF40D0"/>
    <w:pPr>
      <w:tabs>
        <w:tab w:val="left" w:pos="426"/>
        <w:tab w:val="left" w:pos="851"/>
        <w:tab w:val="left" w:pos="1276"/>
        <w:tab w:val="left" w:pos="1701"/>
        <w:tab w:val="left" w:pos="2127"/>
        <w:tab w:val="left" w:pos="2552"/>
      </w:tabs>
      <w:ind w:left="1276" w:hanging="1276"/>
    </w:pPr>
    <w:rPr>
      <w:rFonts w:ascii="Palatino" w:eastAsia="Calibri" w:hAnsi="Palatino" w:cs="Times New Roman"/>
      <w:sz w:val="20"/>
      <w:szCs w:val="20"/>
    </w:rPr>
  </w:style>
  <w:style w:type="character" w:customStyle="1" w:styleId="BodyTextIndentChar">
    <w:name w:val="Body Text Indent Char"/>
    <w:basedOn w:val="DefaultParagraphFont"/>
    <w:link w:val="BodyTextIndent"/>
    <w:rsid w:val="00EF40D0"/>
    <w:rPr>
      <w:rFonts w:ascii="Palatino" w:eastAsia="Calibri" w:hAnsi="Palatino" w:cs="Times New Roman"/>
      <w:sz w:val="20"/>
      <w:szCs w:val="20"/>
      <w:lang w:eastAsia="es-ES"/>
    </w:rPr>
  </w:style>
  <w:style w:type="paragraph" w:customStyle="1" w:styleId="Quick1">
    <w:name w:val="Quick 1."/>
    <w:basedOn w:val="Normal"/>
    <w:rsid w:val="00EF40D0"/>
    <w:pPr>
      <w:widowControl w:val="0"/>
      <w:numPr>
        <w:numId w:val="3"/>
      </w:numPr>
      <w:ind w:hanging="720"/>
    </w:pPr>
    <w:rPr>
      <w:rFonts w:ascii="Times New Roman" w:eastAsia="Calibri" w:hAnsi="Times New Roman" w:cs="Times New Roman"/>
      <w:sz w:val="24"/>
      <w:szCs w:val="20"/>
    </w:rPr>
  </w:style>
  <w:style w:type="paragraph" w:styleId="ListBullet3">
    <w:name w:val="List Bullet 3"/>
    <w:basedOn w:val="Normal"/>
    <w:autoRedefine/>
    <w:rsid w:val="00EF40D0"/>
    <w:pPr>
      <w:numPr>
        <w:numId w:val="1"/>
      </w:numPr>
    </w:pPr>
    <w:rPr>
      <w:rFonts w:ascii="Times New Roman" w:eastAsia="Calibri" w:hAnsi="Times New Roman" w:cs="Times New Roman"/>
      <w:sz w:val="24"/>
      <w:szCs w:val="20"/>
    </w:rPr>
  </w:style>
  <w:style w:type="paragraph" w:styleId="ListBullet2">
    <w:name w:val="List Bullet 2"/>
    <w:basedOn w:val="Normal"/>
    <w:autoRedefine/>
    <w:rsid w:val="00EF40D0"/>
    <w:pPr>
      <w:tabs>
        <w:tab w:val="num" w:pos="900"/>
      </w:tabs>
      <w:ind w:left="900" w:hanging="360"/>
    </w:pPr>
    <w:rPr>
      <w:rFonts w:ascii="Times New Roman" w:eastAsia="Calibri" w:hAnsi="Times New Roman" w:cs="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cs="Times New Roman"/>
      <w:sz w:val="24"/>
      <w:szCs w:val="20"/>
    </w:rPr>
  </w:style>
  <w:style w:type="paragraph" w:styleId="BodyText">
    <w:name w:val="Body Text"/>
    <w:aliases w:val="uvlaka 3,uvlaka 2"/>
    <w:basedOn w:val="Normal"/>
    <w:link w:val="BodyTextChar"/>
    <w:rsid w:val="00EF40D0"/>
    <w:rPr>
      <w:rFonts w:ascii="Times New Roman" w:eastAsia="Calibri" w:hAnsi="Times New Roman" w:cs="Times New Roman"/>
      <w:spacing w:val="-3"/>
      <w:sz w:val="20"/>
      <w:szCs w:val="20"/>
    </w:rPr>
  </w:style>
  <w:style w:type="character" w:customStyle="1" w:styleId="BodyTextChar">
    <w:name w:val="Body Text Char"/>
    <w:aliases w:val="uvlaka 3 Char,uvlaka 2 Char"/>
    <w:basedOn w:val="DefaultParagraphFont"/>
    <w:link w:val="BodyText"/>
    <w:rsid w:val="00EF40D0"/>
    <w:rPr>
      <w:rFonts w:ascii="Times New Roman" w:eastAsia="Calibri" w:hAnsi="Times New Roman" w:cs="Times New Roman"/>
      <w:spacing w:val="-3"/>
      <w:sz w:val="20"/>
      <w:szCs w:val="20"/>
      <w:lang w:val="es-ES" w:eastAsia="es-ES"/>
    </w:rPr>
  </w:style>
  <w:style w:type="character" w:styleId="Strong">
    <w:name w:val="Strong"/>
    <w:uiPriority w:val="22"/>
    <w:qFormat/>
    <w:rsid w:val="00FC55DD"/>
    <w:rPr>
      <w:b/>
      <w:bCs/>
    </w:rPr>
  </w:style>
  <w:style w:type="paragraph" w:styleId="BodyText2">
    <w:name w:val="Body Text 2"/>
    <w:basedOn w:val="Normal"/>
    <w:link w:val="BodyText2Char"/>
    <w:rsid w:val="00EF40D0"/>
    <w:pPr>
      <w:tabs>
        <w:tab w:val="left" w:pos="0"/>
      </w:tabs>
      <w:suppressAutoHyphens/>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EF40D0"/>
    <w:rPr>
      <w:rFonts w:ascii="Times New Roman" w:eastAsia="Calibri" w:hAnsi="Times New Roman" w:cs="Times New Roman"/>
      <w:b/>
      <w:sz w:val="20"/>
      <w:szCs w:val="20"/>
      <w:lang w:eastAsia="es-ES"/>
    </w:rPr>
  </w:style>
  <w:style w:type="paragraph" w:styleId="BodyTextIndent3">
    <w:name w:val="Body Text Indent 3"/>
    <w:basedOn w:val="Normal"/>
    <w:link w:val="BodyTextIndent3Char"/>
    <w:rsid w:val="00EF40D0"/>
    <w:pPr>
      <w:ind w:left="709" w:hanging="709"/>
    </w:pPr>
    <w:rPr>
      <w:rFonts w:ascii="Times New Roman" w:eastAsia="Calibri" w:hAnsi="Times New Roman" w:cs="Times New Roman"/>
      <w:sz w:val="20"/>
      <w:szCs w:val="20"/>
    </w:rPr>
  </w:style>
  <w:style w:type="character" w:customStyle="1" w:styleId="BodyTextIndent3Char">
    <w:name w:val="Body Text Indent 3 Char"/>
    <w:basedOn w:val="DefaultParagraphFont"/>
    <w:link w:val="BodyTextIndent3"/>
    <w:rsid w:val="00EF40D0"/>
    <w:rPr>
      <w:rFonts w:ascii="Times New Roman" w:eastAsia="Calibri" w:hAnsi="Times New Roman" w:cs="Times New Roman"/>
      <w:sz w:val="20"/>
      <w:szCs w:val="20"/>
      <w:lang w:val="es-ES" w:eastAsia="es-ES"/>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eastAsia="Calibri" w:hAnsi="Times New Roman" w:cs="Times New Roman"/>
      <w:sz w:val="20"/>
      <w:szCs w:val="24"/>
    </w:rPr>
  </w:style>
  <w:style w:type="paragraph" w:customStyle="1" w:styleId="Normalgabrielle">
    <w:name w:val="Normal.gabrielle"/>
    <w:rsid w:val="00EF40D0"/>
    <w:pPr>
      <w:suppressAutoHyphens/>
      <w:spacing w:after="0" w:line="240" w:lineRule="auto"/>
    </w:pPr>
    <w:rPr>
      <w:rFonts w:ascii="Palatino" w:eastAsia="Calibri" w:hAnsi="Palatino" w:cs="Times New Roman"/>
      <w:sz w:val="24"/>
      <w:szCs w:val="24"/>
    </w:rPr>
  </w:style>
  <w:style w:type="paragraph" w:styleId="BodyTextIndent2">
    <w:name w:val="Body Text Indent 2"/>
    <w:aliases w:val="uvlaka 21"/>
    <w:basedOn w:val="Normal"/>
    <w:link w:val="BodyTextIndent2Char"/>
    <w:rsid w:val="00EF40D0"/>
    <w:pPr>
      <w:tabs>
        <w:tab w:val="left" w:pos="-720"/>
      </w:tabs>
      <w:suppressAutoHyphens/>
      <w:ind w:left="1440" w:hanging="1440"/>
    </w:pPr>
    <w:rPr>
      <w:rFonts w:ascii="Times New Roman" w:eastAsia="Calibri" w:hAnsi="Times New Roman" w:cs="Times New Roman"/>
      <w:b/>
      <w:spacing w:val="-3"/>
      <w:sz w:val="20"/>
      <w:szCs w:val="20"/>
    </w:rPr>
  </w:style>
  <w:style w:type="character" w:customStyle="1" w:styleId="BodyTextIndent2Char">
    <w:name w:val="Body Text Indent 2 Char"/>
    <w:aliases w:val="uvlaka 21 Char"/>
    <w:basedOn w:val="DefaultParagraphFont"/>
    <w:link w:val="BodyTextIndent2"/>
    <w:rsid w:val="00EF40D0"/>
    <w:rPr>
      <w:rFonts w:ascii="Times New Roman" w:eastAsia="Calibri" w:hAnsi="Times New Roman" w:cs="Times New Roman"/>
      <w:b/>
      <w:spacing w:val="-3"/>
      <w:sz w:val="20"/>
      <w:szCs w:val="20"/>
      <w:lang w:eastAsia="es-ES"/>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s-ES"/>
    </w:rPr>
  </w:style>
  <w:style w:type="paragraph" w:customStyle="1" w:styleId="ParagraphText">
    <w:name w:val="Paragraph Text"/>
    <w:basedOn w:val="BodyText2"/>
    <w:rsid w:val="00EF40D0"/>
    <w:pPr>
      <w:tabs>
        <w:tab w:val="clear" w:pos="0"/>
        <w:tab w:val="left" w:pos="360"/>
        <w:tab w:val="left" w:pos="567"/>
      </w:tabs>
      <w:overflowPunct w:val="0"/>
      <w:autoSpaceDE w:val="0"/>
      <w:autoSpaceDN w:val="0"/>
      <w:adjustRightInd w:val="0"/>
      <w:spacing w:after="240"/>
      <w:textAlignment w:val="baseline"/>
    </w:pPr>
    <w:rPr>
      <w:b w:val="0"/>
    </w:rPr>
  </w:style>
  <w:style w:type="paragraph" w:styleId="PlainText">
    <w:name w:val="Plain Text"/>
    <w:basedOn w:val="Normal"/>
    <w:link w:val="PlainTextChar"/>
    <w:rsid w:val="00EF40D0"/>
    <w:rPr>
      <w:rFonts w:ascii="Courier New" w:eastAsia="Calibri" w:hAnsi="Courier New" w:cs="Times New Roman"/>
      <w:sz w:val="20"/>
      <w:szCs w:val="20"/>
    </w:rPr>
  </w:style>
  <w:style w:type="character" w:customStyle="1" w:styleId="PlainTextChar">
    <w:name w:val="Plain Text Char"/>
    <w:basedOn w:val="DefaultParagraphFont"/>
    <w:link w:val="PlainText"/>
    <w:rsid w:val="00EF40D0"/>
    <w:rPr>
      <w:rFonts w:ascii="Courier New" w:eastAsia="Calibri" w:hAnsi="Courier New" w:cs="Times New Roman"/>
      <w:sz w:val="20"/>
      <w:szCs w:val="20"/>
      <w:lang w:eastAsia="es-ES"/>
    </w:rPr>
  </w:style>
  <w:style w:type="paragraph" w:styleId="BodyText3">
    <w:name w:val="Body Text 3"/>
    <w:basedOn w:val="Normal"/>
    <w:link w:val="BodyText3Char"/>
    <w:rsid w:val="00EF40D0"/>
    <w:rPr>
      <w:rFonts w:ascii="Times New Roman" w:eastAsia="Calibri" w:hAnsi="Times New Roman" w:cs="Times New Roman"/>
      <w:b/>
      <w:i/>
      <w:spacing w:val="-3"/>
      <w:sz w:val="20"/>
      <w:szCs w:val="20"/>
    </w:rPr>
  </w:style>
  <w:style w:type="character" w:customStyle="1" w:styleId="BodyText3Char">
    <w:name w:val="Body Text 3 Char"/>
    <w:basedOn w:val="DefaultParagraphFont"/>
    <w:link w:val="BodyText3"/>
    <w:rsid w:val="00EF40D0"/>
    <w:rPr>
      <w:rFonts w:ascii="Times New Roman" w:eastAsia="Calibri" w:hAnsi="Times New Roman" w:cs="Times New Roman"/>
      <w:b/>
      <w:i/>
      <w:spacing w:val="-3"/>
      <w:sz w:val="20"/>
      <w:szCs w:val="20"/>
      <w:lang w:val="es-ES" w:eastAsia="es-ES"/>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cs="Times New Roman"/>
      <w:szCs w:val="20"/>
    </w:rPr>
  </w:style>
  <w:style w:type="character" w:styleId="PageNumber">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s-ES" w:eastAsia="es-ES"/>
    </w:rPr>
  </w:style>
  <w:style w:type="paragraph" w:styleId="Caption">
    <w:name w:val="caption"/>
    <w:basedOn w:val="Normal"/>
    <w:next w:val="Normal"/>
    <w:uiPriority w:val="35"/>
    <w:semiHidden/>
    <w:unhideWhenUsed/>
    <w:qFormat/>
    <w:rsid w:val="00FC55DD"/>
    <w:pPr>
      <w:spacing w:line="240" w:lineRule="auto"/>
    </w:pPr>
    <w:rPr>
      <w:b/>
      <w:bCs/>
      <w:color w:val="4F81BD" w:themeColor="accent1"/>
      <w:szCs w:val="18"/>
    </w:rPr>
  </w:style>
  <w:style w:type="paragraph" w:styleId="CommentSubject">
    <w:name w:val="annotation subject"/>
    <w:aliases w:val="Char3"/>
    <w:basedOn w:val="CommentText"/>
    <w:next w:val="CommentText"/>
    <w:link w:val="CommentSubjectChar1"/>
    <w:rsid w:val="00EF40D0"/>
    <w:pPr>
      <w:spacing w:before="120" w:line="288" w:lineRule="auto"/>
    </w:pPr>
    <w:rPr>
      <w:rFonts w:ascii="Times New Roman" w:hAnsi="Times New Roman"/>
      <w:b/>
      <w:bCs/>
      <w:sz w:val="20"/>
      <w:szCs w:val="20"/>
    </w:rPr>
  </w:style>
  <w:style w:type="character" w:customStyle="1" w:styleId="CommentSubjectChar">
    <w:name w:val="Comment Subject Char"/>
    <w:aliases w:val="Char3 Char"/>
    <w:basedOn w:val="CommentTextChar"/>
    <w:semiHidden/>
    <w:rsid w:val="00EF40D0"/>
    <w:rPr>
      <w:rFonts w:ascii="Calibri" w:eastAsia="Calibri" w:hAnsi="Calibri" w:cs="Times New Roman"/>
      <w:b/>
      <w:bCs/>
      <w:sz w:val="24"/>
      <w:szCs w:val="24"/>
      <w:lang w:val="es-ES" w:eastAsia="es-ES"/>
    </w:rPr>
  </w:style>
  <w:style w:type="character" w:customStyle="1" w:styleId="CommentSubjectChar1">
    <w:name w:val="Comment Subject Char1"/>
    <w:aliases w:val="Char3 Char1"/>
    <w:link w:val="CommentSubject"/>
    <w:locked/>
    <w:rsid w:val="00EF40D0"/>
    <w:rPr>
      <w:rFonts w:ascii="Times New Roman" w:eastAsia="Calibri" w:hAnsi="Times New Roman" w:cs="Times New Roman"/>
      <w:b/>
      <w:bCs/>
      <w:sz w:val="20"/>
      <w:szCs w:val="20"/>
      <w:lang w:eastAsia="es-ES"/>
    </w:rPr>
  </w:style>
  <w:style w:type="paragraph" w:styleId="HTMLPreformatted">
    <w:name w:val="HTML Preformatted"/>
    <w:aliases w:val="Char2"/>
    <w:basedOn w:val="Normal"/>
    <w:link w:val="HTMLPreformattedChar1"/>
    <w:uiPriority w:val="99"/>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Times New Roman"/>
      <w:sz w:val="20"/>
      <w:szCs w:val="20"/>
    </w:rPr>
  </w:style>
  <w:style w:type="character" w:customStyle="1" w:styleId="HTMLPreformattedChar">
    <w:name w:val="HTML Preformatted Char"/>
    <w:aliases w:val="Char2 Char"/>
    <w:basedOn w:val="DefaultParagraphFont"/>
    <w:semiHidden/>
    <w:rsid w:val="00EF40D0"/>
    <w:rPr>
      <w:rFonts w:ascii="Consolas" w:hAnsi="Consolas" w:cs="Consolas"/>
      <w:sz w:val="20"/>
      <w:szCs w:val="20"/>
    </w:rPr>
  </w:style>
  <w:style w:type="character" w:customStyle="1" w:styleId="HTMLPreformattedChar1">
    <w:name w:val="HTML Preformatted Char1"/>
    <w:aliases w:val="Char2 Char1"/>
    <w:link w:val="HTMLPreformatted"/>
    <w:uiPriority w:val="99"/>
    <w:locked/>
    <w:rsid w:val="00EF40D0"/>
    <w:rPr>
      <w:rFonts w:ascii="Courier New" w:eastAsia="Calibri" w:hAnsi="Courier New" w:cs="Times New Roman"/>
      <w:sz w:val="20"/>
      <w:szCs w:val="20"/>
      <w:lang w:val="es-ES" w:eastAsia="es-ES"/>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eastAsia="Calibri" w:hAnsi="Times New Roman" w:cs="Times New Roman"/>
      <w:sz w:val="24"/>
      <w:szCs w:val="20"/>
    </w:rPr>
  </w:style>
  <w:style w:type="paragraph" w:styleId="DocumentMap">
    <w:name w:val="Document Map"/>
    <w:aliases w:val="Char1"/>
    <w:basedOn w:val="Normal"/>
    <w:link w:val="DocumentMapChar1"/>
    <w:rsid w:val="00EF40D0"/>
    <w:pPr>
      <w:shd w:val="clear" w:color="auto" w:fill="C6D5EC"/>
      <w:spacing w:before="120" w:line="288" w:lineRule="auto"/>
    </w:pPr>
    <w:rPr>
      <w:rFonts w:ascii="Lucida Grande" w:eastAsia="Calibri" w:hAnsi="Lucida Grande" w:cs="Times New Roman"/>
      <w:sz w:val="24"/>
      <w:szCs w:val="24"/>
    </w:rPr>
  </w:style>
  <w:style w:type="character" w:customStyle="1" w:styleId="DocumentMapChar">
    <w:name w:val="Document Map Char"/>
    <w:aliases w:val="Char1 Char"/>
    <w:basedOn w:val="DefaultParagraphFont"/>
    <w:semiHidden/>
    <w:rsid w:val="00EF40D0"/>
    <w:rPr>
      <w:rFonts w:ascii="Tahoma" w:hAnsi="Tahoma" w:cs="Tahoma"/>
      <w:sz w:val="16"/>
      <w:szCs w:val="16"/>
    </w:rPr>
  </w:style>
  <w:style w:type="character" w:customStyle="1" w:styleId="DocumentMapChar1">
    <w:name w:val="Document Map Char1"/>
    <w:aliases w:val="Char1 Char1"/>
    <w:link w:val="DocumentMap"/>
    <w:locked/>
    <w:rsid w:val="00EF40D0"/>
    <w:rPr>
      <w:rFonts w:ascii="Lucida Grande" w:eastAsia="Calibri" w:hAnsi="Lucida Grande" w:cs="Times New Roman"/>
      <w:sz w:val="24"/>
      <w:szCs w:val="24"/>
      <w:shd w:val="clear" w:color="auto" w:fill="C6D5EC"/>
      <w:lang w:eastAsia="es-ES"/>
    </w:rPr>
  </w:style>
  <w:style w:type="paragraph" w:styleId="Index1">
    <w:name w:val="index 1"/>
    <w:basedOn w:val="Normal"/>
    <w:next w:val="Normal"/>
    <w:autoRedefine/>
    <w:rsid w:val="00EF40D0"/>
    <w:pPr>
      <w:ind w:left="190" w:hanging="190"/>
    </w:pPr>
    <w:rPr>
      <w:rFonts w:eastAsia="Calibri" w:cs="Times New Roman"/>
      <w:szCs w:val="24"/>
    </w:rPr>
  </w:style>
  <w:style w:type="paragraph" w:styleId="Index2">
    <w:name w:val="index 2"/>
    <w:basedOn w:val="Normal"/>
    <w:next w:val="Normal"/>
    <w:autoRedefine/>
    <w:rsid w:val="00EF40D0"/>
    <w:pPr>
      <w:ind w:left="380" w:hanging="190"/>
    </w:pPr>
    <w:rPr>
      <w:rFonts w:eastAsia="Calibri" w:cs="Times New Roman"/>
      <w:szCs w:val="24"/>
    </w:rPr>
  </w:style>
  <w:style w:type="paragraph" w:styleId="Index3">
    <w:name w:val="index 3"/>
    <w:basedOn w:val="Normal"/>
    <w:next w:val="Normal"/>
    <w:autoRedefine/>
    <w:rsid w:val="00EF40D0"/>
    <w:pPr>
      <w:ind w:left="570" w:hanging="190"/>
    </w:pPr>
    <w:rPr>
      <w:rFonts w:eastAsia="Calibri" w:cs="Times New Roman"/>
      <w:szCs w:val="24"/>
    </w:rPr>
  </w:style>
  <w:style w:type="paragraph" w:styleId="Index4">
    <w:name w:val="index 4"/>
    <w:basedOn w:val="Normal"/>
    <w:next w:val="Normal"/>
    <w:autoRedefine/>
    <w:rsid w:val="00EF40D0"/>
    <w:pPr>
      <w:ind w:left="760" w:hanging="190"/>
    </w:pPr>
    <w:rPr>
      <w:rFonts w:eastAsia="Calibri" w:cs="Times New Roman"/>
      <w:szCs w:val="24"/>
    </w:rPr>
  </w:style>
  <w:style w:type="paragraph" w:styleId="Index5">
    <w:name w:val="index 5"/>
    <w:basedOn w:val="Normal"/>
    <w:next w:val="Normal"/>
    <w:autoRedefine/>
    <w:rsid w:val="00EF40D0"/>
    <w:pPr>
      <w:ind w:left="950" w:hanging="190"/>
    </w:pPr>
    <w:rPr>
      <w:rFonts w:eastAsia="Calibri" w:cs="Times New Roman"/>
      <w:szCs w:val="24"/>
    </w:rPr>
  </w:style>
  <w:style w:type="paragraph" w:styleId="Index6">
    <w:name w:val="index 6"/>
    <w:basedOn w:val="Normal"/>
    <w:next w:val="Normal"/>
    <w:autoRedefine/>
    <w:rsid w:val="00EF40D0"/>
    <w:pPr>
      <w:ind w:left="1140" w:hanging="190"/>
    </w:pPr>
    <w:rPr>
      <w:rFonts w:eastAsia="Calibri" w:cs="Times New Roman"/>
      <w:szCs w:val="24"/>
    </w:rPr>
  </w:style>
  <w:style w:type="paragraph" w:styleId="Index7">
    <w:name w:val="index 7"/>
    <w:basedOn w:val="Normal"/>
    <w:next w:val="Normal"/>
    <w:autoRedefine/>
    <w:rsid w:val="00EF40D0"/>
    <w:pPr>
      <w:ind w:left="1330" w:hanging="190"/>
    </w:pPr>
    <w:rPr>
      <w:rFonts w:eastAsia="Calibri" w:cs="Times New Roman"/>
      <w:szCs w:val="24"/>
    </w:rPr>
  </w:style>
  <w:style w:type="paragraph" w:styleId="Index8">
    <w:name w:val="index 8"/>
    <w:basedOn w:val="Normal"/>
    <w:next w:val="Normal"/>
    <w:autoRedefine/>
    <w:rsid w:val="00EF40D0"/>
    <w:pPr>
      <w:ind w:left="1520" w:hanging="190"/>
    </w:pPr>
    <w:rPr>
      <w:rFonts w:eastAsia="Calibri" w:cs="Times New Roman"/>
      <w:szCs w:val="24"/>
    </w:rPr>
  </w:style>
  <w:style w:type="paragraph" w:styleId="Index9">
    <w:name w:val="index 9"/>
    <w:basedOn w:val="Normal"/>
    <w:next w:val="Normal"/>
    <w:autoRedefine/>
    <w:rsid w:val="00EF40D0"/>
    <w:pPr>
      <w:ind w:left="1710" w:hanging="190"/>
    </w:pPr>
    <w:rPr>
      <w:rFonts w:eastAsia="Calibri" w:cs="Times New Roman"/>
      <w:szCs w:val="24"/>
    </w:rPr>
  </w:style>
  <w:style w:type="paragraph" w:styleId="IndexHeading">
    <w:name w:val="index heading"/>
    <w:basedOn w:val="Normal"/>
    <w:next w:val="Index1"/>
    <w:rsid w:val="00EF40D0"/>
    <w:rPr>
      <w:rFonts w:eastAsia="Calibri" w:cs="Times New Roman"/>
      <w:szCs w:val="24"/>
    </w:rPr>
  </w:style>
  <w:style w:type="paragraph" w:customStyle="1" w:styleId="FV1zentriert">
    <w:name w:val="FV1 zentriert"/>
    <w:basedOn w:val="Normal"/>
    <w:uiPriority w:val="99"/>
    <w:rsid w:val="00EF40D0"/>
    <w:pPr>
      <w:spacing w:after="120" w:line="260" w:lineRule="exact"/>
      <w:jc w:val="center"/>
    </w:pPr>
    <w:rPr>
      <w:rFonts w:ascii="Arial Narrow" w:eastAsia="Calibri" w:hAnsi="Arial Narrow" w:cs="Times New Roman"/>
      <w:b/>
      <w:szCs w:val="19"/>
    </w:rPr>
  </w:style>
  <w:style w:type="paragraph" w:customStyle="1" w:styleId="Formatvorlage1">
    <w:name w:val="Formatvorlage1"/>
    <w:basedOn w:val="Normal"/>
    <w:uiPriority w:val="99"/>
    <w:rsid w:val="00EF40D0"/>
    <w:rPr>
      <w:rFonts w:eastAsia="Calibri" w:cs="Times New Roman"/>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cs="Times New Roman"/>
    </w:rPr>
  </w:style>
  <w:style w:type="paragraph" w:customStyle="1" w:styleId="bul1">
    <w:name w:val="bul1"/>
    <w:basedOn w:val="Normal"/>
    <w:link w:val="bul1Char"/>
    <w:qFormat/>
    <w:rsid w:val="002D09AE"/>
    <w:pPr>
      <w:numPr>
        <w:numId w:val="34"/>
      </w:numPr>
      <w:ind w:left="851" w:hanging="851"/>
    </w:pPr>
    <w:rPr>
      <w:rFonts w:eastAsia="Calibri" w:cs="Times New Roman"/>
      <w:szCs w:val="24"/>
    </w:rPr>
  </w:style>
  <w:style w:type="paragraph" w:customStyle="1" w:styleId="Listenabsatz1">
    <w:name w:val="Listenabsatz1"/>
    <w:basedOn w:val="Normal"/>
    <w:rsid w:val="00EF40D0"/>
    <w:pPr>
      <w:ind w:left="720"/>
      <w:contextualSpacing/>
    </w:pPr>
    <w:rPr>
      <w:rFonts w:eastAsia="Times New Roman" w:cs="Times New Roman"/>
    </w:rPr>
  </w:style>
  <w:style w:type="paragraph" w:customStyle="1" w:styleId="bul2">
    <w:name w:val="bul2"/>
    <w:basedOn w:val="Listenabsatz1"/>
    <w:rsid w:val="001F6690"/>
    <w:pPr>
      <w:numPr>
        <w:numId w:val="5"/>
      </w:numPr>
      <w:spacing w:before="60" w:after="60"/>
      <w:ind w:left="1702" w:hanging="851"/>
      <w:contextualSpacing w:val="0"/>
    </w:pPr>
  </w:style>
  <w:style w:type="paragraph" w:customStyle="1" w:styleId="zitierung">
    <w:name w:val="zitierung"/>
    <w:basedOn w:val="Normal"/>
    <w:rsid w:val="00EF40D0"/>
    <w:pPr>
      <w:spacing w:before="100" w:beforeAutospacing="1" w:after="100" w:afterAutospacing="1"/>
    </w:pPr>
    <w:rPr>
      <w:rFonts w:ascii="Times New Roman" w:eastAsia="Calibri" w:hAnsi="Times New Roman" w:cs="Times New Roman"/>
      <w:sz w:val="24"/>
      <w:szCs w:val="24"/>
    </w:rPr>
  </w:style>
  <w:style w:type="paragraph" w:customStyle="1" w:styleId="Default">
    <w:name w:val="Default"/>
    <w:rsid w:val="00EF40D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umanual">
    <w:name w:val="bumanual"/>
    <w:basedOn w:val="Normal"/>
    <w:rsid w:val="00EF40D0"/>
    <w:pPr>
      <w:tabs>
        <w:tab w:val="num" w:pos="360"/>
      </w:tabs>
      <w:ind w:left="360" w:hanging="360"/>
    </w:pPr>
    <w:rPr>
      <w:rFonts w:eastAsia="Calibri" w:cs="Times New Roman"/>
      <w:bCs/>
      <w:szCs w:val="24"/>
    </w:rPr>
  </w:style>
  <w:style w:type="paragraph" w:customStyle="1" w:styleId="bulman">
    <w:name w:val="bulman"/>
    <w:basedOn w:val="bul1"/>
    <w:rsid w:val="00EF40D0"/>
  </w:style>
  <w:style w:type="paragraph" w:customStyle="1" w:styleId="bulmanual">
    <w:name w:val="bulmanual"/>
    <w:basedOn w:val="Normal"/>
    <w:link w:val="bulmanualZchn"/>
    <w:rsid w:val="00EF40D0"/>
    <w:pPr>
      <w:numPr>
        <w:numId w:val="4"/>
      </w:numPr>
    </w:pPr>
    <w:rPr>
      <w:rFonts w:eastAsia="Calibri" w:cs="Times New Roman"/>
      <w:bCs/>
      <w:szCs w:val="24"/>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rFonts w:eastAsia="Calibri" w:cs="Times New Roman"/>
      <w:sz w:val="17"/>
      <w:szCs w:val="17"/>
    </w:rPr>
  </w:style>
  <w:style w:type="paragraph" w:customStyle="1" w:styleId="Box10">
    <w:name w:val="Box^1"/>
    <w:basedOn w:val="Normal"/>
    <w:rsid w:val="00EF40D0"/>
    <w:pPr>
      <w:ind w:left="1416"/>
    </w:pPr>
    <w:rPr>
      <w:rFonts w:eastAsia="Calibri" w:cs="Times New Roman"/>
      <w:i/>
      <w:sz w:val="16"/>
      <w:szCs w:val="24"/>
    </w:rPr>
  </w:style>
  <w:style w:type="character" w:customStyle="1" w:styleId="StyleFootnoteReference11pt">
    <w:name w:val="Style Footnote Reference + 11 pt"/>
    <w:rsid w:val="00EF40D0"/>
    <w:rPr>
      <w:rFonts w:ascii="Verdana" w:hAnsi="Verdana" w:cs="Times New Roman"/>
      <w:sz w:val="22"/>
      <w:szCs w:val="22"/>
      <w:vertAlign w:val="superscript"/>
      <w:lang w:val="es-ES"/>
    </w:rPr>
  </w:style>
  <w:style w:type="paragraph" w:customStyle="1" w:styleId="footnotetextnormal">
    <w:name w:val="footnote text normal"/>
    <w:basedOn w:val="FootnoteText"/>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es-ES" w:eastAsia="es-ES"/>
    </w:rPr>
  </w:style>
  <w:style w:type="paragraph" w:customStyle="1" w:styleId="Bulletpoints">
    <w:name w:val="Bullet points"/>
    <w:basedOn w:val="Normal"/>
    <w:link w:val="BulletpointsChar"/>
    <w:rsid w:val="00EF40D0"/>
    <w:pPr>
      <w:numPr>
        <w:numId w:val="6"/>
      </w:numPr>
      <w:spacing w:after="120" w:line="260" w:lineRule="exact"/>
    </w:pPr>
    <w:rPr>
      <w:rFonts w:ascii="Times" w:eastAsia="Calibri" w:hAnsi="Times" w:cs="Times New Roman"/>
      <w:color w:val="000000"/>
      <w:szCs w:val="20"/>
    </w:rPr>
  </w:style>
  <w:style w:type="character" w:customStyle="1" w:styleId="BulletpointsChar">
    <w:name w:val="Bullet points Char"/>
    <w:link w:val="Bulletpoints"/>
    <w:locked/>
    <w:rsid w:val="00EF40D0"/>
    <w:rPr>
      <w:rFonts w:ascii="Times" w:eastAsia="Calibri" w:hAnsi="Times" w:cs="Times New Roman"/>
      <w:color w:val="000000"/>
      <w:sz w:val="18"/>
      <w:szCs w:val="20"/>
      <w:lang w:val="es-ES" w:eastAsia="es-ES"/>
    </w:rPr>
  </w:style>
  <w:style w:type="paragraph" w:customStyle="1" w:styleId="Standardindent">
    <w:name w:val="Standard indent"/>
    <w:basedOn w:val="Normal"/>
    <w:link w:val="StandardindentChar"/>
    <w:rsid w:val="00EF40D0"/>
    <w:pPr>
      <w:spacing w:line="260" w:lineRule="exact"/>
      <w:ind w:firstLine="397"/>
    </w:pPr>
    <w:rPr>
      <w:rFonts w:ascii="Times" w:eastAsia="Calibri" w:hAnsi="Times" w:cs="Times New Roman"/>
      <w:sz w:val="20"/>
      <w:szCs w:val="20"/>
    </w:rPr>
  </w:style>
  <w:style w:type="character" w:customStyle="1" w:styleId="StandardindentChar">
    <w:name w:val="Standard indent Char"/>
    <w:link w:val="Standardindent"/>
    <w:locked/>
    <w:rsid w:val="00EF40D0"/>
    <w:rPr>
      <w:rFonts w:ascii="Times" w:eastAsia="Calibri" w:hAnsi="Times" w:cs="Times New Roman"/>
      <w:sz w:val="20"/>
      <w:szCs w:val="20"/>
      <w:lang w:val="es-ES" w:eastAsia="es-ES"/>
    </w:rPr>
  </w:style>
  <w:style w:type="paragraph" w:customStyle="1" w:styleId="listbullet">
    <w:name w:val="listbullet"/>
    <w:basedOn w:val="Normal"/>
    <w:rsid w:val="00EF40D0"/>
    <w:pPr>
      <w:numPr>
        <w:numId w:val="7"/>
      </w:numPr>
      <w:tabs>
        <w:tab w:val="left" w:pos="567"/>
      </w:tabs>
    </w:pPr>
    <w:rPr>
      <w:rFonts w:ascii="Book Antiqua" w:eastAsia="Calibri" w:hAnsi="Book Antiqua" w:cs="Times New Roman"/>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eastAsia="Calibri" w:hAnsi="Verdana" w:cs="Times New Roman"/>
      <w:bCs/>
      <w:sz w:val="18"/>
      <w:szCs w:val="24"/>
      <w:lang w:val="es-ES" w:eastAsia="es-ES"/>
    </w:rPr>
  </w:style>
  <w:style w:type="character" w:customStyle="1" w:styleId="absatzmanualZchn">
    <w:name w:val="absatzmanual Zchn"/>
    <w:basedOn w:val="bulmanualZchn"/>
    <w:link w:val="absatzmanual"/>
    <w:locked/>
    <w:rsid w:val="00EF40D0"/>
    <w:rPr>
      <w:rFonts w:ascii="Verdana" w:eastAsia="Calibri" w:hAnsi="Verdana" w:cs="Times New Roman"/>
      <w:bCs/>
      <w:sz w:val="18"/>
      <w:szCs w:val="24"/>
      <w:lang w:val="es-ES" w:eastAsia="es-ES"/>
    </w:rPr>
  </w:style>
  <w:style w:type="paragraph" w:customStyle="1" w:styleId="question">
    <w:name w:val="question"/>
    <w:basedOn w:val="Normal"/>
    <w:link w:val="questionCharChar"/>
    <w:autoRedefine/>
    <w:rsid w:val="00EF40D0"/>
    <w:pPr>
      <w:numPr>
        <w:numId w:val="8"/>
      </w:numPr>
      <w:tabs>
        <w:tab w:val="left" w:pos="1440"/>
      </w:tabs>
    </w:pPr>
    <w:rPr>
      <w:rFonts w:eastAsia="Calibri" w:cs="Times New Roman"/>
      <w:b/>
      <w:szCs w:val="19"/>
    </w:rPr>
  </w:style>
  <w:style w:type="character" w:customStyle="1" w:styleId="box1Zchn">
    <w:name w:val="box1 Zchn"/>
    <w:link w:val="box1"/>
    <w:locked/>
    <w:rsid w:val="00EF40D0"/>
    <w:rPr>
      <w:rFonts w:ascii="Verdana" w:eastAsia="Calibri" w:hAnsi="Verdana" w:cs="Times New Roman"/>
      <w:sz w:val="17"/>
      <w:szCs w:val="17"/>
      <w:lang w:eastAsia="es-ES"/>
    </w:rPr>
  </w:style>
  <w:style w:type="character" w:customStyle="1" w:styleId="boxmanualZchn">
    <w:name w:val="boxmanual Zchn"/>
    <w:link w:val="boxmanual"/>
    <w:locked/>
    <w:rsid w:val="00EF40D0"/>
    <w:rPr>
      <w:rFonts w:ascii="Verdana" w:eastAsia="Calibri" w:hAnsi="Verdana" w:cs="Times New Roman"/>
      <w:sz w:val="17"/>
      <w:szCs w:val="17"/>
      <w:lang w:eastAsia="es-ES"/>
    </w:rPr>
  </w:style>
  <w:style w:type="character" w:customStyle="1" w:styleId="questionCharChar">
    <w:name w:val="question Char Char"/>
    <w:link w:val="question"/>
    <w:locked/>
    <w:rsid w:val="00EF40D0"/>
    <w:rPr>
      <w:rFonts w:ascii="Verdana" w:eastAsia="Calibri" w:hAnsi="Verdana" w:cs="Times New Roman"/>
      <w:b/>
      <w:sz w:val="18"/>
      <w:szCs w:val="19"/>
      <w:lang w:val="es-ES" w:eastAsia="es-ES"/>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cs="Times New Roman"/>
      <w:sz w:val="20"/>
      <w:szCs w:val="20"/>
    </w:rPr>
  </w:style>
  <w:style w:type="paragraph" w:customStyle="1" w:styleId="Style15">
    <w:name w:val="Style15"/>
    <w:basedOn w:val="Style14"/>
    <w:rsid w:val="00EF40D0"/>
    <w:pPr>
      <w:numPr>
        <w:numId w:val="11"/>
      </w:numPr>
    </w:pPr>
  </w:style>
  <w:style w:type="paragraph" w:customStyle="1" w:styleId="Style5">
    <w:name w:val="Style5"/>
    <w:basedOn w:val="Heading2"/>
    <w:link w:val="Style5Char"/>
    <w:rsid w:val="00EF40D0"/>
    <w:pPr>
      <w:numPr>
        <w:numId w:val="12"/>
      </w:numPr>
      <w:pBdr>
        <w:top w:val="single" w:sz="4" w:space="1" w:color="auto"/>
        <w:left w:val="single" w:sz="4" w:space="4" w:color="auto"/>
        <w:bottom w:val="single" w:sz="4" w:space="1" w:color="auto"/>
        <w:right w:val="single" w:sz="4" w:space="4" w:color="auto"/>
      </w:pBdr>
    </w:pPr>
    <w:rPr>
      <w:bCs w:val="0"/>
    </w:rPr>
  </w:style>
  <w:style w:type="character" w:customStyle="1" w:styleId="Style5Char">
    <w:name w:val="Style5 Char"/>
    <w:link w:val="Style5"/>
    <w:locked/>
    <w:rsid w:val="00EF40D0"/>
    <w:rPr>
      <w:rFonts w:ascii="Verdana" w:eastAsiaTheme="majorEastAsia" w:hAnsi="Verdana" w:cstheme="majorBidi"/>
      <w:b/>
      <w:sz w:val="20"/>
      <w:szCs w:val="26"/>
      <w:lang w:val="es-ES" w:eastAsia="es-ES"/>
    </w:rPr>
  </w:style>
  <w:style w:type="paragraph" w:customStyle="1" w:styleId="Style12">
    <w:name w:val="Style12"/>
    <w:basedOn w:val="Heading2"/>
    <w:rsid w:val="00EF40D0"/>
    <w:pPr>
      <w:numPr>
        <w:numId w:val="13"/>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Heading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FC55D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55DD"/>
    <w:rPr>
      <w:rFonts w:asciiTheme="majorHAnsi" w:eastAsiaTheme="majorEastAsia" w:hAnsiTheme="majorHAnsi" w:cstheme="majorBidi"/>
      <w:color w:val="17365D" w:themeColor="text2" w:themeShade="BF"/>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FollowedHyperlink">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s-ES" w:eastAsia="es-ES"/>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s-ES" w:eastAsia="es-ES"/>
    </w:rPr>
  </w:style>
  <w:style w:type="character" w:customStyle="1" w:styleId="uvlaka2CharChar1">
    <w:name w:val="uvlaka 2 Char Char1"/>
    <w:locked/>
    <w:rsid w:val="00EF40D0"/>
    <w:rPr>
      <w:rFonts w:ascii="Times New Roman" w:hAnsi="Times New Roman" w:cs="Times New Roman"/>
      <w:b/>
      <w:bCs/>
      <w:spacing w:val="-3"/>
      <w:sz w:val="24"/>
      <w:szCs w:val="24"/>
      <w:lang w:val="es-ES" w:eastAsia="es-ES"/>
    </w:rPr>
  </w:style>
  <w:style w:type="character" w:styleId="Emphasis">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cs="Times New Roman"/>
      <w:sz w:val="24"/>
      <w:szCs w:val="24"/>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cs="Times New Roman"/>
      <w:sz w:val="24"/>
      <w:szCs w:val="24"/>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cs="Times New Roman"/>
      <w:b/>
      <w:bCs/>
      <w:i/>
      <w:iCs/>
      <w:sz w:val="26"/>
      <w:szCs w:val="26"/>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EndnoteText">
    <w:name w:val="endnote text"/>
    <w:basedOn w:val="Normal"/>
    <w:link w:val="EndnoteTextChar"/>
    <w:rsid w:val="00EF40D0"/>
    <w:rPr>
      <w:rFonts w:eastAsia="Times New Roman" w:cs="Times New Roman"/>
      <w:sz w:val="20"/>
      <w:szCs w:val="20"/>
    </w:rPr>
  </w:style>
  <w:style w:type="character" w:customStyle="1" w:styleId="EndnoteTextChar">
    <w:name w:val="Endnote Text Char"/>
    <w:basedOn w:val="DefaultParagraphFont"/>
    <w:link w:val="EndnoteText"/>
    <w:rsid w:val="00EF40D0"/>
    <w:rPr>
      <w:rFonts w:ascii="Verdana" w:eastAsia="Times New Roman" w:hAnsi="Verdana" w:cs="Times New Roman"/>
      <w:sz w:val="20"/>
      <w:szCs w:val="20"/>
      <w:lang w:val="es-ES" w:eastAsia="es-ES"/>
    </w:rPr>
  </w:style>
  <w:style w:type="character" w:styleId="EndnoteReference">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eastAsia="Calibri" w:hAnsi="Times New Roman" w:cs="Times New Roman"/>
      <w:b/>
      <w:sz w:val="24"/>
      <w:szCs w:val="20"/>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es-ES" w:eastAsia="es-ES"/>
    </w:rPr>
  </w:style>
  <w:style w:type="paragraph" w:customStyle="1" w:styleId="Naslov">
    <w:name w:val="Naslov"/>
    <w:basedOn w:val="Normal"/>
    <w:rsid w:val="00EF40D0"/>
    <w:pPr>
      <w:spacing w:after="360"/>
      <w:jc w:val="center"/>
    </w:pPr>
    <w:rPr>
      <w:rFonts w:ascii="Times New Roman" w:eastAsia="Calibri" w:hAnsi="Times New Roman" w:cs="Times New Roman"/>
      <w:b/>
      <w:bCs/>
      <w:sz w:val="24"/>
      <w:szCs w:val="28"/>
    </w:rPr>
  </w:style>
  <w:style w:type="paragraph" w:customStyle="1" w:styleId="Vjezbe">
    <w:name w:val="Vjezbe"/>
    <w:basedOn w:val="Normal"/>
    <w:rsid w:val="00EF40D0"/>
    <w:pPr>
      <w:spacing w:before="240" w:after="240"/>
      <w:jc w:val="center"/>
    </w:pPr>
    <w:rPr>
      <w:rFonts w:ascii="Times New Roman" w:eastAsia="Calibri" w:hAnsi="Times New Roman" w:cs="Times New Roman"/>
      <w:b/>
      <w:sz w:val="24"/>
      <w:szCs w:val="28"/>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s-ES" w:eastAsia="es-ES" w:bidi="es-ES"/>
    </w:rPr>
  </w:style>
  <w:style w:type="character" w:customStyle="1" w:styleId="bul1Char">
    <w:name w:val="bul1 Char"/>
    <w:link w:val="bul1"/>
    <w:locked/>
    <w:rsid w:val="002D09AE"/>
    <w:rPr>
      <w:rFonts w:ascii="Verdana" w:eastAsia="Calibri" w:hAnsi="Verdana" w:cs="Times New Roman"/>
      <w:sz w:val="18"/>
      <w:szCs w:val="24"/>
      <w:lang w:val="es-ES" w:eastAsia="es-ES"/>
    </w:rPr>
  </w:style>
  <w:style w:type="paragraph" w:customStyle="1" w:styleId="paranumber">
    <w:name w:val="paranumber"/>
    <w:basedOn w:val="Normal"/>
    <w:link w:val="paranumberChar"/>
    <w:rsid w:val="00EF40D0"/>
    <w:pPr>
      <w:numPr>
        <w:numId w:val="16"/>
      </w:numPr>
      <w:tabs>
        <w:tab w:val="left" w:pos="851"/>
      </w:tabs>
    </w:pPr>
    <w:rPr>
      <w:rFonts w:eastAsia="ヒラギノ角ゴ Pro W3" w:cs="Times New Roman"/>
      <w:color w:val="000000"/>
      <w:szCs w:val="21"/>
    </w:rPr>
  </w:style>
  <w:style w:type="character" w:customStyle="1" w:styleId="paranumberChar">
    <w:name w:val="paranumber Char"/>
    <w:link w:val="paranumber"/>
    <w:locked/>
    <w:rsid w:val="00EF40D0"/>
    <w:rPr>
      <w:rFonts w:ascii="Verdana" w:eastAsia="ヒラギノ角ゴ Pro W3" w:hAnsi="Verdana" w:cs="Times New Roman"/>
      <w:color w:val="000000"/>
      <w:sz w:val="18"/>
      <w:szCs w:val="21"/>
      <w:lang w:val="es-ES" w:eastAsia="es-ES"/>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rFonts w:eastAsia="Calibri" w:cs="Cambria"/>
      <w:kern w:val="1"/>
      <w:sz w:val="16"/>
      <w:szCs w:val="24"/>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spacing w:after="0" w:line="240" w:lineRule="auto"/>
      <w:jc w:val="center"/>
    </w:pPr>
    <w:rPr>
      <w:rFonts w:ascii="CG Times" w:eastAsia="Times New Roman" w:hAnsi="CG Times" w:cs="Times New Roman"/>
      <w:szCs w:val="20"/>
    </w:rPr>
  </w:style>
  <w:style w:type="character" w:customStyle="1" w:styleId="NeniNrChar">
    <w:name w:val="Neni_Nr Char"/>
    <w:link w:val="NeniNr"/>
    <w:locked/>
    <w:rsid w:val="00EF40D0"/>
    <w:rPr>
      <w:rFonts w:ascii="CG Times" w:eastAsia="Times New Roman" w:hAnsi="CG Times" w:cs="Times New Roman"/>
      <w:szCs w:val="20"/>
    </w:rPr>
  </w:style>
  <w:style w:type="paragraph" w:customStyle="1" w:styleId="NeniTitull">
    <w:name w:val="Neni_Titull"/>
    <w:next w:val="Normal"/>
    <w:rsid w:val="00EF40D0"/>
    <w:pPr>
      <w:keepNext/>
      <w:widowControl w:val="0"/>
      <w:spacing w:after="0" w:line="240" w:lineRule="auto"/>
      <w:jc w:val="center"/>
      <w:outlineLvl w:val="2"/>
    </w:pPr>
    <w:rPr>
      <w:rFonts w:ascii="CG Times" w:eastAsia="Times New Roman" w:hAnsi="CG Times" w:cs="Times New Roman"/>
      <w:b/>
      <w:szCs w:val="20"/>
    </w:rPr>
  </w:style>
  <w:style w:type="numbering" w:customStyle="1" w:styleId="List8">
    <w:name w:val="List 8"/>
    <w:rsid w:val="00EF40D0"/>
    <w:pPr>
      <w:numPr>
        <w:numId w:val="15"/>
      </w:numPr>
    </w:pPr>
  </w:style>
  <w:style w:type="numbering" w:styleId="111111">
    <w:name w:val="Outline List 2"/>
    <w:basedOn w:val="NoList"/>
    <w:rsid w:val="00EF40D0"/>
    <w:pPr>
      <w:numPr>
        <w:numId w:val="9"/>
      </w:numPr>
    </w:pPr>
  </w:style>
  <w:style w:type="paragraph" w:customStyle="1" w:styleId="Style1">
    <w:name w:val="Style1"/>
    <w:basedOn w:val="Heading1"/>
    <w:link w:val="Style1Char"/>
    <w:rsid w:val="00EF40D0"/>
    <w:rPr>
      <w:b w:val="0"/>
    </w:rPr>
  </w:style>
  <w:style w:type="paragraph" w:customStyle="1" w:styleId="StyleFirstline075cm">
    <w:name w:val="Style First line:  075 cm"/>
    <w:basedOn w:val="Heading3"/>
    <w:rsid w:val="00EF40D0"/>
    <w:pPr>
      <w:ind w:firstLine="426"/>
    </w:pPr>
  </w:style>
  <w:style w:type="paragraph" w:customStyle="1" w:styleId="tabletext">
    <w:name w:val="table text"/>
    <w:basedOn w:val="Normal"/>
    <w:rsid w:val="00EF40D0"/>
    <w:rPr>
      <w:rFonts w:eastAsia="Times New Roman" w:cs="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s-ES" w:eastAsia="es-ES" w:bidi="es-ES"/>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cs="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cs="Times New Roman"/>
      <w:sz w:val="17"/>
    </w:rPr>
  </w:style>
  <w:style w:type="paragraph" w:customStyle="1" w:styleId="StyleHeading2">
    <w:name w:val="Style Heading 2"/>
    <w:aliases w:val="üü + 11 pt"/>
    <w:basedOn w:val="Heading2"/>
    <w:rsid w:val="00EF40D0"/>
    <w:rPr>
      <w:bCs w:val="0"/>
    </w:rPr>
  </w:style>
  <w:style w:type="paragraph" w:customStyle="1" w:styleId="H2JTM">
    <w:name w:val="H2 JTM"/>
    <w:basedOn w:val="Heading2"/>
    <w:rsid w:val="00EF40D0"/>
    <w:pPr>
      <w:numPr>
        <w:numId w:val="10"/>
      </w:numPr>
    </w:pPr>
    <w:rPr>
      <w:rFonts w:eastAsia="Times New Roman"/>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es-ES" w:eastAsia="es-ES"/>
    </w:rPr>
  </w:style>
  <w:style w:type="paragraph" w:customStyle="1" w:styleId="Style3">
    <w:name w:val="Style3"/>
    <w:basedOn w:val="FootnoteText1"/>
    <w:rsid w:val="00EF40D0"/>
  </w:style>
  <w:style w:type="paragraph" w:customStyle="1" w:styleId="modulebul1">
    <w:name w:val="modulebul1"/>
    <w:basedOn w:val="Normal"/>
    <w:rsid w:val="00EF40D0"/>
    <w:pPr>
      <w:numPr>
        <w:numId w:val="17"/>
      </w:numPr>
    </w:pPr>
    <w:rPr>
      <w:rFonts w:eastAsia="Times New Roman" w:cs="Times New Roman"/>
      <w:sz w:val="17"/>
      <w:szCs w:val="24"/>
    </w:rPr>
  </w:style>
  <w:style w:type="paragraph" w:customStyle="1" w:styleId="bultab1">
    <w:name w:val="bultab1"/>
    <w:basedOn w:val="Normal"/>
    <w:link w:val="bultab1Char"/>
    <w:rsid w:val="00EF40D0"/>
    <w:pPr>
      <w:numPr>
        <w:numId w:val="18"/>
      </w:numPr>
    </w:pPr>
    <w:rPr>
      <w:rFonts w:eastAsia="Times New Roman" w:cs="Times New Roman"/>
      <w:sz w:val="17"/>
      <w:szCs w:val="24"/>
    </w:rPr>
  </w:style>
  <w:style w:type="paragraph" w:customStyle="1" w:styleId="modulebox1">
    <w:name w:val="modulebox1"/>
    <w:basedOn w:val="Normal"/>
    <w:rsid w:val="00EF40D0"/>
    <w:rPr>
      <w:rFonts w:ascii="Times New Roman" w:eastAsia="Times New Roman" w:hAnsi="Times New Roman" w:cs="Times New Roman"/>
      <w:color w:val="5F5F5F"/>
      <w:szCs w:val="18"/>
    </w:rPr>
  </w:style>
  <w:style w:type="character" w:styleId="HTMLCite">
    <w:name w:val="HTML Cite"/>
    <w:uiPriority w:val="99"/>
    <w:unhideWhenUsed/>
    <w:rsid w:val="00EF40D0"/>
    <w:rPr>
      <w:i/>
      <w:iCs/>
    </w:rPr>
  </w:style>
  <w:style w:type="character" w:customStyle="1" w:styleId="yellowfadeinnerspan">
    <w:name w:val="yellowfadeinnerspan"/>
    <w:basedOn w:val="DefaultParagraphFont"/>
    <w:rsid w:val="00EF40D0"/>
  </w:style>
  <w:style w:type="paragraph" w:customStyle="1" w:styleId="Einzug">
    <w:name w:val="Einzug"/>
    <w:basedOn w:val="BodyText2"/>
    <w:rsid w:val="00EF40D0"/>
    <w:pPr>
      <w:numPr>
        <w:numId w:val="19"/>
      </w:numPr>
      <w:tabs>
        <w:tab w:val="clear" w:pos="0"/>
        <w:tab w:val="clear" w:pos="1492"/>
      </w:tabs>
      <w:suppressAutoHyphens w:val="0"/>
      <w:spacing w:after="120" w:line="480" w:lineRule="auto"/>
      <w:ind w:left="1701" w:hanging="1701"/>
      <w:jc w:val="left"/>
    </w:pPr>
    <w:rPr>
      <w:rFonts w:ascii="Arial" w:eastAsia="Times New Roman" w:hAnsi="Arial"/>
      <w:b w:val="0"/>
      <w:noProof/>
      <w:sz w:val="18"/>
    </w:rPr>
  </w:style>
  <w:style w:type="paragraph" w:customStyle="1" w:styleId="HEAD">
    <w:name w:val="HEAD"/>
    <w:basedOn w:val="BodyText"/>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rPr>
  </w:style>
  <w:style w:type="paragraph" w:styleId="Salutation">
    <w:name w:val="Salutation"/>
    <w:basedOn w:val="Normal"/>
    <w:next w:val="BodyText"/>
    <w:link w:val="SalutationChar"/>
    <w:rsid w:val="00EF40D0"/>
    <w:pPr>
      <w:spacing w:before="240" w:after="240" w:line="240" w:lineRule="auto"/>
    </w:pPr>
    <w:rPr>
      <w:rFonts w:ascii="Arial" w:eastAsia="Times New Roman" w:hAnsi="Arial" w:cs="Times New Roman"/>
      <w:noProof/>
      <w:sz w:val="20"/>
      <w:szCs w:val="20"/>
    </w:rPr>
  </w:style>
  <w:style w:type="character" w:customStyle="1" w:styleId="SalutationChar">
    <w:name w:val="Salutation Char"/>
    <w:basedOn w:val="DefaultParagraphFont"/>
    <w:link w:val="Salutation"/>
    <w:rsid w:val="00EF40D0"/>
    <w:rPr>
      <w:rFonts w:ascii="Arial" w:eastAsia="Times New Roman" w:hAnsi="Arial" w:cs="Times New Roman"/>
      <w:noProof/>
      <w:sz w:val="20"/>
      <w:szCs w:val="20"/>
      <w:lang w:eastAsia="es-ES"/>
    </w:rPr>
  </w:style>
  <w:style w:type="paragraph" w:styleId="Signature">
    <w:name w:val="Signature"/>
    <w:basedOn w:val="Normal"/>
    <w:next w:val="Normal"/>
    <w:link w:val="SignatureChar"/>
    <w:rsid w:val="00EF40D0"/>
    <w:pPr>
      <w:keepNext/>
      <w:spacing w:before="720" w:line="240" w:lineRule="auto"/>
    </w:pPr>
    <w:rPr>
      <w:rFonts w:ascii="Arial" w:eastAsia="Times New Roman" w:hAnsi="Arial" w:cs="Times New Roman"/>
      <w:noProof/>
      <w:sz w:val="20"/>
      <w:szCs w:val="20"/>
    </w:rPr>
  </w:style>
  <w:style w:type="character" w:customStyle="1" w:styleId="SignatureChar">
    <w:name w:val="Signature Char"/>
    <w:basedOn w:val="DefaultParagraphFont"/>
    <w:link w:val="Signature"/>
    <w:rsid w:val="00EF40D0"/>
    <w:rPr>
      <w:rFonts w:ascii="Arial" w:eastAsia="Times New Roman" w:hAnsi="Arial" w:cs="Times New Roman"/>
      <w:noProof/>
      <w:sz w:val="20"/>
      <w:szCs w:val="20"/>
      <w:lang w:eastAsia="es-ES"/>
    </w:rPr>
  </w:style>
  <w:style w:type="paragraph" w:customStyle="1" w:styleId="Text">
    <w:name w:val="Text"/>
    <w:rsid w:val="00EF40D0"/>
    <w:pPr>
      <w:spacing w:after="0" w:line="240" w:lineRule="auto"/>
    </w:pPr>
    <w:rPr>
      <w:rFonts w:ascii="Helvetica" w:eastAsia="Times New Roman" w:hAnsi="Helvetica" w:cs="Times New Roman"/>
      <w:snapToGrid w:val="0"/>
      <w:color w:val="000000"/>
      <w:sz w:val="24"/>
      <w:szCs w:val="20"/>
    </w:rPr>
  </w:style>
  <w:style w:type="character" w:customStyle="1" w:styleId="bodytext0">
    <w:name w:val="bodytext"/>
    <w:basedOn w:val="DefaultParagraphFont"/>
    <w:rsid w:val="00EF40D0"/>
  </w:style>
  <w:style w:type="paragraph" w:customStyle="1" w:styleId="Tabelle0">
    <w:name w:val="Tabelle 0"/>
    <w:basedOn w:val="Normal"/>
    <w:rsid w:val="00EF40D0"/>
    <w:pPr>
      <w:widowControl w:val="0"/>
      <w:numPr>
        <w:numId w:val="20"/>
      </w:numPr>
      <w:spacing w:line="240" w:lineRule="auto"/>
    </w:pPr>
    <w:rPr>
      <w:rFonts w:ascii="Arial" w:eastAsia="Times New Roman" w:hAnsi="Arial" w:cs="Times New Roman"/>
      <w:noProof/>
      <w:snapToGrid w:val="0"/>
      <w:szCs w:val="20"/>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cs="Times New Roman"/>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cs="Times New Roman"/>
      <w:b/>
      <w:noProof/>
      <w:szCs w:val="20"/>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rPr>
  </w:style>
  <w:style w:type="paragraph" w:customStyle="1" w:styleId="Aufzhlung2">
    <w:name w:val="Aufzählung 2"/>
    <w:basedOn w:val="Aufzhlung1"/>
    <w:rsid w:val="00EF40D0"/>
    <w:pPr>
      <w:keepNext/>
      <w:numPr>
        <w:numId w:val="21"/>
      </w:numPr>
    </w:pPr>
  </w:style>
  <w:style w:type="paragraph" w:styleId="ListBullet0">
    <w:name w:val="List Bullet"/>
    <w:basedOn w:val="Normal"/>
    <w:autoRedefine/>
    <w:rsid w:val="00EF40D0"/>
    <w:pPr>
      <w:tabs>
        <w:tab w:val="num" w:pos="720"/>
      </w:tabs>
      <w:spacing w:line="360" w:lineRule="auto"/>
      <w:ind w:left="720" w:hanging="360"/>
    </w:pPr>
    <w:rPr>
      <w:rFonts w:ascii="Arial" w:eastAsia="Times New Roman" w:hAnsi="Arial" w:cs="Times New Roman"/>
      <w:noProof/>
      <w:sz w:val="24"/>
      <w:szCs w:val="24"/>
    </w:rPr>
  </w:style>
  <w:style w:type="paragraph" w:styleId="ListBullet4">
    <w:name w:val="List Bullet 4"/>
    <w:basedOn w:val="Normal"/>
    <w:autoRedefine/>
    <w:rsid w:val="00EF40D0"/>
    <w:pPr>
      <w:numPr>
        <w:numId w:val="22"/>
      </w:numPr>
      <w:tabs>
        <w:tab w:val="clear" w:pos="643"/>
        <w:tab w:val="num" w:pos="1209"/>
      </w:tabs>
      <w:spacing w:line="360" w:lineRule="auto"/>
      <w:ind w:left="1209"/>
    </w:pPr>
    <w:rPr>
      <w:rFonts w:ascii="Arial" w:eastAsia="Times New Roman" w:hAnsi="Arial" w:cs="Times New Roman"/>
      <w:noProof/>
      <w:sz w:val="24"/>
      <w:szCs w:val="24"/>
    </w:rPr>
  </w:style>
  <w:style w:type="paragraph" w:styleId="ListBullet5">
    <w:name w:val="List Bullet 5"/>
    <w:basedOn w:val="Normal"/>
    <w:autoRedefine/>
    <w:rsid w:val="00EF40D0"/>
    <w:pPr>
      <w:numPr>
        <w:numId w:val="23"/>
      </w:numPr>
      <w:tabs>
        <w:tab w:val="clear" w:pos="926"/>
        <w:tab w:val="num" w:pos="1492"/>
      </w:tabs>
      <w:spacing w:line="360" w:lineRule="auto"/>
      <w:ind w:left="1492"/>
    </w:pPr>
    <w:rPr>
      <w:rFonts w:ascii="Arial" w:eastAsia="Times New Roman" w:hAnsi="Arial" w:cs="Times New Roman"/>
      <w:noProof/>
      <w:sz w:val="24"/>
      <w:szCs w:val="24"/>
    </w:rPr>
  </w:style>
  <w:style w:type="paragraph" w:styleId="ListNumber">
    <w:name w:val="List Number"/>
    <w:basedOn w:val="Normal"/>
    <w:rsid w:val="00EF40D0"/>
    <w:pPr>
      <w:numPr>
        <w:numId w:val="24"/>
      </w:numPr>
      <w:tabs>
        <w:tab w:val="clear" w:pos="1209"/>
        <w:tab w:val="num" w:pos="360"/>
      </w:tabs>
      <w:spacing w:line="360" w:lineRule="auto"/>
      <w:ind w:left="360"/>
    </w:pPr>
    <w:rPr>
      <w:rFonts w:ascii="Arial" w:eastAsia="Times New Roman" w:hAnsi="Arial" w:cs="Times New Roman"/>
      <w:noProof/>
      <w:sz w:val="24"/>
      <w:szCs w:val="24"/>
    </w:rPr>
  </w:style>
  <w:style w:type="paragraph" w:styleId="ListNumber2">
    <w:name w:val="List Number 2"/>
    <w:basedOn w:val="Normal"/>
    <w:rsid w:val="00EF40D0"/>
    <w:pPr>
      <w:numPr>
        <w:numId w:val="25"/>
      </w:numPr>
      <w:tabs>
        <w:tab w:val="clear" w:pos="1492"/>
        <w:tab w:val="num" w:pos="643"/>
      </w:tabs>
      <w:spacing w:line="360" w:lineRule="auto"/>
      <w:ind w:left="643"/>
    </w:pPr>
    <w:rPr>
      <w:rFonts w:ascii="Arial" w:eastAsia="Times New Roman" w:hAnsi="Arial" w:cs="Times New Roman"/>
      <w:noProof/>
      <w:sz w:val="24"/>
      <w:szCs w:val="24"/>
    </w:rPr>
  </w:style>
  <w:style w:type="paragraph" w:styleId="ListNumber3">
    <w:name w:val="List Number 3"/>
    <w:basedOn w:val="Normal"/>
    <w:rsid w:val="00EF40D0"/>
    <w:pPr>
      <w:numPr>
        <w:numId w:val="26"/>
      </w:numPr>
      <w:tabs>
        <w:tab w:val="clear" w:pos="360"/>
        <w:tab w:val="num" w:pos="926"/>
      </w:tabs>
      <w:spacing w:line="360" w:lineRule="auto"/>
      <w:ind w:left="926"/>
    </w:pPr>
    <w:rPr>
      <w:rFonts w:ascii="Arial" w:eastAsia="Times New Roman" w:hAnsi="Arial" w:cs="Times New Roman"/>
      <w:noProof/>
      <w:sz w:val="24"/>
      <w:szCs w:val="24"/>
    </w:rPr>
  </w:style>
  <w:style w:type="paragraph" w:styleId="ListNumber4">
    <w:name w:val="List Number 4"/>
    <w:basedOn w:val="Normal"/>
    <w:rsid w:val="00EF40D0"/>
    <w:pPr>
      <w:numPr>
        <w:numId w:val="27"/>
      </w:numPr>
      <w:tabs>
        <w:tab w:val="clear" w:pos="643"/>
        <w:tab w:val="num" w:pos="1209"/>
      </w:tabs>
      <w:spacing w:line="360" w:lineRule="auto"/>
      <w:ind w:left="1209"/>
    </w:pPr>
    <w:rPr>
      <w:rFonts w:ascii="Arial" w:eastAsia="Times New Roman" w:hAnsi="Arial" w:cs="Times New Roman"/>
      <w:noProof/>
      <w:sz w:val="24"/>
      <w:szCs w:val="24"/>
    </w:rPr>
  </w:style>
  <w:style w:type="paragraph" w:styleId="ListNumber5">
    <w:name w:val="List Number 5"/>
    <w:basedOn w:val="Normal"/>
    <w:rsid w:val="00EF40D0"/>
    <w:pPr>
      <w:numPr>
        <w:numId w:val="28"/>
      </w:numPr>
      <w:tabs>
        <w:tab w:val="clear" w:pos="926"/>
        <w:tab w:val="num" w:pos="1492"/>
      </w:tabs>
      <w:spacing w:line="360" w:lineRule="auto"/>
      <w:ind w:left="1492"/>
    </w:pPr>
    <w:rPr>
      <w:rFonts w:ascii="Arial" w:eastAsia="Times New Roman" w:hAnsi="Arial" w:cs="Times New Roman"/>
      <w:noProof/>
      <w:sz w:val="24"/>
      <w:szCs w:val="24"/>
    </w:rPr>
  </w:style>
  <w:style w:type="paragraph" w:customStyle="1" w:styleId="Brigitta">
    <w:name w:val="Brigitta"/>
    <w:basedOn w:val="Normal"/>
    <w:rsid w:val="00EF40D0"/>
    <w:pPr>
      <w:spacing w:line="312" w:lineRule="auto"/>
    </w:pPr>
    <w:rPr>
      <w:rFonts w:ascii="Swiss742 SWC" w:eastAsia="Times New Roman" w:hAnsi="Swiss742 SWC" w:cs="Times New Roman"/>
      <w:noProof/>
      <w:sz w:val="24"/>
      <w:szCs w:val="20"/>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rPr>
  </w:style>
  <w:style w:type="paragraph" w:customStyle="1" w:styleId="CM1">
    <w:name w:val="CM1"/>
    <w:basedOn w:val="Default"/>
    <w:next w:val="Default"/>
    <w:uiPriority w:val="99"/>
    <w:rsid w:val="00EF40D0"/>
    <w:rPr>
      <w:rFonts w:ascii="EUAlbertina" w:eastAsia="Calibri" w:hAnsi="EUAlbertina"/>
      <w:color w:val="auto"/>
    </w:rPr>
  </w:style>
  <w:style w:type="paragraph" w:customStyle="1" w:styleId="CM3">
    <w:name w:val="CM3"/>
    <w:basedOn w:val="Default"/>
    <w:next w:val="Default"/>
    <w:uiPriority w:val="99"/>
    <w:rsid w:val="00EF40D0"/>
    <w:rPr>
      <w:rFonts w:ascii="EUAlbertina" w:eastAsia="Calibri" w:hAnsi="EUAlbertina"/>
      <w:color w:val="auto"/>
    </w:rPr>
  </w:style>
  <w:style w:type="paragraph" w:customStyle="1" w:styleId="CM4">
    <w:name w:val="CM4"/>
    <w:basedOn w:val="Default"/>
    <w:next w:val="Default"/>
    <w:uiPriority w:val="99"/>
    <w:rsid w:val="00EF40D0"/>
    <w:rPr>
      <w:rFonts w:ascii="EUAlbertina" w:eastAsia="Calibri" w:hAnsi="EUAlbertina"/>
      <w:color w:val="auto"/>
    </w:rPr>
  </w:style>
  <w:style w:type="paragraph" w:customStyle="1" w:styleId="StyleLinespacingsingle">
    <w:name w:val="Style Line spacing:  single"/>
    <w:basedOn w:val="Normal"/>
    <w:rsid w:val="00EF40D0"/>
    <w:rPr>
      <w:rFonts w:eastAsia="Times New Roman" w:cs="Times New Roman"/>
      <w:szCs w:val="20"/>
    </w:rPr>
  </w:style>
  <w:style w:type="paragraph" w:customStyle="1" w:styleId="PargrafodaLista1">
    <w:name w:val="Parágrafo da Lista1"/>
    <w:basedOn w:val="Normal"/>
    <w:uiPriority w:val="34"/>
    <w:rsid w:val="00EF40D0"/>
    <w:pPr>
      <w:spacing w:line="240" w:lineRule="auto"/>
      <w:ind w:left="720"/>
      <w:contextualSpacing/>
    </w:pPr>
    <w:rPr>
      <w:rFonts w:ascii="Times New Roman" w:eastAsia="Times New Roman" w:hAnsi="Times New Roman" w:cs="Times New Roman"/>
      <w:sz w:val="24"/>
      <w:szCs w:val="24"/>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s-ES" w:eastAsia="es-ES"/>
    </w:rPr>
  </w:style>
  <w:style w:type="paragraph" w:styleId="Subtitle">
    <w:name w:val="Subtitle"/>
    <w:basedOn w:val="Normal"/>
    <w:next w:val="Normal"/>
    <w:link w:val="SubtitleChar"/>
    <w:uiPriority w:val="11"/>
    <w:qFormat/>
    <w:rsid w:val="00FB3AE5"/>
    <w:pPr>
      <w:numPr>
        <w:ilvl w:val="1"/>
      </w:numPr>
      <w:spacing w:before="20" w:after="120"/>
    </w:pPr>
    <w:rPr>
      <w:rFonts w:ascii="Verdana Bold" w:eastAsiaTheme="majorEastAsia" w:hAnsi="Verdana Bold" w:cstheme="majorBidi"/>
      <w:iCs/>
      <w:color w:val="000000" w:themeColor="text1"/>
      <w:szCs w:val="24"/>
    </w:rPr>
  </w:style>
  <w:style w:type="character" w:customStyle="1" w:styleId="SubtitleChar">
    <w:name w:val="Subtitle Char"/>
    <w:basedOn w:val="DefaultParagraphFont"/>
    <w:link w:val="Subtitle"/>
    <w:uiPriority w:val="11"/>
    <w:rsid w:val="00FB3AE5"/>
    <w:rPr>
      <w:rFonts w:ascii="Verdana Bold" w:eastAsiaTheme="majorEastAsia" w:hAnsi="Verdana Bold" w:cstheme="majorBidi"/>
      <w:iCs/>
      <w:color w:val="000000" w:themeColor="text1"/>
      <w:sz w:val="18"/>
      <w:szCs w:val="24"/>
    </w:rPr>
  </w:style>
  <w:style w:type="paragraph" w:customStyle="1" w:styleId="Heading1JTOT">
    <w:name w:val="Heading 1 + JTOT"/>
    <w:basedOn w:val="Heading1"/>
    <w:rsid w:val="00EF40D0"/>
    <w:rPr>
      <w:rFonts w:ascii="Verdana Bold" w:hAnsi="Verdana Bold"/>
    </w:rPr>
  </w:style>
  <w:style w:type="paragraph" w:customStyle="1" w:styleId="Style1a">
    <w:name w:val="Style1a"/>
    <w:basedOn w:val="NormalWeb"/>
    <w:link w:val="Style1aChar"/>
    <w:rsid w:val="00EF40D0"/>
    <w:pPr>
      <w:numPr>
        <w:numId w:val="31"/>
      </w:numPr>
      <w:spacing w:line="360" w:lineRule="auto"/>
      <w:jc w:val="left"/>
    </w:pPr>
    <w:rPr>
      <w:rFonts w:ascii="Verdana" w:eastAsia="Times New Roman" w:hAnsi="Verdana" w:cs="Arial"/>
      <w:b/>
      <w:sz w:val="18"/>
      <w:szCs w:val="18"/>
      <w:u w:val="single"/>
    </w:rPr>
  </w:style>
  <w:style w:type="character" w:customStyle="1" w:styleId="Style1aChar">
    <w:name w:val="Style1a Char"/>
    <w:link w:val="Style1a"/>
    <w:rsid w:val="00EF40D0"/>
    <w:rPr>
      <w:rFonts w:ascii="Verdana" w:eastAsia="Times New Roman" w:hAnsi="Verdana" w:cs="Arial"/>
      <w:b/>
      <w:sz w:val="18"/>
      <w:szCs w:val="18"/>
      <w:u w:val="single"/>
      <w:lang w:eastAsia="es-ES"/>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rPr>
  </w:style>
  <w:style w:type="character" w:customStyle="1" w:styleId="Style1Char">
    <w:name w:val="Style1 Char"/>
    <w:link w:val="Style1"/>
    <w:rsid w:val="00EF40D0"/>
    <w:rPr>
      <w:rFonts w:ascii="Verdana" w:eastAsiaTheme="majorEastAsia" w:hAnsi="Verdana" w:cstheme="majorBidi"/>
      <w:bCs/>
      <w:sz w:val="28"/>
      <w:szCs w:val="28"/>
    </w:rPr>
  </w:style>
  <w:style w:type="character" w:customStyle="1" w:styleId="Style2aChar">
    <w:name w:val="Style2 a Char"/>
    <w:link w:val="Style2a"/>
    <w:rsid w:val="00EF40D0"/>
    <w:rPr>
      <w:rFonts w:ascii="Verdana" w:eastAsiaTheme="majorEastAsia" w:hAnsi="Verdana" w:cstheme="majorBidi"/>
      <w:b/>
      <w:bCs/>
      <w:sz w:val="28"/>
      <w:szCs w:val="28"/>
      <w:lang w:eastAsia="es-ES"/>
    </w:rPr>
  </w:style>
  <w:style w:type="paragraph" w:customStyle="1" w:styleId="bullet1">
    <w:name w:val="bullet1"/>
    <w:basedOn w:val="bultab1"/>
    <w:link w:val="bullet1Char"/>
    <w:rsid w:val="00EF40D0"/>
    <w:pPr>
      <w:numPr>
        <w:numId w:val="29"/>
      </w:numPr>
      <w:ind w:left="851" w:right="-79" w:hanging="851"/>
    </w:pPr>
    <w:rPr>
      <w:sz w:val="18"/>
      <w:szCs w:val="18"/>
    </w:rPr>
  </w:style>
  <w:style w:type="character" w:customStyle="1" w:styleId="bultab1Char">
    <w:name w:val="bultab1 Char"/>
    <w:basedOn w:val="DefaultParagraphFont"/>
    <w:link w:val="bultab1"/>
    <w:rsid w:val="00EF40D0"/>
    <w:rPr>
      <w:rFonts w:ascii="Verdana" w:eastAsia="Times New Roman" w:hAnsi="Verdana" w:cs="Times New Roman"/>
      <w:sz w:val="17"/>
      <w:szCs w:val="24"/>
      <w:lang w:val="es-ES" w:eastAsia="es-ES"/>
    </w:rPr>
  </w:style>
  <w:style w:type="character" w:customStyle="1" w:styleId="bullet1Char">
    <w:name w:val="bullet1 Char"/>
    <w:basedOn w:val="bultab1Char"/>
    <w:link w:val="bullet1"/>
    <w:rsid w:val="00EF40D0"/>
    <w:rPr>
      <w:rFonts w:ascii="Verdana" w:eastAsia="Times New Roman" w:hAnsi="Verdana" w:cs="Times New Roman"/>
      <w:sz w:val="18"/>
      <w:szCs w:val="18"/>
      <w:lang w:val="es-ES" w:eastAsia="es-ES"/>
    </w:rPr>
  </w:style>
  <w:style w:type="paragraph" w:styleId="NoSpacing">
    <w:name w:val="No Spacing"/>
    <w:aliases w:val="Judial training"/>
    <w:basedOn w:val="Heading1"/>
    <w:next w:val="Heading1"/>
    <w:uiPriority w:val="1"/>
    <w:rsid w:val="00FC55DD"/>
    <w:pPr>
      <w:keepNext w:val="0"/>
      <w:keepLines w:val="0"/>
      <w:spacing w:line="240" w:lineRule="auto"/>
      <w:outlineLvl w:val="9"/>
    </w:pPr>
    <w:rPr>
      <w:rFonts w:eastAsiaTheme="minorHAnsi" w:cstheme="minorBidi"/>
      <w:b w:val="0"/>
      <w:bCs w:val="0"/>
      <w:sz w:val="18"/>
      <w:szCs w:val="22"/>
    </w:rPr>
  </w:style>
  <w:style w:type="paragraph" w:customStyle="1" w:styleId="Heading2Ch">
    <w:name w:val="Heading 2 Ch"/>
    <w:basedOn w:val="Heading2"/>
    <w:rsid w:val="001371BC"/>
  </w:style>
  <w:style w:type="paragraph" w:styleId="EnvelopeAddress">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ListParagraph">
    <w:name w:val="List Paragraph"/>
    <w:basedOn w:val="Normal"/>
    <w:uiPriority w:val="34"/>
    <w:qFormat/>
    <w:rsid w:val="00875C78"/>
    <w:pPr>
      <w:ind w:left="720"/>
      <w:contextualSpacing/>
    </w:pPr>
  </w:style>
  <w:style w:type="paragraph" w:styleId="List">
    <w:name w:val="List"/>
    <w:basedOn w:val="Normal"/>
    <w:uiPriority w:val="99"/>
    <w:unhideWhenUsed/>
    <w:rsid w:val="00607E73"/>
    <w:pPr>
      <w:numPr>
        <w:numId w:val="32"/>
      </w:numPr>
      <w:spacing w:before="120" w:after="120"/>
      <w:ind w:left="851" w:right="-79" w:hanging="851"/>
      <w:contextualSpacing/>
    </w:pPr>
  </w:style>
  <w:style w:type="paragraph" w:customStyle="1" w:styleId="bul3">
    <w:name w:val="bul3"/>
    <w:basedOn w:val="Normal"/>
    <w:qFormat/>
    <w:rsid w:val="001F6690"/>
    <w:pPr>
      <w:numPr>
        <w:numId w:val="33"/>
      </w:numPr>
      <w:spacing w:after="120"/>
      <w:ind w:left="2552" w:hanging="851"/>
    </w:pPr>
    <w:rPr>
      <w:rFonts w:eastAsia="MS Mincho" w:cs="Times New Roman"/>
      <w:szCs w:val="20"/>
    </w:rPr>
  </w:style>
  <w:style w:type="paragraph" w:styleId="TableofFigures">
    <w:name w:val="table of figures"/>
    <w:basedOn w:val="Normal"/>
    <w:next w:val="Normal"/>
    <w:uiPriority w:val="99"/>
    <w:semiHidden/>
    <w:unhideWhenUsed/>
    <w:rsid w:val="00930C93"/>
  </w:style>
  <w:style w:type="paragraph" w:customStyle="1" w:styleId="TableParagraph">
    <w:name w:val="Table Paragraph"/>
    <w:basedOn w:val="Normal"/>
    <w:uiPriority w:val="1"/>
    <w:qFormat/>
    <w:rsid w:val="00C3487D"/>
    <w:pPr>
      <w:widowControl w:val="0"/>
      <w:spacing w:line="240" w:lineRule="auto"/>
      <w:jc w:val="left"/>
    </w:pPr>
    <w:rPr>
      <w:rFonts w:asciiTheme="minorHAnsi" w:hAnsiTheme="minorHAnsi"/>
      <w:sz w:val="22"/>
    </w:rPr>
  </w:style>
  <w:style w:type="paragraph" w:styleId="TOCHeading">
    <w:name w:val="TOC Heading"/>
    <w:basedOn w:val="Heading1"/>
    <w:next w:val="Normal"/>
    <w:uiPriority w:val="39"/>
    <w:unhideWhenUsed/>
    <w:qFormat/>
    <w:rsid w:val="001C3E99"/>
    <w:pPr>
      <w:numPr>
        <w:numId w:val="0"/>
      </w:numPr>
      <w:spacing w:before="480" w:after="0" w:line="276" w:lineRule="auto"/>
      <w:ind w:right="0"/>
      <w:jc w:val="left"/>
      <w:outlineLvl w:val="9"/>
    </w:pPr>
    <w:rPr>
      <w:rFonts w:asciiTheme="majorHAnsi" w:hAnsiTheme="majorHAnsi"/>
      <w:color w:val="365F91" w:themeColor="accent1" w:themeShade="BF"/>
    </w:rPr>
  </w:style>
  <w:style w:type="character" w:styleId="UnresolvedMention">
    <w:name w:val="Unresolved Mention"/>
    <w:basedOn w:val="DefaultParagraphFont"/>
    <w:uiPriority w:val="99"/>
    <w:semiHidden/>
    <w:unhideWhenUsed/>
    <w:rsid w:val="00B702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8203">
      <w:bodyDiv w:val="1"/>
      <w:marLeft w:val="0"/>
      <w:marRight w:val="0"/>
      <w:marTop w:val="0"/>
      <w:marBottom w:val="0"/>
      <w:divBdr>
        <w:top w:val="none" w:sz="0" w:space="0" w:color="auto"/>
        <w:left w:val="none" w:sz="0" w:space="0" w:color="auto"/>
        <w:bottom w:val="none" w:sz="0" w:space="0" w:color="auto"/>
        <w:right w:val="none" w:sz="0" w:space="0" w:color="auto"/>
      </w:divBdr>
    </w:div>
    <w:div w:id="13925861">
      <w:bodyDiv w:val="1"/>
      <w:marLeft w:val="0"/>
      <w:marRight w:val="0"/>
      <w:marTop w:val="0"/>
      <w:marBottom w:val="0"/>
      <w:divBdr>
        <w:top w:val="none" w:sz="0" w:space="0" w:color="auto"/>
        <w:left w:val="none" w:sz="0" w:space="0" w:color="auto"/>
        <w:bottom w:val="none" w:sz="0" w:space="0" w:color="auto"/>
        <w:right w:val="none" w:sz="0" w:space="0" w:color="auto"/>
      </w:divBdr>
    </w:div>
    <w:div w:id="16589329">
      <w:bodyDiv w:val="1"/>
      <w:marLeft w:val="0"/>
      <w:marRight w:val="0"/>
      <w:marTop w:val="0"/>
      <w:marBottom w:val="0"/>
      <w:divBdr>
        <w:top w:val="none" w:sz="0" w:space="0" w:color="auto"/>
        <w:left w:val="none" w:sz="0" w:space="0" w:color="auto"/>
        <w:bottom w:val="none" w:sz="0" w:space="0" w:color="auto"/>
        <w:right w:val="none" w:sz="0" w:space="0" w:color="auto"/>
      </w:divBdr>
    </w:div>
    <w:div w:id="19551342">
      <w:bodyDiv w:val="1"/>
      <w:marLeft w:val="0"/>
      <w:marRight w:val="0"/>
      <w:marTop w:val="0"/>
      <w:marBottom w:val="0"/>
      <w:divBdr>
        <w:top w:val="none" w:sz="0" w:space="0" w:color="auto"/>
        <w:left w:val="none" w:sz="0" w:space="0" w:color="auto"/>
        <w:bottom w:val="none" w:sz="0" w:space="0" w:color="auto"/>
        <w:right w:val="none" w:sz="0" w:space="0" w:color="auto"/>
      </w:divBdr>
    </w:div>
    <w:div w:id="20323291">
      <w:bodyDiv w:val="1"/>
      <w:marLeft w:val="0"/>
      <w:marRight w:val="0"/>
      <w:marTop w:val="0"/>
      <w:marBottom w:val="0"/>
      <w:divBdr>
        <w:top w:val="none" w:sz="0" w:space="0" w:color="auto"/>
        <w:left w:val="none" w:sz="0" w:space="0" w:color="auto"/>
        <w:bottom w:val="none" w:sz="0" w:space="0" w:color="auto"/>
        <w:right w:val="none" w:sz="0" w:space="0" w:color="auto"/>
      </w:divBdr>
    </w:div>
    <w:div w:id="22635496">
      <w:bodyDiv w:val="1"/>
      <w:marLeft w:val="0"/>
      <w:marRight w:val="0"/>
      <w:marTop w:val="0"/>
      <w:marBottom w:val="0"/>
      <w:divBdr>
        <w:top w:val="none" w:sz="0" w:space="0" w:color="auto"/>
        <w:left w:val="none" w:sz="0" w:space="0" w:color="auto"/>
        <w:bottom w:val="none" w:sz="0" w:space="0" w:color="auto"/>
        <w:right w:val="none" w:sz="0" w:space="0" w:color="auto"/>
      </w:divBdr>
    </w:div>
    <w:div w:id="23291332">
      <w:bodyDiv w:val="1"/>
      <w:marLeft w:val="0"/>
      <w:marRight w:val="0"/>
      <w:marTop w:val="0"/>
      <w:marBottom w:val="0"/>
      <w:divBdr>
        <w:top w:val="none" w:sz="0" w:space="0" w:color="auto"/>
        <w:left w:val="none" w:sz="0" w:space="0" w:color="auto"/>
        <w:bottom w:val="none" w:sz="0" w:space="0" w:color="auto"/>
        <w:right w:val="none" w:sz="0" w:space="0" w:color="auto"/>
      </w:divBdr>
    </w:div>
    <w:div w:id="24864892">
      <w:bodyDiv w:val="1"/>
      <w:marLeft w:val="0"/>
      <w:marRight w:val="0"/>
      <w:marTop w:val="0"/>
      <w:marBottom w:val="0"/>
      <w:divBdr>
        <w:top w:val="none" w:sz="0" w:space="0" w:color="auto"/>
        <w:left w:val="none" w:sz="0" w:space="0" w:color="auto"/>
        <w:bottom w:val="none" w:sz="0" w:space="0" w:color="auto"/>
        <w:right w:val="none" w:sz="0" w:space="0" w:color="auto"/>
      </w:divBdr>
    </w:div>
    <w:div w:id="28342233">
      <w:bodyDiv w:val="1"/>
      <w:marLeft w:val="0"/>
      <w:marRight w:val="0"/>
      <w:marTop w:val="0"/>
      <w:marBottom w:val="0"/>
      <w:divBdr>
        <w:top w:val="none" w:sz="0" w:space="0" w:color="auto"/>
        <w:left w:val="none" w:sz="0" w:space="0" w:color="auto"/>
        <w:bottom w:val="none" w:sz="0" w:space="0" w:color="auto"/>
        <w:right w:val="none" w:sz="0" w:space="0" w:color="auto"/>
      </w:divBdr>
      <w:divsChild>
        <w:div w:id="1757751107">
          <w:marLeft w:val="274"/>
          <w:marRight w:val="0"/>
          <w:marTop w:val="0"/>
          <w:marBottom w:val="0"/>
          <w:divBdr>
            <w:top w:val="none" w:sz="0" w:space="0" w:color="auto"/>
            <w:left w:val="none" w:sz="0" w:space="0" w:color="auto"/>
            <w:bottom w:val="none" w:sz="0" w:space="0" w:color="auto"/>
            <w:right w:val="none" w:sz="0" w:space="0" w:color="auto"/>
          </w:divBdr>
        </w:div>
        <w:div w:id="1915780844">
          <w:marLeft w:val="274"/>
          <w:marRight w:val="0"/>
          <w:marTop w:val="0"/>
          <w:marBottom w:val="0"/>
          <w:divBdr>
            <w:top w:val="none" w:sz="0" w:space="0" w:color="auto"/>
            <w:left w:val="none" w:sz="0" w:space="0" w:color="auto"/>
            <w:bottom w:val="none" w:sz="0" w:space="0" w:color="auto"/>
            <w:right w:val="none" w:sz="0" w:space="0" w:color="auto"/>
          </w:divBdr>
        </w:div>
        <w:div w:id="224145680">
          <w:marLeft w:val="274"/>
          <w:marRight w:val="0"/>
          <w:marTop w:val="0"/>
          <w:marBottom w:val="0"/>
          <w:divBdr>
            <w:top w:val="none" w:sz="0" w:space="0" w:color="auto"/>
            <w:left w:val="none" w:sz="0" w:space="0" w:color="auto"/>
            <w:bottom w:val="none" w:sz="0" w:space="0" w:color="auto"/>
            <w:right w:val="none" w:sz="0" w:space="0" w:color="auto"/>
          </w:divBdr>
        </w:div>
        <w:div w:id="728110382">
          <w:marLeft w:val="274"/>
          <w:marRight w:val="0"/>
          <w:marTop w:val="0"/>
          <w:marBottom w:val="0"/>
          <w:divBdr>
            <w:top w:val="none" w:sz="0" w:space="0" w:color="auto"/>
            <w:left w:val="none" w:sz="0" w:space="0" w:color="auto"/>
            <w:bottom w:val="none" w:sz="0" w:space="0" w:color="auto"/>
            <w:right w:val="none" w:sz="0" w:space="0" w:color="auto"/>
          </w:divBdr>
        </w:div>
      </w:divsChild>
    </w:div>
    <w:div w:id="28409699">
      <w:bodyDiv w:val="1"/>
      <w:marLeft w:val="0"/>
      <w:marRight w:val="0"/>
      <w:marTop w:val="0"/>
      <w:marBottom w:val="0"/>
      <w:divBdr>
        <w:top w:val="none" w:sz="0" w:space="0" w:color="auto"/>
        <w:left w:val="none" w:sz="0" w:space="0" w:color="auto"/>
        <w:bottom w:val="none" w:sz="0" w:space="0" w:color="auto"/>
        <w:right w:val="none" w:sz="0" w:space="0" w:color="auto"/>
      </w:divBdr>
      <w:divsChild>
        <w:div w:id="375468313">
          <w:marLeft w:val="806"/>
          <w:marRight w:val="0"/>
          <w:marTop w:val="0"/>
          <w:marBottom w:val="0"/>
          <w:divBdr>
            <w:top w:val="none" w:sz="0" w:space="0" w:color="auto"/>
            <w:left w:val="none" w:sz="0" w:space="0" w:color="auto"/>
            <w:bottom w:val="none" w:sz="0" w:space="0" w:color="auto"/>
            <w:right w:val="none" w:sz="0" w:space="0" w:color="auto"/>
          </w:divBdr>
        </w:div>
        <w:div w:id="1502961570">
          <w:marLeft w:val="806"/>
          <w:marRight w:val="0"/>
          <w:marTop w:val="0"/>
          <w:marBottom w:val="0"/>
          <w:divBdr>
            <w:top w:val="none" w:sz="0" w:space="0" w:color="auto"/>
            <w:left w:val="none" w:sz="0" w:space="0" w:color="auto"/>
            <w:bottom w:val="none" w:sz="0" w:space="0" w:color="auto"/>
            <w:right w:val="none" w:sz="0" w:space="0" w:color="auto"/>
          </w:divBdr>
        </w:div>
        <w:div w:id="1513687236">
          <w:marLeft w:val="806"/>
          <w:marRight w:val="0"/>
          <w:marTop w:val="0"/>
          <w:marBottom w:val="0"/>
          <w:divBdr>
            <w:top w:val="none" w:sz="0" w:space="0" w:color="auto"/>
            <w:left w:val="none" w:sz="0" w:space="0" w:color="auto"/>
            <w:bottom w:val="none" w:sz="0" w:space="0" w:color="auto"/>
            <w:right w:val="none" w:sz="0" w:space="0" w:color="auto"/>
          </w:divBdr>
        </w:div>
        <w:div w:id="887451888">
          <w:marLeft w:val="806"/>
          <w:marRight w:val="0"/>
          <w:marTop w:val="0"/>
          <w:marBottom w:val="0"/>
          <w:divBdr>
            <w:top w:val="none" w:sz="0" w:space="0" w:color="auto"/>
            <w:left w:val="none" w:sz="0" w:space="0" w:color="auto"/>
            <w:bottom w:val="none" w:sz="0" w:space="0" w:color="auto"/>
            <w:right w:val="none" w:sz="0" w:space="0" w:color="auto"/>
          </w:divBdr>
        </w:div>
        <w:div w:id="1691026166">
          <w:marLeft w:val="806"/>
          <w:marRight w:val="0"/>
          <w:marTop w:val="0"/>
          <w:marBottom w:val="0"/>
          <w:divBdr>
            <w:top w:val="none" w:sz="0" w:space="0" w:color="auto"/>
            <w:left w:val="none" w:sz="0" w:space="0" w:color="auto"/>
            <w:bottom w:val="none" w:sz="0" w:space="0" w:color="auto"/>
            <w:right w:val="none" w:sz="0" w:space="0" w:color="auto"/>
          </w:divBdr>
        </w:div>
        <w:div w:id="1101879513">
          <w:marLeft w:val="806"/>
          <w:marRight w:val="0"/>
          <w:marTop w:val="0"/>
          <w:marBottom w:val="0"/>
          <w:divBdr>
            <w:top w:val="none" w:sz="0" w:space="0" w:color="auto"/>
            <w:left w:val="none" w:sz="0" w:space="0" w:color="auto"/>
            <w:bottom w:val="none" w:sz="0" w:space="0" w:color="auto"/>
            <w:right w:val="none" w:sz="0" w:space="0" w:color="auto"/>
          </w:divBdr>
        </w:div>
        <w:div w:id="917136304">
          <w:marLeft w:val="806"/>
          <w:marRight w:val="0"/>
          <w:marTop w:val="0"/>
          <w:marBottom w:val="0"/>
          <w:divBdr>
            <w:top w:val="none" w:sz="0" w:space="0" w:color="auto"/>
            <w:left w:val="none" w:sz="0" w:space="0" w:color="auto"/>
            <w:bottom w:val="none" w:sz="0" w:space="0" w:color="auto"/>
            <w:right w:val="none" w:sz="0" w:space="0" w:color="auto"/>
          </w:divBdr>
        </w:div>
      </w:divsChild>
    </w:div>
    <w:div w:id="31661433">
      <w:bodyDiv w:val="1"/>
      <w:marLeft w:val="0"/>
      <w:marRight w:val="0"/>
      <w:marTop w:val="0"/>
      <w:marBottom w:val="0"/>
      <w:divBdr>
        <w:top w:val="none" w:sz="0" w:space="0" w:color="auto"/>
        <w:left w:val="none" w:sz="0" w:space="0" w:color="auto"/>
        <w:bottom w:val="none" w:sz="0" w:space="0" w:color="auto"/>
        <w:right w:val="none" w:sz="0" w:space="0" w:color="auto"/>
      </w:divBdr>
    </w:div>
    <w:div w:id="32971102">
      <w:bodyDiv w:val="1"/>
      <w:marLeft w:val="0"/>
      <w:marRight w:val="0"/>
      <w:marTop w:val="0"/>
      <w:marBottom w:val="0"/>
      <w:divBdr>
        <w:top w:val="none" w:sz="0" w:space="0" w:color="auto"/>
        <w:left w:val="none" w:sz="0" w:space="0" w:color="auto"/>
        <w:bottom w:val="none" w:sz="0" w:space="0" w:color="auto"/>
        <w:right w:val="none" w:sz="0" w:space="0" w:color="auto"/>
      </w:divBdr>
    </w:div>
    <w:div w:id="33847461">
      <w:bodyDiv w:val="1"/>
      <w:marLeft w:val="0"/>
      <w:marRight w:val="0"/>
      <w:marTop w:val="0"/>
      <w:marBottom w:val="0"/>
      <w:divBdr>
        <w:top w:val="none" w:sz="0" w:space="0" w:color="auto"/>
        <w:left w:val="none" w:sz="0" w:space="0" w:color="auto"/>
        <w:bottom w:val="none" w:sz="0" w:space="0" w:color="auto"/>
        <w:right w:val="none" w:sz="0" w:space="0" w:color="auto"/>
      </w:divBdr>
    </w:div>
    <w:div w:id="38942269">
      <w:bodyDiv w:val="1"/>
      <w:marLeft w:val="0"/>
      <w:marRight w:val="0"/>
      <w:marTop w:val="0"/>
      <w:marBottom w:val="0"/>
      <w:divBdr>
        <w:top w:val="none" w:sz="0" w:space="0" w:color="auto"/>
        <w:left w:val="none" w:sz="0" w:space="0" w:color="auto"/>
        <w:bottom w:val="none" w:sz="0" w:space="0" w:color="auto"/>
        <w:right w:val="none" w:sz="0" w:space="0" w:color="auto"/>
      </w:divBdr>
    </w:div>
    <w:div w:id="46415327">
      <w:bodyDiv w:val="1"/>
      <w:marLeft w:val="0"/>
      <w:marRight w:val="0"/>
      <w:marTop w:val="0"/>
      <w:marBottom w:val="0"/>
      <w:divBdr>
        <w:top w:val="none" w:sz="0" w:space="0" w:color="auto"/>
        <w:left w:val="none" w:sz="0" w:space="0" w:color="auto"/>
        <w:bottom w:val="none" w:sz="0" w:space="0" w:color="auto"/>
        <w:right w:val="none" w:sz="0" w:space="0" w:color="auto"/>
      </w:divBdr>
    </w:div>
    <w:div w:id="46995983">
      <w:bodyDiv w:val="1"/>
      <w:marLeft w:val="0"/>
      <w:marRight w:val="0"/>
      <w:marTop w:val="0"/>
      <w:marBottom w:val="0"/>
      <w:divBdr>
        <w:top w:val="none" w:sz="0" w:space="0" w:color="auto"/>
        <w:left w:val="none" w:sz="0" w:space="0" w:color="auto"/>
        <w:bottom w:val="none" w:sz="0" w:space="0" w:color="auto"/>
        <w:right w:val="none" w:sz="0" w:space="0" w:color="auto"/>
      </w:divBdr>
    </w:div>
    <w:div w:id="59181707">
      <w:bodyDiv w:val="1"/>
      <w:marLeft w:val="0"/>
      <w:marRight w:val="0"/>
      <w:marTop w:val="0"/>
      <w:marBottom w:val="0"/>
      <w:divBdr>
        <w:top w:val="none" w:sz="0" w:space="0" w:color="auto"/>
        <w:left w:val="none" w:sz="0" w:space="0" w:color="auto"/>
        <w:bottom w:val="none" w:sz="0" w:space="0" w:color="auto"/>
        <w:right w:val="none" w:sz="0" w:space="0" w:color="auto"/>
      </w:divBdr>
    </w:div>
    <w:div w:id="68505192">
      <w:bodyDiv w:val="1"/>
      <w:marLeft w:val="0"/>
      <w:marRight w:val="0"/>
      <w:marTop w:val="0"/>
      <w:marBottom w:val="0"/>
      <w:divBdr>
        <w:top w:val="none" w:sz="0" w:space="0" w:color="auto"/>
        <w:left w:val="none" w:sz="0" w:space="0" w:color="auto"/>
        <w:bottom w:val="none" w:sz="0" w:space="0" w:color="auto"/>
        <w:right w:val="none" w:sz="0" w:space="0" w:color="auto"/>
      </w:divBdr>
    </w:div>
    <w:div w:id="71851390">
      <w:bodyDiv w:val="1"/>
      <w:marLeft w:val="0"/>
      <w:marRight w:val="0"/>
      <w:marTop w:val="0"/>
      <w:marBottom w:val="0"/>
      <w:divBdr>
        <w:top w:val="none" w:sz="0" w:space="0" w:color="auto"/>
        <w:left w:val="none" w:sz="0" w:space="0" w:color="auto"/>
        <w:bottom w:val="none" w:sz="0" w:space="0" w:color="auto"/>
        <w:right w:val="none" w:sz="0" w:space="0" w:color="auto"/>
      </w:divBdr>
    </w:div>
    <w:div w:id="94903591">
      <w:bodyDiv w:val="1"/>
      <w:marLeft w:val="0"/>
      <w:marRight w:val="0"/>
      <w:marTop w:val="0"/>
      <w:marBottom w:val="0"/>
      <w:divBdr>
        <w:top w:val="none" w:sz="0" w:space="0" w:color="auto"/>
        <w:left w:val="none" w:sz="0" w:space="0" w:color="auto"/>
        <w:bottom w:val="none" w:sz="0" w:space="0" w:color="auto"/>
        <w:right w:val="none" w:sz="0" w:space="0" w:color="auto"/>
      </w:divBdr>
      <w:divsChild>
        <w:div w:id="927151866">
          <w:marLeft w:val="806"/>
          <w:marRight w:val="0"/>
          <w:marTop w:val="0"/>
          <w:marBottom w:val="0"/>
          <w:divBdr>
            <w:top w:val="none" w:sz="0" w:space="0" w:color="auto"/>
            <w:left w:val="none" w:sz="0" w:space="0" w:color="auto"/>
            <w:bottom w:val="none" w:sz="0" w:space="0" w:color="auto"/>
            <w:right w:val="none" w:sz="0" w:space="0" w:color="auto"/>
          </w:divBdr>
        </w:div>
        <w:div w:id="647976437">
          <w:marLeft w:val="806"/>
          <w:marRight w:val="0"/>
          <w:marTop w:val="0"/>
          <w:marBottom w:val="0"/>
          <w:divBdr>
            <w:top w:val="none" w:sz="0" w:space="0" w:color="auto"/>
            <w:left w:val="none" w:sz="0" w:space="0" w:color="auto"/>
            <w:bottom w:val="none" w:sz="0" w:space="0" w:color="auto"/>
            <w:right w:val="none" w:sz="0" w:space="0" w:color="auto"/>
          </w:divBdr>
        </w:div>
        <w:div w:id="552929714">
          <w:marLeft w:val="806"/>
          <w:marRight w:val="0"/>
          <w:marTop w:val="0"/>
          <w:marBottom w:val="0"/>
          <w:divBdr>
            <w:top w:val="none" w:sz="0" w:space="0" w:color="auto"/>
            <w:left w:val="none" w:sz="0" w:space="0" w:color="auto"/>
            <w:bottom w:val="none" w:sz="0" w:space="0" w:color="auto"/>
            <w:right w:val="none" w:sz="0" w:space="0" w:color="auto"/>
          </w:divBdr>
        </w:div>
        <w:div w:id="720636313">
          <w:marLeft w:val="806"/>
          <w:marRight w:val="0"/>
          <w:marTop w:val="0"/>
          <w:marBottom w:val="0"/>
          <w:divBdr>
            <w:top w:val="none" w:sz="0" w:space="0" w:color="auto"/>
            <w:left w:val="none" w:sz="0" w:space="0" w:color="auto"/>
            <w:bottom w:val="none" w:sz="0" w:space="0" w:color="auto"/>
            <w:right w:val="none" w:sz="0" w:space="0" w:color="auto"/>
          </w:divBdr>
        </w:div>
        <w:div w:id="1758282153">
          <w:marLeft w:val="806"/>
          <w:marRight w:val="0"/>
          <w:marTop w:val="0"/>
          <w:marBottom w:val="0"/>
          <w:divBdr>
            <w:top w:val="none" w:sz="0" w:space="0" w:color="auto"/>
            <w:left w:val="none" w:sz="0" w:space="0" w:color="auto"/>
            <w:bottom w:val="none" w:sz="0" w:space="0" w:color="auto"/>
            <w:right w:val="none" w:sz="0" w:space="0" w:color="auto"/>
          </w:divBdr>
        </w:div>
      </w:divsChild>
    </w:div>
    <w:div w:id="97724873">
      <w:bodyDiv w:val="1"/>
      <w:marLeft w:val="0"/>
      <w:marRight w:val="0"/>
      <w:marTop w:val="0"/>
      <w:marBottom w:val="0"/>
      <w:divBdr>
        <w:top w:val="none" w:sz="0" w:space="0" w:color="auto"/>
        <w:left w:val="none" w:sz="0" w:space="0" w:color="auto"/>
        <w:bottom w:val="none" w:sz="0" w:space="0" w:color="auto"/>
        <w:right w:val="none" w:sz="0" w:space="0" w:color="auto"/>
      </w:divBdr>
    </w:div>
    <w:div w:id="99378698">
      <w:bodyDiv w:val="1"/>
      <w:marLeft w:val="0"/>
      <w:marRight w:val="0"/>
      <w:marTop w:val="0"/>
      <w:marBottom w:val="0"/>
      <w:divBdr>
        <w:top w:val="none" w:sz="0" w:space="0" w:color="auto"/>
        <w:left w:val="none" w:sz="0" w:space="0" w:color="auto"/>
        <w:bottom w:val="none" w:sz="0" w:space="0" w:color="auto"/>
        <w:right w:val="none" w:sz="0" w:space="0" w:color="auto"/>
      </w:divBdr>
    </w:div>
    <w:div w:id="100423207">
      <w:bodyDiv w:val="1"/>
      <w:marLeft w:val="0"/>
      <w:marRight w:val="0"/>
      <w:marTop w:val="0"/>
      <w:marBottom w:val="0"/>
      <w:divBdr>
        <w:top w:val="none" w:sz="0" w:space="0" w:color="auto"/>
        <w:left w:val="none" w:sz="0" w:space="0" w:color="auto"/>
        <w:bottom w:val="none" w:sz="0" w:space="0" w:color="auto"/>
        <w:right w:val="none" w:sz="0" w:space="0" w:color="auto"/>
      </w:divBdr>
    </w:div>
    <w:div w:id="105462949">
      <w:bodyDiv w:val="1"/>
      <w:marLeft w:val="0"/>
      <w:marRight w:val="0"/>
      <w:marTop w:val="0"/>
      <w:marBottom w:val="0"/>
      <w:divBdr>
        <w:top w:val="none" w:sz="0" w:space="0" w:color="auto"/>
        <w:left w:val="none" w:sz="0" w:space="0" w:color="auto"/>
        <w:bottom w:val="none" w:sz="0" w:space="0" w:color="auto"/>
        <w:right w:val="none" w:sz="0" w:space="0" w:color="auto"/>
      </w:divBdr>
    </w:div>
    <w:div w:id="106631597">
      <w:bodyDiv w:val="1"/>
      <w:marLeft w:val="0"/>
      <w:marRight w:val="0"/>
      <w:marTop w:val="0"/>
      <w:marBottom w:val="0"/>
      <w:divBdr>
        <w:top w:val="none" w:sz="0" w:space="0" w:color="auto"/>
        <w:left w:val="none" w:sz="0" w:space="0" w:color="auto"/>
        <w:bottom w:val="none" w:sz="0" w:space="0" w:color="auto"/>
        <w:right w:val="none" w:sz="0" w:space="0" w:color="auto"/>
      </w:divBdr>
    </w:div>
    <w:div w:id="119299218">
      <w:bodyDiv w:val="1"/>
      <w:marLeft w:val="0"/>
      <w:marRight w:val="0"/>
      <w:marTop w:val="0"/>
      <w:marBottom w:val="0"/>
      <w:divBdr>
        <w:top w:val="none" w:sz="0" w:space="0" w:color="auto"/>
        <w:left w:val="none" w:sz="0" w:space="0" w:color="auto"/>
        <w:bottom w:val="none" w:sz="0" w:space="0" w:color="auto"/>
        <w:right w:val="none" w:sz="0" w:space="0" w:color="auto"/>
      </w:divBdr>
    </w:div>
    <w:div w:id="128860541">
      <w:bodyDiv w:val="1"/>
      <w:marLeft w:val="0"/>
      <w:marRight w:val="0"/>
      <w:marTop w:val="0"/>
      <w:marBottom w:val="0"/>
      <w:divBdr>
        <w:top w:val="none" w:sz="0" w:space="0" w:color="auto"/>
        <w:left w:val="none" w:sz="0" w:space="0" w:color="auto"/>
        <w:bottom w:val="none" w:sz="0" w:space="0" w:color="auto"/>
        <w:right w:val="none" w:sz="0" w:space="0" w:color="auto"/>
      </w:divBdr>
    </w:div>
    <w:div w:id="138692650">
      <w:bodyDiv w:val="1"/>
      <w:marLeft w:val="0"/>
      <w:marRight w:val="0"/>
      <w:marTop w:val="0"/>
      <w:marBottom w:val="0"/>
      <w:divBdr>
        <w:top w:val="none" w:sz="0" w:space="0" w:color="auto"/>
        <w:left w:val="none" w:sz="0" w:space="0" w:color="auto"/>
        <w:bottom w:val="none" w:sz="0" w:space="0" w:color="auto"/>
        <w:right w:val="none" w:sz="0" w:space="0" w:color="auto"/>
      </w:divBdr>
    </w:div>
    <w:div w:id="145126746">
      <w:bodyDiv w:val="1"/>
      <w:marLeft w:val="0"/>
      <w:marRight w:val="0"/>
      <w:marTop w:val="0"/>
      <w:marBottom w:val="0"/>
      <w:divBdr>
        <w:top w:val="none" w:sz="0" w:space="0" w:color="auto"/>
        <w:left w:val="none" w:sz="0" w:space="0" w:color="auto"/>
        <w:bottom w:val="none" w:sz="0" w:space="0" w:color="auto"/>
        <w:right w:val="none" w:sz="0" w:space="0" w:color="auto"/>
      </w:divBdr>
    </w:div>
    <w:div w:id="160782140">
      <w:bodyDiv w:val="1"/>
      <w:marLeft w:val="0"/>
      <w:marRight w:val="0"/>
      <w:marTop w:val="0"/>
      <w:marBottom w:val="0"/>
      <w:divBdr>
        <w:top w:val="none" w:sz="0" w:space="0" w:color="auto"/>
        <w:left w:val="none" w:sz="0" w:space="0" w:color="auto"/>
        <w:bottom w:val="none" w:sz="0" w:space="0" w:color="auto"/>
        <w:right w:val="none" w:sz="0" w:space="0" w:color="auto"/>
      </w:divBdr>
    </w:div>
    <w:div w:id="166747885">
      <w:bodyDiv w:val="1"/>
      <w:marLeft w:val="0"/>
      <w:marRight w:val="0"/>
      <w:marTop w:val="0"/>
      <w:marBottom w:val="0"/>
      <w:divBdr>
        <w:top w:val="none" w:sz="0" w:space="0" w:color="auto"/>
        <w:left w:val="none" w:sz="0" w:space="0" w:color="auto"/>
        <w:bottom w:val="none" w:sz="0" w:space="0" w:color="auto"/>
        <w:right w:val="none" w:sz="0" w:space="0" w:color="auto"/>
      </w:divBdr>
    </w:div>
    <w:div w:id="166940931">
      <w:bodyDiv w:val="1"/>
      <w:marLeft w:val="0"/>
      <w:marRight w:val="0"/>
      <w:marTop w:val="0"/>
      <w:marBottom w:val="0"/>
      <w:divBdr>
        <w:top w:val="none" w:sz="0" w:space="0" w:color="auto"/>
        <w:left w:val="none" w:sz="0" w:space="0" w:color="auto"/>
        <w:bottom w:val="none" w:sz="0" w:space="0" w:color="auto"/>
        <w:right w:val="none" w:sz="0" w:space="0" w:color="auto"/>
      </w:divBdr>
    </w:div>
    <w:div w:id="175847530">
      <w:bodyDiv w:val="1"/>
      <w:marLeft w:val="0"/>
      <w:marRight w:val="0"/>
      <w:marTop w:val="0"/>
      <w:marBottom w:val="0"/>
      <w:divBdr>
        <w:top w:val="none" w:sz="0" w:space="0" w:color="auto"/>
        <w:left w:val="none" w:sz="0" w:space="0" w:color="auto"/>
        <w:bottom w:val="none" w:sz="0" w:space="0" w:color="auto"/>
        <w:right w:val="none" w:sz="0" w:space="0" w:color="auto"/>
      </w:divBdr>
    </w:div>
    <w:div w:id="182014952">
      <w:bodyDiv w:val="1"/>
      <w:marLeft w:val="0"/>
      <w:marRight w:val="0"/>
      <w:marTop w:val="0"/>
      <w:marBottom w:val="0"/>
      <w:divBdr>
        <w:top w:val="none" w:sz="0" w:space="0" w:color="auto"/>
        <w:left w:val="none" w:sz="0" w:space="0" w:color="auto"/>
        <w:bottom w:val="none" w:sz="0" w:space="0" w:color="auto"/>
        <w:right w:val="none" w:sz="0" w:space="0" w:color="auto"/>
      </w:divBdr>
    </w:div>
    <w:div w:id="183907893">
      <w:bodyDiv w:val="1"/>
      <w:marLeft w:val="0"/>
      <w:marRight w:val="0"/>
      <w:marTop w:val="0"/>
      <w:marBottom w:val="0"/>
      <w:divBdr>
        <w:top w:val="none" w:sz="0" w:space="0" w:color="auto"/>
        <w:left w:val="none" w:sz="0" w:space="0" w:color="auto"/>
        <w:bottom w:val="none" w:sz="0" w:space="0" w:color="auto"/>
        <w:right w:val="none" w:sz="0" w:space="0" w:color="auto"/>
      </w:divBdr>
    </w:div>
    <w:div w:id="186144155">
      <w:bodyDiv w:val="1"/>
      <w:marLeft w:val="0"/>
      <w:marRight w:val="0"/>
      <w:marTop w:val="0"/>
      <w:marBottom w:val="0"/>
      <w:divBdr>
        <w:top w:val="none" w:sz="0" w:space="0" w:color="auto"/>
        <w:left w:val="none" w:sz="0" w:space="0" w:color="auto"/>
        <w:bottom w:val="none" w:sz="0" w:space="0" w:color="auto"/>
        <w:right w:val="none" w:sz="0" w:space="0" w:color="auto"/>
      </w:divBdr>
    </w:div>
    <w:div w:id="186531696">
      <w:bodyDiv w:val="1"/>
      <w:marLeft w:val="0"/>
      <w:marRight w:val="0"/>
      <w:marTop w:val="0"/>
      <w:marBottom w:val="0"/>
      <w:divBdr>
        <w:top w:val="none" w:sz="0" w:space="0" w:color="auto"/>
        <w:left w:val="none" w:sz="0" w:space="0" w:color="auto"/>
        <w:bottom w:val="none" w:sz="0" w:space="0" w:color="auto"/>
        <w:right w:val="none" w:sz="0" w:space="0" w:color="auto"/>
      </w:divBdr>
    </w:div>
    <w:div w:id="192886589">
      <w:bodyDiv w:val="1"/>
      <w:marLeft w:val="0"/>
      <w:marRight w:val="0"/>
      <w:marTop w:val="0"/>
      <w:marBottom w:val="0"/>
      <w:divBdr>
        <w:top w:val="none" w:sz="0" w:space="0" w:color="auto"/>
        <w:left w:val="none" w:sz="0" w:space="0" w:color="auto"/>
        <w:bottom w:val="none" w:sz="0" w:space="0" w:color="auto"/>
        <w:right w:val="none" w:sz="0" w:space="0" w:color="auto"/>
      </w:divBdr>
    </w:div>
    <w:div w:id="193345346">
      <w:bodyDiv w:val="1"/>
      <w:marLeft w:val="0"/>
      <w:marRight w:val="0"/>
      <w:marTop w:val="0"/>
      <w:marBottom w:val="0"/>
      <w:divBdr>
        <w:top w:val="none" w:sz="0" w:space="0" w:color="auto"/>
        <w:left w:val="none" w:sz="0" w:space="0" w:color="auto"/>
        <w:bottom w:val="none" w:sz="0" w:space="0" w:color="auto"/>
        <w:right w:val="none" w:sz="0" w:space="0" w:color="auto"/>
      </w:divBdr>
    </w:div>
    <w:div w:id="197545968">
      <w:bodyDiv w:val="1"/>
      <w:marLeft w:val="0"/>
      <w:marRight w:val="0"/>
      <w:marTop w:val="0"/>
      <w:marBottom w:val="0"/>
      <w:divBdr>
        <w:top w:val="none" w:sz="0" w:space="0" w:color="auto"/>
        <w:left w:val="none" w:sz="0" w:space="0" w:color="auto"/>
        <w:bottom w:val="none" w:sz="0" w:space="0" w:color="auto"/>
        <w:right w:val="none" w:sz="0" w:space="0" w:color="auto"/>
      </w:divBdr>
    </w:div>
    <w:div w:id="211890550">
      <w:bodyDiv w:val="1"/>
      <w:marLeft w:val="0"/>
      <w:marRight w:val="0"/>
      <w:marTop w:val="0"/>
      <w:marBottom w:val="0"/>
      <w:divBdr>
        <w:top w:val="none" w:sz="0" w:space="0" w:color="auto"/>
        <w:left w:val="none" w:sz="0" w:space="0" w:color="auto"/>
        <w:bottom w:val="none" w:sz="0" w:space="0" w:color="auto"/>
        <w:right w:val="none" w:sz="0" w:space="0" w:color="auto"/>
      </w:divBdr>
    </w:div>
    <w:div w:id="213584926">
      <w:bodyDiv w:val="1"/>
      <w:marLeft w:val="0"/>
      <w:marRight w:val="0"/>
      <w:marTop w:val="0"/>
      <w:marBottom w:val="0"/>
      <w:divBdr>
        <w:top w:val="none" w:sz="0" w:space="0" w:color="auto"/>
        <w:left w:val="none" w:sz="0" w:space="0" w:color="auto"/>
        <w:bottom w:val="none" w:sz="0" w:space="0" w:color="auto"/>
        <w:right w:val="none" w:sz="0" w:space="0" w:color="auto"/>
      </w:divBdr>
    </w:div>
    <w:div w:id="222645183">
      <w:bodyDiv w:val="1"/>
      <w:marLeft w:val="0"/>
      <w:marRight w:val="0"/>
      <w:marTop w:val="0"/>
      <w:marBottom w:val="0"/>
      <w:divBdr>
        <w:top w:val="none" w:sz="0" w:space="0" w:color="auto"/>
        <w:left w:val="none" w:sz="0" w:space="0" w:color="auto"/>
        <w:bottom w:val="none" w:sz="0" w:space="0" w:color="auto"/>
        <w:right w:val="none" w:sz="0" w:space="0" w:color="auto"/>
      </w:divBdr>
    </w:div>
    <w:div w:id="228000885">
      <w:bodyDiv w:val="1"/>
      <w:marLeft w:val="0"/>
      <w:marRight w:val="0"/>
      <w:marTop w:val="0"/>
      <w:marBottom w:val="0"/>
      <w:divBdr>
        <w:top w:val="none" w:sz="0" w:space="0" w:color="auto"/>
        <w:left w:val="none" w:sz="0" w:space="0" w:color="auto"/>
        <w:bottom w:val="none" w:sz="0" w:space="0" w:color="auto"/>
        <w:right w:val="none" w:sz="0" w:space="0" w:color="auto"/>
      </w:divBdr>
    </w:div>
    <w:div w:id="233469123">
      <w:bodyDiv w:val="1"/>
      <w:marLeft w:val="0"/>
      <w:marRight w:val="0"/>
      <w:marTop w:val="0"/>
      <w:marBottom w:val="0"/>
      <w:divBdr>
        <w:top w:val="none" w:sz="0" w:space="0" w:color="auto"/>
        <w:left w:val="none" w:sz="0" w:space="0" w:color="auto"/>
        <w:bottom w:val="none" w:sz="0" w:space="0" w:color="auto"/>
        <w:right w:val="none" w:sz="0" w:space="0" w:color="auto"/>
      </w:divBdr>
    </w:div>
    <w:div w:id="241062371">
      <w:bodyDiv w:val="1"/>
      <w:marLeft w:val="0"/>
      <w:marRight w:val="0"/>
      <w:marTop w:val="0"/>
      <w:marBottom w:val="0"/>
      <w:divBdr>
        <w:top w:val="none" w:sz="0" w:space="0" w:color="auto"/>
        <w:left w:val="none" w:sz="0" w:space="0" w:color="auto"/>
        <w:bottom w:val="none" w:sz="0" w:space="0" w:color="auto"/>
        <w:right w:val="none" w:sz="0" w:space="0" w:color="auto"/>
      </w:divBdr>
    </w:div>
    <w:div w:id="244582462">
      <w:bodyDiv w:val="1"/>
      <w:marLeft w:val="0"/>
      <w:marRight w:val="0"/>
      <w:marTop w:val="0"/>
      <w:marBottom w:val="0"/>
      <w:divBdr>
        <w:top w:val="none" w:sz="0" w:space="0" w:color="auto"/>
        <w:left w:val="none" w:sz="0" w:space="0" w:color="auto"/>
        <w:bottom w:val="none" w:sz="0" w:space="0" w:color="auto"/>
        <w:right w:val="none" w:sz="0" w:space="0" w:color="auto"/>
      </w:divBdr>
      <w:divsChild>
        <w:div w:id="1606496054">
          <w:marLeft w:val="806"/>
          <w:marRight w:val="0"/>
          <w:marTop w:val="0"/>
          <w:marBottom w:val="0"/>
          <w:divBdr>
            <w:top w:val="none" w:sz="0" w:space="0" w:color="auto"/>
            <w:left w:val="none" w:sz="0" w:space="0" w:color="auto"/>
            <w:bottom w:val="none" w:sz="0" w:space="0" w:color="auto"/>
            <w:right w:val="none" w:sz="0" w:space="0" w:color="auto"/>
          </w:divBdr>
        </w:div>
        <w:div w:id="1295714340">
          <w:marLeft w:val="806"/>
          <w:marRight w:val="0"/>
          <w:marTop w:val="0"/>
          <w:marBottom w:val="0"/>
          <w:divBdr>
            <w:top w:val="none" w:sz="0" w:space="0" w:color="auto"/>
            <w:left w:val="none" w:sz="0" w:space="0" w:color="auto"/>
            <w:bottom w:val="none" w:sz="0" w:space="0" w:color="auto"/>
            <w:right w:val="none" w:sz="0" w:space="0" w:color="auto"/>
          </w:divBdr>
        </w:div>
        <w:div w:id="2140031132">
          <w:marLeft w:val="806"/>
          <w:marRight w:val="0"/>
          <w:marTop w:val="0"/>
          <w:marBottom w:val="0"/>
          <w:divBdr>
            <w:top w:val="none" w:sz="0" w:space="0" w:color="auto"/>
            <w:left w:val="none" w:sz="0" w:space="0" w:color="auto"/>
            <w:bottom w:val="none" w:sz="0" w:space="0" w:color="auto"/>
            <w:right w:val="none" w:sz="0" w:space="0" w:color="auto"/>
          </w:divBdr>
        </w:div>
        <w:div w:id="232787142">
          <w:marLeft w:val="806"/>
          <w:marRight w:val="0"/>
          <w:marTop w:val="0"/>
          <w:marBottom w:val="0"/>
          <w:divBdr>
            <w:top w:val="none" w:sz="0" w:space="0" w:color="auto"/>
            <w:left w:val="none" w:sz="0" w:space="0" w:color="auto"/>
            <w:bottom w:val="none" w:sz="0" w:space="0" w:color="auto"/>
            <w:right w:val="none" w:sz="0" w:space="0" w:color="auto"/>
          </w:divBdr>
        </w:div>
      </w:divsChild>
    </w:div>
    <w:div w:id="246428127">
      <w:bodyDiv w:val="1"/>
      <w:marLeft w:val="0"/>
      <w:marRight w:val="0"/>
      <w:marTop w:val="0"/>
      <w:marBottom w:val="0"/>
      <w:divBdr>
        <w:top w:val="none" w:sz="0" w:space="0" w:color="auto"/>
        <w:left w:val="none" w:sz="0" w:space="0" w:color="auto"/>
        <w:bottom w:val="none" w:sz="0" w:space="0" w:color="auto"/>
        <w:right w:val="none" w:sz="0" w:space="0" w:color="auto"/>
      </w:divBdr>
    </w:div>
    <w:div w:id="246816421">
      <w:bodyDiv w:val="1"/>
      <w:marLeft w:val="0"/>
      <w:marRight w:val="0"/>
      <w:marTop w:val="0"/>
      <w:marBottom w:val="0"/>
      <w:divBdr>
        <w:top w:val="none" w:sz="0" w:space="0" w:color="auto"/>
        <w:left w:val="none" w:sz="0" w:space="0" w:color="auto"/>
        <w:bottom w:val="none" w:sz="0" w:space="0" w:color="auto"/>
        <w:right w:val="none" w:sz="0" w:space="0" w:color="auto"/>
      </w:divBdr>
    </w:div>
    <w:div w:id="253519852">
      <w:bodyDiv w:val="1"/>
      <w:marLeft w:val="0"/>
      <w:marRight w:val="0"/>
      <w:marTop w:val="0"/>
      <w:marBottom w:val="0"/>
      <w:divBdr>
        <w:top w:val="none" w:sz="0" w:space="0" w:color="auto"/>
        <w:left w:val="none" w:sz="0" w:space="0" w:color="auto"/>
        <w:bottom w:val="none" w:sz="0" w:space="0" w:color="auto"/>
        <w:right w:val="none" w:sz="0" w:space="0" w:color="auto"/>
      </w:divBdr>
    </w:div>
    <w:div w:id="254436978">
      <w:bodyDiv w:val="1"/>
      <w:marLeft w:val="0"/>
      <w:marRight w:val="0"/>
      <w:marTop w:val="0"/>
      <w:marBottom w:val="0"/>
      <w:divBdr>
        <w:top w:val="none" w:sz="0" w:space="0" w:color="auto"/>
        <w:left w:val="none" w:sz="0" w:space="0" w:color="auto"/>
        <w:bottom w:val="none" w:sz="0" w:space="0" w:color="auto"/>
        <w:right w:val="none" w:sz="0" w:space="0" w:color="auto"/>
      </w:divBdr>
    </w:div>
    <w:div w:id="258375136">
      <w:bodyDiv w:val="1"/>
      <w:marLeft w:val="0"/>
      <w:marRight w:val="0"/>
      <w:marTop w:val="0"/>
      <w:marBottom w:val="0"/>
      <w:divBdr>
        <w:top w:val="none" w:sz="0" w:space="0" w:color="auto"/>
        <w:left w:val="none" w:sz="0" w:space="0" w:color="auto"/>
        <w:bottom w:val="none" w:sz="0" w:space="0" w:color="auto"/>
        <w:right w:val="none" w:sz="0" w:space="0" w:color="auto"/>
      </w:divBdr>
    </w:div>
    <w:div w:id="258681169">
      <w:bodyDiv w:val="1"/>
      <w:marLeft w:val="0"/>
      <w:marRight w:val="0"/>
      <w:marTop w:val="0"/>
      <w:marBottom w:val="0"/>
      <w:divBdr>
        <w:top w:val="none" w:sz="0" w:space="0" w:color="auto"/>
        <w:left w:val="none" w:sz="0" w:space="0" w:color="auto"/>
        <w:bottom w:val="none" w:sz="0" w:space="0" w:color="auto"/>
        <w:right w:val="none" w:sz="0" w:space="0" w:color="auto"/>
      </w:divBdr>
      <w:divsChild>
        <w:div w:id="458380015">
          <w:marLeft w:val="274"/>
          <w:marRight w:val="0"/>
          <w:marTop w:val="0"/>
          <w:marBottom w:val="0"/>
          <w:divBdr>
            <w:top w:val="none" w:sz="0" w:space="0" w:color="auto"/>
            <w:left w:val="none" w:sz="0" w:space="0" w:color="auto"/>
            <w:bottom w:val="none" w:sz="0" w:space="0" w:color="auto"/>
            <w:right w:val="none" w:sz="0" w:space="0" w:color="auto"/>
          </w:divBdr>
        </w:div>
        <w:div w:id="1372417629">
          <w:marLeft w:val="274"/>
          <w:marRight w:val="0"/>
          <w:marTop w:val="0"/>
          <w:marBottom w:val="0"/>
          <w:divBdr>
            <w:top w:val="none" w:sz="0" w:space="0" w:color="auto"/>
            <w:left w:val="none" w:sz="0" w:space="0" w:color="auto"/>
            <w:bottom w:val="none" w:sz="0" w:space="0" w:color="auto"/>
            <w:right w:val="none" w:sz="0" w:space="0" w:color="auto"/>
          </w:divBdr>
        </w:div>
        <w:div w:id="886454939">
          <w:marLeft w:val="994"/>
          <w:marRight w:val="0"/>
          <w:marTop w:val="0"/>
          <w:marBottom w:val="0"/>
          <w:divBdr>
            <w:top w:val="none" w:sz="0" w:space="0" w:color="auto"/>
            <w:left w:val="none" w:sz="0" w:space="0" w:color="auto"/>
            <w:bottom w:val="none" w:sz="0" w:space="0" w:color="auto"/>
            <w:right w:val="none" w:sz="0" w:space="0" w:color="auto"/>
          </w:divBdr>
        </w:div>
        <w:div w:id="2083065394">
          <w:marLeft w:val="994"/>
          <w:marRight w:val="0"/>
          <w:marTop w:val="0"/>
          <w:marBottom w:val="0"/>
          <w:divBdr>
            <w:top w:val="none" w:sz="0" w:space="0" w:color="auto"/>
            <w:left w:val="none" w:sz="0" w:space="0" w:color="auto"/>
            <w:bottom w:val="none" w:sz="0" w:space="0" w:color="auto"/>
            <w:right w:val="none" w:sz="0" w:space="0" w:color="auto"/>
          </w:divBdr>
        </w:div>
        <w:div w:id="2052654882">
          <w:marLeft w:val="994"/>
          <w:marRight w:val="0"/>
          <w:marTop w:val="0"/>
          <w:marBottom w:val="0"/>
          <w:divBdr>
            <w:top w:val="none" w:sz="0" w:space="0" w:color="auto"/>
            <w:left w:val="none" w:sz="0" w:space="0" w:color="auto"/>
            <w:bottom w:val="none" w:sz="0" w:space="0" w:color="auto"/>
            <w:right w:val="none" w:sz="0" w:space="0" w:color="auto"/>
          </w:divBdr>
        </w:div>
        <w:div w:id="90840">
          <w:marLeft w:val="274"/>
          <w:marRight w:val="0"/>
          <w:marTop w:val="0"/>
          <w:marBottom w:val="0"/>
          <w:divBdr>
            <w:top w:val="none" w:sz="0" w:space="0" w:color="auto"/>
            <w:left w:val="none" w:sz="0" w:space="0" w:color="auto"/>
            <w:bottom w:val="none" w:sz="0" w:space="0" w:color="auto"/>
            <w:right w:val="none" w:sz="0" w:space="0" w:color="auto"/>
          </w:divBdr>
        </w:div>
      </w:divsChild>
    </w:div>
    <w:div w:id="258759457">
      <w:bodyDiv w:val="1"/>
      <w:marLeft w:val="0"/>
      <w:marRight w:val="0"/>
      <w:marTop w:val="0"/>
      <w:marBottom w:val="0"/>
      <w:divBdr>
        <w:top w:val="none" w:sz="0" w:space="0" w:color="auto"/>
        <w:left w:val="none" w:sz="0" w:space="0" w:color="auto"/>
        <w:bottom w:val="none" w:sz="0" w:space="0" w:color="auto"/>
        <w:right w:val="none" w:sz="0" w:space="0" w:color="auto"/>
      </w:divBdr>
    </w:div>
    <w:div w:id="266161784">
      <w:bodyDiv w:val="1"/>
      <w:marLeft w:val="0"/>
      <w:marRight w:val="0"/>
      <w:marTop w:val="0"/>
      <w:marBottom w:val="0"/>
      <w:divBdr>
        <w:top w:val="none" w:sz="0" w:space="0" w:color="auto"/>
        <w:left w:val="none" w:sz="0" w:space="0" w:color="auto"/>
        <w:bottom w:val="none" w:sz="0" w:space="0" w:color="auto"/>
        <w:right w:val="none" w:sz="0" w:space="0" w:color="auto"/>
      </w:divBdr>
    </w:div>
    <w:div w:id="267591940">
      <w:bodyDiv w:val="1"/>
      <w:marLeft w:val="0"/>
      <w:marRight w:val="0"/>
      <w:marTop w:val="0"/>
      <w:marBottom w:val="0"/>
      <w:divBdr>
        <w:top w:val="none" w:sz="0" w:space="0" w:color="auto"/>
        <w:left w:val="none" w:sz="0" w:space="0" w:color="auto"/>
        <w:bottom w:val="none" w:sz="0" w:space="0" w:color="auto"/>
        <w:right w:val="none" w:sz="0" w:space="0" w:color="auto"/>
      </w:divBdr>
    </w:div>
    <w:div w:id="280428546">
      <w:bodyDiv w:val="1"/>
      <w:marLeft w:val="0"/>
      <w:marRight w:val="0"/>
      <w:marTop w:val="0"/>
      <w:marBottom w:val="0"/>
      <w:divBdr>
        <w:top w:val="none" w:sz="0" w:space="0" w:color="auto"/>
        <w:left w:val="none" w:sz="0" w:space="0" w:color="auto"/>
        <w:bottom w:val="none" w:sz="0" w:space="0" w:color="auto"/>
        <w:right w:val="none" w:sz="0" w:space="0" w:color="auto"/>
      </w:divBdr>
    </w:div>
    <w:div w:id="297611794">
      <w:bodyDiv w:val="1"/>
      <w:marLeft w:val="0"/>
      <w:marRight w:val="0"/>
      <w:marTop w:val="0"/>
      <w:marBottom w:val="0"/>
      <w:divBdr>
        <w:top w:val="none" w:sz="0" w:space="0" w:color="auto"/>
        <w:left w:val="none" w:sz="0" w:space="0" w:color="auto"/>
        <w:bottom w:val="none" w:sz="0" w:space="0" w:color="auto"/>
        <w:right w:val="none" w:sz="0" w:space="0" w:color="auto"/>
      </w:divBdr>
    </w:div>
    <w:div w:id="300113659">
      <w:bodyDiv w:val="1"/>
      <w:marLeft w:val="0"/>
      <w:marRight w:val="0"/>
      <w:marTop w:val="0"/>
      <w:marBottom w:val="0"/>
      <w:divBdr>
        <w:top w:val="none" w:sz="0" w:space="0" w:color="auto"/>
        <w:left w:val="none" w:sz="0" w:space="0" w:color="auto"/>
        <w:bottom w:val="none" w:sz="0" w:space="0" w:color="auto"/>
        <w:right w:val="none" w:sz="0" w:space="0" w:color="auto"/>
      </w:divBdr>
      <w:divsChild>
        <w:div w:id="1690519530">
          <w:marLeft w:val="360"/>
          <w:marRight w:val="0"/>
          <w:marTop w:val="0"/>
          <w:marBottom w:val="0"/>
          <w:divBdr>
            <w:top w:val="none" w:sz="0" w:space="0" w:color="auto"/>
            <w:left w:val="none" w:sz="0" w:space="0" w:color="auto"/>
            <w:bottom w:val="none" w:sz="0" w:space="0" w:color="auto"/>
            <w:right w:val="none" w:sz="0" w:space="0" w:color="auto"/>
          </w:divBdr>
        </w:div>
        <w:div w:id="921796364">
          <w:marLeft w:val="360"/>
          <w:marRight w:val="0"/>
          <w:marTop w:val="0"/>
          <w:marBottom w:val="0"/>
          <w:divBdr>
            <w:top w:val="none" w:sz="0" w:space="0" w:color="auto"/>
            <w:left w:val="none" w:sz="0" w:space="0" w:color="auto"/>
            <w:bottom w:val="none" w:sz="0" w:space="0" w:color="auto"/>
            <w:right w:val="none" w:sz="0" w:space="0" w:color="auto"/>
          </w:divBdr>
        </w:div>
        <w:div w:id="1187523226">
          <w:marLeft w:val="360"/>
          <w:marRight w:val="0"/>
          <w:marTop w:val="0"/>
          <w:marBottom w:val="0"/>
          <w:divBdr>
            <w:top w:val="none" w:sz="0" w:space="0" w:color="auto"/>
            <w:left w:val="none" w:sz="0" w:space="0" w:color="auto"/>
            <w:bottom w:val="none" w:sz="0" w:space="0" w:color="auto"/>
            <w:right w:val="none" w:sz="0" w:space="0" w:color="auto"/>
          </w:divBdr>
        </w:div>
        <w:div w:id="1082752538">
          <w:marLeft w:val="360"/>
          <w:marRight w:val="0"/>
          <w:marTop w:val="0"/>
          <w:marBottom w:val="0"/>
          <w:divBdr>
            <w:top w:val="none" w:sz="0" w:space="0" w:color="auto"/>
            <w:left w:val="none" w:sz="0" w:space="0" w:color="auto"/>
            <w:bottom w:val="none" w:sz="0" w:space="0" w:color="auto"/>
            <w:right w:val="none" w:sz="0" w:space="0" w:color="auto"/>
          </w:divBdr>
        </w:div>
        <w:div w:id="261455558">
          <w:marLeft w:val="360"/>
          <w:marRight w:val="0"/>
          <w:marTop w:val="0"/>
          <w:marBottom w:val="0"/>
          <w:divBdr>
            <w:top w:val="none" w:sz="0" w:space="0" w:color="auto"/>
            <w:left w:val="none" w:sz="0" w:space="0" w:color="auto"/>
            <w:bottom w:val="none" w:sz="0" w:space="0" w:color="auto"/>
            <w:right w:val="none" w:sz="0" w:space="0" w:color="auto"/>
          </w:divBdr>
        </w:div>
      </w:divsChild>
    </w:div>
    <w:div w:id="304627721">
      <w:bodyDiv w:val="1"/>
      <w:marLeft w:val="0"/>
      <w:marRight w:val="0"/>
      <w:marTop w:val="0"/>
      <w:marBottom w:val="0"/>
      <w:divBdr>
        <w:top w:val="none" w:sz="0" w:space="0" w:color="auto"/>
        <w:left w:val="none" w:sz="0" w:space="0" w:color="auto"/>
        <w:bottom w:val="none" w:sz="0" w:space="0" w:color="auto"/>
        <w:right w:val="none" w:sz="0" w:space="0" w:color="auto"/>
      </w:divBdr>
      <w:divsChild>
        <w:div w:id="445924766">
          <w:marLeft w:val="360"/>
          <w:marRight w:val="0"/>
          <w:marTop w:val="0"/>
          <w:marBottom w:val="0"/>
          <w:divBdr>
            <w:top w:val="none" w:sz="0" w:space="0" w:color="auto"/>
            <w:left w:val="none" w:sz="0" w:space="0" w:color="auto"/>
            <w:bottom w:val="none" w:sz="0" w:space="0" w:color="auto"/>
            <w:right w:val="none" w:sz="0" w:space="0" w:color="auto"/>
          </w:divBdr>
        </w:div>
        <w:div w:id="1689404906">
          <w:marLeft w:val="360"/>
          <w:marRight w:val="0"/>
          <w:marTop w:val="0"/>
          <w:marBottom w:val="0"/>
          <w:divBdr>
            <w:top w:val="none" w:sz="0" w:space="0" w:color="auto"/>
            <w:left w:val="none" w:sz="0" w:space="0" w:color="auto"/>
            <w:bottom w:val="none" w:sz="0" w:space="0" w:color="auto"/>
            <w:right w:val="none" w:sz="0" w:space="0" w:color="auto"/>
          </w:divBdr>
        </w:div>
        <w:div w:id="1527594622">
          <w:marLeft w:val="360"/>
          <w:marRight w:val="0"/>
          <w:marTop w:val="0"/>
          <w:marBottom w:val="0"/>
          <w:divBdr>
            <w:top w:val="none" w:sz="0" w:space="0" w:color="auto"/>
            <w:left w:val="none" w:sz="0" w:space="0" w:color="auto"/>
            <w:bottom w:val="none" w:sz="0" w:space="0" w:color="auto"/>
            <w:right w:val="none" w:sz="0" w:space="0" w:color="auto"/>
          </w:divBdr>
        </w:div>
        <w:div w:id="1975259530">
          <w:marLeft w:val="360"/>
          <w:marRight w:val="0"/>
          <w:marTop w:val="0"/>
          <w:marBottom w:val="0"/>
          <w:divBdr>
            <w:top w:val="none" w:sz="0" w:space="0" w:color="auto"/>
            <w:left w:val="none" w:sz="0" w:space="0" w:color="auto"/>
            <w:bottom w:val="none" w:sz="0" w:space="0" w:color="auto"/>
            <w:right w:val="none" w:sz="0" w:space="0" w:color="auto"/>
          </w:divBdr>
        </w:div>
        <w:div w:id="1422069278">
          <w:marLeft w:val="360"/>
          <w:marRight w:val="0"/>
          <w:marTop w:val="0"/>
          <w:marBottom w:val="0"/>
          <w:divBdr>
            <w:top w:val="none" w:sz="0" w:space="0" w:color="auto"/>
            <w:left w:val="none" w:sz="0" w:space="0" w:color="auto"/>
            <w:bottom w:val="none" w:sz="0" w:space="0" w:color="auto"/>
            <w:right w:val="none" w:sz="0" w:space="0" w:color="auto"/>
          </w:divBdr>
        </w:div>
        <w:div w:id="747118621">
          <w:marLeft w:val="360"/>
          <w:marRight w:val="0"/>
          <w:marTop w:val="0"/>
          <w:marBottom w:val="0"/>
          <w:divBdr>
            <w:top w:val="none" w:sz="0" w:space="0" w:color="auto"/>
            <w:left w:val="none" w:sz="0" w:space="0" w:color="auto"/>
            <w:bottom w:val="none" w:sz="0" w:space="0" w:color="auto"/>
            <w:right w:val="none" w:sz="0" w:space="0" w:color="auto"/>
          </w:divBdr>
        </w:div>
        <w:div w:id="149756266">
          <w:marLeft w:val="360"/>
          <w:marRight w:val="0"/>
          <w:marTop w:val="0"/>
          <w:marBottom w:val="0"/>
          <w:divBdr>
            <w:top w:val="none" w:sz="0" w:space="0" w:color="auto"/>
            <w:left w:val="none" w:sz="0" w:space="0" w:color="auto"/>
            <w:bottom w:val="none" w:sz="0" w:space="0" w:color="auto"/>
            <w:right w:val="none" w:sz="0" w:space="0" w:color="auto"/>
          </w:divBdr>
        </w:div>
        <w:div w:id="2129077743">
          <w:marLeft w:val="360"/>
          <w:marRight w:val="0"/>
          <w:marTop w:val="0"/>
          <w:marBottom w:val="0"/>
          <w:divBdr>
            <w:top w:val="none" w:sz="0" w:space="0" w:color="auto"/>
            <w:left w:val="none" w:sz="0" w:space="0" w:color="auto"/>
            <w:bottom w:val="none" w:sz="0" w:space="0" w:color="auto"/>
            <w:right w:val="none" w:sz="0" w:space="0" w:color="auto"/>
          </w:divBdr>
        </w:div>
        <w:div w:id="1862937071">
          <w:marLeft w:val="360"/>
          <w:marRight w:val="0"/>
          <w:marTop w:val="0"/>
          <w:marBottom w:val="0"/>
          <w:divBdr>
            <w:top w:val="none" w:sz="0" w:space="0" w:color="auto"/>
            <w:left w:val="none" w:sz="0" w:space="0" w:color="auto"/>
            <w:bottom w:val="none" w:sz="0" w:space="0" w:color="auto"/>
            <w:right w:val="none" w:sz="0" w:space="0" w:color="auto"/>
          </w:divBdr>
        </w:div>
        <w:div w:id="1294100761">
          <w:marLeft w:val="360"/>
          <w:marRight w:val="0"/>
          <w:marTop w:val="0"/>
          <w:marBottom w:val="0"/>
          <w:divBdr>
            <w:top w:val="none" w:sz="0" w:space="0" w:color="auto"/>
            <w:left w:val="none" w:sz="0" w:space="0" w:color="auto"/>
            <w:bottom w:val="none" w:sz="0" w:space="0" w:color="auto"/>
            <w:right w:val="none" w:sz="0" w:space="0" w:color="auto"/>
          </w:divBdr>
        </w:div>
      </w:divsChild>
    </w:div>
    <w:div w:id="307517286">
      <w:bodyDiv w:val="1"/>
      <w:marLeft w:val="0"/>
      <w:marRight w:val="0"/>
      <w:marTop w:val="0"/>
      <w:marBottom w:val="0"/>
      <w:divBdr>
        <w:top w:val="none" w:sz="0" w:space="0" w:color="auto"/>
        <w:left w:val="none" w:sz="0" w:space="0" w:color="auto"/>
        <w:bottom w:val="none" w:sz="0" w:space="0" w:color="auto"/>
        <w:right w:val="none" w:sz="0" w:space="0" w:color="auto"/>
      </w:divBdr>
    </w:div>
    <w:div w:id="310915068">
      <w:bodyDiv w:val="1"/>
      <w:marLeft w:val="0"/>
      <w:marRight w:val="0"/>
      <w:marTop w:val="0"/>
      <w:marBottom w:val="0"/>
      <w:divBdr>
        <w:top w:val="none" w:sz="0" w:space="0" w:color="auto"/>
        <w:left w:val="none" w:sz="0" w:space="0" w:color="auto"/>
        <w:bottom w:val="none" w:sz="0" w:space="0" w:color="auto"/>
        <w:right w:val="none" w:sz="0" w:space="0" w:color="auto"/>
      </w:divBdr>
    </w:div>
    <w:div w:id="320081619">
      <w:bodyDiv w:val="1"/>
      <w:marLeft w:val="0"/>
      <w:marRight w:val="0"/>
      <w:marTop w:val="0"/>
      <w:marBottom w:val="0"/>
      <w:divBdr>
        <w:top w:val="none" w:sz="0" w:space="0" w:color="auto"/>
        <w:left w:val="none" w:sz="0" w:space="0" w:color="auto"/>
        <w:bottom w:val="none" w:sz="0" w:space="0" w:color="auto"/>
        <w:right w:val="none" w:sz="0" w:space="0" w:color="auto"/>
      </w:divBdr>
    </w:div>
    <w:div w:id="328800647">
      <w:bodyDiv w:val="1"/>
      <w:marLeft w:val="0"/>
      <w:marRight w:val="0"/>
      <w:marTop w:val="0"/>
      <w:marBottom w:val="0"/>
      <w:divBdr>
        <w:top w:val="none" w:sz="0" w:space="0" w:color="auto"/>
        <w:left w:val="none" w:sz="0" w:space="0" w:color="auto"/>
        <w:bottom w:val="none" w:sz="0" w:space="0" w:color="auto"/>
        <w:right w:val="none" w:sz="0" w:space="0" w:color="auto"/>
      </w:divBdr>
    </w:div>
    <w:div w:id="331176800">
      <w:bodyDiv w:val="1"/>
      <w:marLeft w:val="0"/>
      <w:marRight w:val="0"/>
      <w:marTop w:val="0"/>
      <w:marBottom w:val="0"/>
      <w:divBdr>
        <w:top w:val="none" w:sz="0" w:space="0" w:color="auto"/>
        <w:left w:val="none" w:sz="0" w:space="0" w:color="auto"/>
        <w:bottom w:val="none" w:sz="0" w:space="0" w:color="auto"/>
        <w:right w:val="none" w:sz="0" w:space="0" w:color="auto"/>
      </w:divBdr>
    </w:div>
    <w:div w:id="338703851">
      <w:bodyDiv w:val="1"/>
      <w:marLeft w:val="0"/>
      <w:marRight w:val="0"/>
      <w:marTop w:val="0"/>
      <w:marBottom w:val="0"/>
      <w:divBdr>
        <w:top w:val="none" w:sz="0" w:space="0" w:color="auto"/>
        <w:left w:val="none" w:sz="0" w:space="0" w:color="auto"/>
        <w:bottom w:val="none" w:sz="0" w:space="0" w:color="auto"/>
        <w:right w:val="none" w:sz="0" w:space="0" w:color="auto"/>
      </w:divBdr>
      <w:divsChild>
        <w:div w:id="762844672">
          <w:marLeft w:val="274"/>
          <w:marRight w:val="0"/>
          <w:marTop w:val="0"/>
          <w:marBottom w:val="0"/>
          <w:divBdr>
            <w:top w:val="none" w:sz="0" w:space="0" w:color="auto"/>
            <w:left w:val="none" w:sz="0" w:space="0" w:color="auto"/>
            <w:bottom w:val="none" w:sz="0" w:space="0" w:color="auto"/>
            <w:right w:val="none" w:sz="0" w:space="0" w:color="auto"/>
          </w:divBdr>
        </w:div>
        <w:div w:id="1132357955">
          <w:marLeft w:val="274"/>
          <w:marRight w:val="0"/>
          <w:marTop w:val="0"/>
          <w:marBottom w:val="0"/>
          <w:divBdr>
            <w:top w:val="none" w:sz="0" w:space="0" w:color="auto"/>
            <w:left w:val="none" w:sz="0" w:space="0" w:color="auto"/>
            <w:bottom w:val="none" w:sz="0" w:space="0" w:color="auto"/>
            <w:right w:val="none" w:sz="0" w:space="0" w:color="auto"/>
          </w:divBdr>
        </w:div>
        <w:div w:id="126824176">
          <w:marLeft w:val="274"/>
          <w:marRight w:val="0"/>
          <w:marTop w:val="0"/>
          <w:marBottom w:val="0"/>
          <w:divBdr>
            <w:top w:val="none" w:sz="0" w:space="0" w:color="auto"/>
            <w:left w:val="none" w:sz="0" w:space="0" w:color="auto"/>
            <w:bottom w:val="none" w:sz="0" w:space="0" w:color="auto"/>
            <w:right w:val="none" w:sz="0" w:space="0" w:color="auto"/>
          </w:divBdr>
        </w:div>
        <w:div w:id="1354528883">
          <w:marLeft w:val="274"/>
          <w:marRight w:val="0"/>
          <w:marTop w:val="0"/>
          <w:marBottom w:val="0"/>
          <w:divBdr>
            <w:top w:val="none" w:sz="0" w:space="0" w:color="auto"/>
            <w:left w:val="none" w:sz="0" w:space="0" w:color="auto"/>
            <w:bottom w:val="none" w:sz="0" w:space="0" w:color="auto"/>
            <w:right w:val="none" w:sz="0" w:space="0" w:color="auto"/>
          </w:divBdr>
        </w:div>
        <w:div w:id="1860195855">
          <w:marLeft w:val="274"/>
          <w:marRight w:val="0"/>
          <w:marTop w:val="0"/>
          <w:marBottom w:val="0"/>
          <w:divBdr>
            <w:top w:val="none" w:sz="0" w:space="0" w:color="auto"/>
            <w:left w:val="none" w:sz="0" w:space="0" w:color="auto"/>
            <w:bottom w:val="none" w:sz="0" w:space="0" w:color="auto"/>
            <w:right w:val="none" w:sz="0" w:space="0" w:color="auto"/>
          </w:divBdr>
        </w:div>
      </w:divsChild>
    </w:div>
    <w:div w:id="362950306">
      <w:bodyDiv w:val="1"/>
      <w:marLeft w:val="0"/>
      <w:marRight w:val="0"/>
      <w:marTop w:val="0"/>
      <w:marBottom w:val="0"/>
      <w:divBdr>
        <w:top w:val="none" w:sz="0" w:space="0" w:color="auto"/>
        <w:left w:val="none" w:sz="0" w:space="0" w:color="auto"/>
        <w:bottom w:val="none" w:sz="0" w:space="0" w:color="auto"/>
        <w:right w:val="none" w:sz="0" w:space="0" w:color="auto"/>
      </w:divBdr>
    </w:div>
    <w:div w:id="366416233">
      <w:bodyDiv w:val="1"/>
      <w:marLeft w:val="0"/>
      <w:marRight w:val="0"/>
      <w:marTop w:val="0"/>
      <w:marBottom w:val="0"/>
      <w:divBdr>
        <w:top w:val="none" w:sz="0" w:space="0" w:color="auto"/>
        <w:left w:val="none" w:sz="0" w:space="0" w:color="auto"/>
        <w:bottom w:val="none" w:sz="0" w:space="0" w:color="auto"/>
        <w:right w:val="none" w:sz="0" w:space="0" w:color="auto"/>
      </w:divBdr>
    </w:div>
    <w:div w:id="373044165">
      <w:bodyDiv w:val="1"/>
      <w:marLeft w:val="0"/>
      <w:marRight w:val="0"/>
      <w:marTop w:val="0"/>
      <w:marBottom w:val="0"/>
      <w:divBdr>
        <w:top w:val="none" w:sz="0" w:space="0" w:color="auto"/>
        <w:left w:val="none" w:sz="0" w:space="0" w:color="auto"/>
        <w:bottom w:val="none" w:sz="0" w:space="0" w:color="auto"/>
        <w:right w:val="none" w:sz="0" w:space="0" w:color="auto"/>
      </w:divBdr>
    </w:div>
    <w:div w:id="375547540">
      <w:bodyDiv w:val="1"/>
      <w:marLeft w:val="0"/>
      <w:marRight w:val="0"/>
      <w:marTop w:val="0"/>
      <w:marBottom w:val="0"/>
      <w:divBdr>
        <w:top w:val="none" w:sz="0" w:space="0" w:color="auto"/>
        <w:left w:val="none" w:sz="0" w:space="0" w:color="auto"/>
        <w:bottom w:val="none" w:sz="0" w:space="0" w:color="auto"/>
        <w:right w:val="none" w:sz="0" w:space="0" w:color="auto"/>
      </w:divBdr>
    </w:div>
    <w:div w:id="375662735">
      <w:bodyDiv w:val="1"/>
      <w:marLeft w:val="0"/>
      <w:marRight w:val="0"/>
      <w:marTop w:val="0"/>
      <w:marBottom w:val="0"/>
      <w:divBdr>
        <w:top w:val="none" w:sz="0" w:space="0" w:color="auto"/>
        <w:left w:val="none" w:sz="0" w:space="0" w:color="auto"/>
        <w:bottom w:val="none" w:sz="0" w:space="0" w:color="auto"/>
        <w:right w:val="none" w:sz="0" w:space="0" w:color="auto"/>
      </w:divBdr>
    </w:div>
    <w:div w:id="381174298">
      <w:bodyDiv w:val="1"/>
      <w:marLeft w:val="0"/>
      <w:marRight w:val="0"/>
      <w:marTop w:val="0"/>
      <w:marBottom w:val="0"/>
      <w:divBdr>
        <w:top w:val="none" w:sz="0" w:space="0" w:color="auto"/>
        <w:left w:val="none" w:sz="0" w:space="0" w:color="auto"/>
        <w:bottom w:val="none" w:sz="0" w:space="0" w:color="auto"/>
        <w:right w:val="none" w:sz="0" w:space="0" w:color="auto"/>
      </w:divBdr>
    </w:div>
    <w:div w:id="382949577">
      <w:bodyDiv w:val="1"/>
      <w:marLeft w:val="0"/>
      <w:marRight w:val="0"/>
      <w:marTop w:val="0"/>
      <w:marBottom w:val="0"/>
      <w:divBdr>
        <w:top w:val="none" w:sz="0" w:space="0" w:color="auto"/>
        <w:left w:val="none" w:sz="0" w:space="0" w:color="auto"/>
        <w:bottom w:val="none" w:sz="0" w:space="0" w:color="auto"/>
        <w:right w:val="none" w:sz="0" w:space="0" w:color="auto"/>
      </w:divBdr>
      <w:divsChild>
        <w:div w:id="1666663157">
          <w:marLeft w:val="274"/>
          <w:marRight w:val="0"/>
          <w:marTop w:val="0"/>
          <w:marBottom w:val="0"/>
          <w:divBdr>
            <w:top w:val="none" w:sz="0" w:space="0" w:color="auto"/>
            <w:left w:val="none" w:sz="0" w:space="0" w:color="auto"/>
            <w:bottom w:val="none" w:sz="0" w:space="0" w:color="auto"/>
            <w:right w:val="none" w:sz="0" w:space="0" w:color="auto"/>
          </w:divBdr>
        </w:div>
        <w:div w:id="431823711">
          <w:marLeft w:val="274"/>
          <w:marRight w:val="0"/>
          <w:marTop w:val="0"/>
          <w:marBottom w:val="0"/>
          <w:divBdr>
            <w:top w:val="none" w:sz="0" w:space="0" w:color="auto"/>
            <w:left w:val="none" w:sz="0" w:space="0" w:color="auto"/>
            <w:bottom w:val="none" w:sz="0" w:space="0" w:color="auto"/>
            <w:right w:val="none" w:sz="0" w:space="0" w:color="auto"/>
          </w:divBdr>
        </w:div>
      </w:divsChild>
    </w:div>
    <w:div w:id="384379811">
      <w:bodyDiv w:val="1"/>
      <w:marLeft w:val="0"/>
      <w:marRight w:val="0"/>
      <w:marTop w:val="0"/>
      <w:marBottom w:val="0"/>
      <w:divBdr>
        <w:top w:val="none" w:sz="0" w:space="0" w:color="auto"/>
        <w:left w:val="none" w:sz="0" w:space="0" w:color="auto"/>
        <w:bottom w:val="none" w:sz="0" w:space="0" w:color="auto"/>
        <w:right w:val="none" w:sz="0" w:space="0" w:color="auto"/>
      </w:divBdr>
    </w:div>
    <w:div w:id="386220227">
      <w:bodyDiv w:val="1"/>
      <w:marLeft w:val="0"/>
      <w:marRight w:val="0"/>
      <w:marTop w:val="0"/>
      <w:marBottom w:val="0"/>
      <w:divBdr>
        <w:top w:val="none" w:sz="0" w:space="0" w:color="auto"/>
        <w:left w:val="none" w:sz="0" w:space="0" w:color="auto"/>
        <w:bottom w:val="none" w:sz="0" w:space="0" w:color="auto"/>
        <w:right w:val="none" w:sz="0" w:space="0" w:color="auto"/>
      </w:divBdr>
    </w:div>
    <w:div w:id="387463821">
      <w:bodyDiv w:val="1"/>
      <w:marLeft w:val="0"/>
      <w:marRight w:val="0"/>
      <w:marTop w:val="0"/>
      <w:marBottom w:val="0"/>
      <w:divBdr>
        <w:top w:val="none" w:sz="0" w:space="0" w:color="auto"/>
        <w:left w:val="none" w:sz="0" w:space="0" w:color="auto"/>
        <w:bottom w:val="none" w:sz="0" w:space="0" w:color="auto"/>
        <w:right w:val="none" w:sz="0" w:space="0" w:color="auto"/>
      </w:divBdr>
    </w:div>
    <w:div w:id="399325514">
      <w:bodyDiv w:val="1"/>
      <w:marLeft w:val="0"/>
      <w:marRight w:val="0"/>
      <w:marTop w:val="0"/>
      <w:marBottom w:val="0"/>
      <w:divBdr>
        <w:top w:val="none" w:sz="0" w:space="0" w:color="auto"/>
        <w:left w:val="none" w:sz="0" w:space="0" w:color="auto"/>
        <w:bottom w:val="none" w:sz="0" w:space="0" w:color="auto"/>
        <w:right w:val="none" w:sz="0" w:space="0" w:color="auto"/>
      </w:divBdr>
    </w:div>
    <w:div w:id="424886368">
      <w:bodyDiv w:val="1"/>
      <w:marLeft w:val="0"/>
      <w:marRight w:val="0"/>
      <w:marTop w:val="0"/>
      <w:marBottom w:val="0"/>
      <w:divBdr>
        <w:top w:val="none" w:sz="0" w:space="0" w:color="auto"/>
        <w:left w:val="none" w:sz="0" w:space="0" w:color="auto"/>
        <w:bottom w:val="none" w:sz="0" w:space="0" w:color="auto"/>
        <w:right w:val="none" w:sz="0" w:space="0" w:color="auto"/>
      </w:divBdr>
    </w:div>
    <w:div w:id="426734139">
      <w:bodyDiv w:val="1"/>
      <w:marLeft w:val="0"/>
      <w:marRight w:val="0"/>
      <w:marTop w:val="0"/>
      <w:marBottom w:val="0"/>
      <w:divBdr>
        <w:top w:val="none" w:sz="0" w:space="0" w:color="auto"/>
        <w:left w:val="none" w:sz="0" w:space="0" w:color="auto"/>
        <w:bottom w:val="none" w:sz="0" w:space="0" w:color="auto"/>
        <w:right w:val="none" w:sz="0" w:space="0" w:color="auto"/>
      </w:divBdr>
    </w:div>
    <w:div w:id="428042555">
      <w:bodyDiv w:val="1"/>
      <w:marLeft w:val="0"/>
      <w:marRight w:val="0"/>
      <w:marTop w:val="0"/>
      <w:marBottom w:val="0"/>
      <w:divBdr>
        <w:top w:val="none" w:sz="0" w:space="0" w:color="auto"/>
        <w:left w:val="none" w:sz="0" w:space="0" w:color="auto"/>
        <w:bottom w:val="none" w:sz="0" w:space="0" w:color="auto"/>
        <w:right w:val="none" w:sz="0" w:space="0" w:color="auto"/>
      </w:divBdr>
    </w:div>
    <w:div w:id="433979648">
      <w:bodyDiv w:val="1"/>
      <w:marLeft w:val="0"/>
      <w:marRight w:val="0"/>
      <w:marTop w:val="0"/>
      <w:marBottom w:val="0"/>
      <w:divBdr>
        <w:top w:val="none" w:sz="0" w:space="0" w:color="auto"/>
        <w:left w:val="none" w:sz="0" w:space="0" w:color="auto"/>
        <w:bottom w:val="none" w:sz="0" w:space="0" w:color="auto"/>
        <w:right w:val="none" w:sz="0" w:space="0" w:color="auto"/>
      </w:divBdr>
    </w:div>
    <w:div w:id="435060679">
      <w:bodyDiv w:val="1"/>
      <w:marLeft w:val="0"/>
      <w:marRight w:val="0"/>
      <w:marTop w:val="0"/>
      <w:marBottom w:val="0"/>
      <w:divBdr>
        <w:top w:val="none" w:sz="0" w:space="0" w:color="auto"/>
        <w:left w:val="none" w:sz="0" w:space="0" w:color="auto"/>
        <w:bottom w:val="none" w:sz="0" w:space="0" w:color="auto"/>
        <w:right w:val="none" w:sz="0" w:space="0" w:color="auto"/>
      </w:divBdr>
    </w:div>
    <w:div w:id="439304743">
      <w:bodyDiv w:val="1"/>
      <w:marLeft w:val="0"/>
      <w:marRight w:val="0"/>
      <w:marTop w:val="0"/>
      <w:marBottom w:val="0"/>
      <w:divBdr>
        <w:top w:val="none" w:sz="0" w:space="0" w:color="auto"/>
        <w:left w:val="none" w:sz="0" w:space="0" w:color="auto"/>
        <w:bottom w:val="none" w:sz="0" w:space="0" w:color="auto"/>
        <w:right w:val="none" w:sz="0" w:space="0" w:color="auto"/>
      </w:divBdr>
    </w:div>
    <w:div w:id="439450220">
      <w:bodyDiv w:val="1"/>
      <w:marLeft w:val="0"/>
      <w:marRight w:val="0"/>
      <w:marTop w:val="0"/>
      <w:marBottom w:val="0"/>
      <w:divBdr>
        <w:top w:val="none" w:sz="0" w:space="0" w:color="auto"/>
        <w:left w:val="none" w:sz="0" w:space="0" w:color="auto"/>
        <w:bottom w:val="none" w:sz="0" w:space="0" w:color="auto"/>
        <w:right w:val="none" w:sz="0" w:space="0" w:color="auto"/>
      </w:divBdr>
    </w:div>
    <w:div w:id="445194764">
      <w:bodyDiv w:val="1"/>
      <w:marLeft w:val="0"/>
      <w:marRight w:val="0"/>
      <w:marTop w:val="0"/>
      <w:marBottom w:val="0"/>
      <w:divBdr>
        <w:top w:val="none" w:sz="0" w:space="0" w:color="auto"/>
        <w:left w:val="none" w:sz="0" w:space="0" w:color="auto"/>
        <w:bottom w:val="none" w:sz="0" w:space="0" w:color="auto"/>
        <w:right w:val="none" w:sz="0" w:space="0" w:color="auto"/>
      </w:divBdr>
      <w:divsChild>
        <w:div w:id="1417091390">
          <w:marLeft w:val="547"/>
          <w:marRight w:val="0"/>
          <w:marTop w:val="96"/>
          <w:marBottom w:val="0"/>
          <w:divBdr>
            <w:top w:val="none" w:sz="0" w:space="0" w:color="auto"/>
            <w:left w:val="none" w:sz="0" w:space="0" w:color="auto"/>
            <w:bottom w:val="none" w:sz="0" w:space="0" w:color="auto"/>
            <w:right w:val="none" w:sz="0" w:space="0" w:color="auto"/>
          </w:divBdr>
        </w:div>
        <w:div w:id="1055466962">
          <w:marLeft w:val="547"/>
          <w:marRight w:val="0"/>
          <w:marTop w:val="96"/>
          <w:marBottom w:val="0"/>
          <w:divBdr>
            <w:top w:val="none" w:sz="0" w:space="0" w:color="auto"/>
            <w:left w:val="none" w:sz="0" w:space="0" w:color="auto"/>
            <w:bottom w:val="none" w:sz="0" w:space="0" w:color="auto"/>
            <w:right w:val="none" w:sz="0" w:space="0" w:color="auto"/>
          </w:divBdr>
        </w:div>
        <w:div w:id="1054741291">
          <w:marLeft w:val="547"/>
          <w:marRight w:val="0"/>
          <w:marTop w:val="96"/>
          <w:marBottom w:val="0"/>
          <w:divBdr>
            <w:top w:val="none" w:sz="0" w:space="0" w:color="auto"/>
            <w:left w:val="none" w:sz="0" w:space="0" w:color="auto"/>
            <w:bottom w:val="none" w:sz="0" w:space="0" w:color="auto"/>
            <w:right w:val="none" w:sz="0" w:space="0" w:color="auto"/>
          </w:divBdr>
        </w:div>
        <w:div w:id="716245479">
          <w:marLeft w:val="547"/>
          <w:marRight w:val="0"/>
          <w:marTop w:val="96"/>
          <w:marBottom w:val="0"/>
          <w:divBdr>
            <w:top w:val="none" w:sz="0" w:space="0" w:color="auto"/>
            <w:left w:val="none" w:sz="0" w:space="0" w:color="auto"/>
            <w:bottom w:val="none" w:sz="0" w:space="0" w:color="auto"/>
            <w:right w:val="none" w:sz="0" w:space="0" w:color="auto"/>
          </w:divBdr>
        </w:div>
        <w:div w:id="1617636903">
          <w:marLeft w:val="547"/>
          <w:marRight w:val="0"/>
          <w:marTop w:val="96"/>
          <w:marBottom w:val="0"/>
          <w:divBdr>
            <w:top w:val="none" w:sz="0" w:space="0" w:color="auto"/>
            <w:left w:val="none" w:sz="0" w:space="0" w:color="auto"/>
            <w:bottom w:val="none" w:sz="0" w:space="0" w:color="auto"/>
            <w:right w:val="none" w:sz="0" w:space="0" w:color="auto"/>
          </w:divBdr>
        </w:div>
        <w:div w:id="1234047184">
          <w:marLeft w:val="547"/>
          <w:marRight w:val="0"/>
          <w:marTop w:val="96"/>
          <w:marBottom w:val="0"/>
          <w:divBdr>
            <w:top w:val="none" w:sz="0" w:space="0" w:color="auto"/>
            <w:left w:val="none" w:sz="0" w:space="0" w:color="auto"/>
            <w:bottom w:val="none" w:sz="0" w:space="0" w:color="auto"/>
            <w:right w:val="none" w:sz="0" w:space="0" w:color="auto"/>
          </w:divBdr>
        </w:div>
      </w:divsChild>
    </w:div>
    <w:div w:id="449591542">
      <w:bodyDiv w:val="1"/>
      <w:marLeft w:val="0"/>
      <w:marRight w:val="0"/>
      <w:marTop w:val="0"/>
      <w:marBottom w:val="0"/>
      <w:divBdr>
        <w:top w:val="none" w:sz="0" w:space="0" w:color="auto"/>
        <w:left w:val="none" w:sz="0" w:space="0" w:color="auto"/>
        <w:bottom w:val="none" w:sz="0" w:space="0" w:color="auto"/>
        <w:right w:val="none" w:sz="0" w:space="0" w:color="auto"/>
      </w:divBdr>
    </w:div>
    <w:div w:id="458649716">
      <w:bodyDiv w:val="1"/>
      <w:marLeft w:val="0"/>
      <w:marRight w:val="0"/>
      <w:marTop w:val="0"/>
      <w:marBottom w:val="0"/>
      <w:divBdr>
        <w:top w:val="none" w:sz="0" w:space="0" w:color="auto"/>
        <w:left w:val="none" w:sz="0" w:space="0" w:color="auto"/>
        <w:bottom w:val="none" w:sz="0" w:space="0" w:color="auto"/>
        <w:right w:val="none" w:sz="0" w:space="0" w:color="auto"/>
      </w:divBdr>
    </w:div>
    <w:div w:id="459999395">
      <w:bodyDiv w:val="1"/>
      <w:marLeft w:val="0"/>
      <w:marRight w:val="0"/>
      <w:marTop w:val="0"/>
      <w:marBottom w:val="0"/>
      <w:divBdr>
        <w:top w:val="none" w:sz="0" w:space="0" w:color="auto"/>
        <w:left w:val="none" w:sz="0" w:space="0" w:color="auto"/>
        <w:bottom w:val="none" w:sz="0" w:space="0" w:color="auto"/>
        <w:right w:val="none" w:sz="0" w:space="0" w:color="auto"/>
      </w:divBdr>
    </w:div>
    <w:div w:id="471488437">
      <w:bodyDiv w:val="1"/>
      <w:marLeft w:val="0"/>
      <w:marRight w:val="0"/>
      <w:marTop w:val="0"/>
      <w:marBottom w:val="0"/>
      <w:divBdr>
        <w:top w:val="none" w:sz="0" w:space="0" w:color="auto"/>
        <w:left w:val="none" w:sz="0" w:space="0" w:color="auto"/>
        <w:bottom w:val="none" w:sz="0" w:space="0" w:color="auto"/>
        <w:right w:val="none" w:sz="0" w:space="0" w:color="auto"/>
      </w:divBdr>
    </w:div>
    <w:div w:id="474683557">
      <w:bodyDiv w:val="1"/>
      <w:marLeft w:val="0"/>
      <w:marRight w:val="0"/>
      <w:marTop w:val="0"/>
      <w:marBottom w:val="0"/>
      <w:divBdr>
        <w:top w:val="none" w:sz="0" w:space="0" w:color="auto"/>
        <w:left w:val="none" w:sz="0" w:space="0" w:color="auto"/>
        <w:bottom w:val="none" w:sz="0" w:space="0" w:color="auto"/>
        <w:right w:val="none" w:sz="0" w:space="0" w:color="auto"/>
      </w:divBdr>
    </w:div>
    <w:div w:id="479227233">
      <w:bodyDiv w:val="1"/>
      <w:marLeft w:val="0"/>
      <w:marRight w:val="0"/>
      <w:marTop w:val="0"/>
      <w:marBottom w:val="0"/>
      <w:divBdr>
        <w:top w:val="none" w:sz="0" w:space="0" w:color="auto"/>
        <w:left w:val="none" w:sz="0" w:space="0" w:color="auto"/>
        <w:bottom w:val="none" w:sz="0" w:space="0" w:color="auto"/>
        <w:right w:val="none" w:sz="0" w:space="0" w:color="auto"/>
      </w:divBdr>
    </w:div>
    <w:div w:id="483545661">
      <w:bodyDiv w:val="1"/>
      <w:marLeft w:val="0"/>
      <w:marRight w:val="0"/>
      <w:marTop w:val="0"/>
      <w:marBottom w:val="0"/>
      <w:divBdr>
        <w:top w:val="none" w:sz="0" w:space="0" w:color="auto"/>
        <w:left w:val="none" w:sz="0" w:space="0" w:color="auto"/>
        <w:bottom w:val="none" w:sz="0" w:space="0" w:color="auto"/>
        <w:right w:val="none" w:sz="0" w:space="0" w:color="auto"/>
      </w:divBdr>
    </w:div>
    <w:div w:id="483744891">
      <w:bodyDiv w:val="1"/>
      <w:marLeft w:val="0"/>
      <w:marRight w:val="0"/>
      <w:marTop w:val="0"/>
      <w:marBottom w:val="0"/>
      <w:divBdr>
        <w:top w:val="none" w:sz="0" w:space="0" w:color="auto"/>
        <w:left w:val="none" w:sz="0" w:space="0" w:color="auto"/>
        <w:bottom w:val="none" w:sz="0" w:space="0" w:color="auto"/>
        <w:right w:val="none" w:sz="0" w:space="0" w:color="auto"/>
      </w:divBdr>
    </w:div>
    <w:div w:id="489829679">
      <w:bodyDiv w:val="1"/>
      <w:marLeft w:val="0"/>
      <w:marRight w:val="0"/>
      <w:marTop w:val="0"/>
      <w:marBottom w:val="0"/>
      <w:divBdr>
        <w:top w:val="none" w:sz="0" w:space="0" w:color="auto"/>
        <w:left w:val="none" w:sz="0" w:space="0" w:color="auto"/>
        <w:bottom w:val="none" w:sz="0" w:space="0" w:color="auto"/>
        <w:right w:val="none" w:sz="0" w:space="0" w:color="auto"/>
      </w:divBdr>
    </w:div>
    <w:div w:id="490217940">
      <w:bodyDiv w:val="1"/>
      <w:marLeft w:val="0"/>
      <w:marRight w:val="0"/>
      <w:marTop w:val="0"/>
      <w:marBottom w:val="0"/>
      <w:divBdr>
        <w:top w:val="none" w:sz="0" w:space="0" w:color="auto"/>
        <w:left w:val="none" w:sz="0" w:space="0" w:color="auto"/>
        <w:bottom w:val="none" w:sz="0" w:space="0" w:color="auto"/>
        <w:right w:val="none" w:sz="0" w:space="0" w:color="auto"/>
      </w:divBdr>
    </w:div>
    <w:div w:id="490799903">
      <w:bodyDiv w:val="1"/>
      <w:marLeft w:val="0"/>
      <w:marRight w:val="0"/>
      <w:marTop w:val="0"/>
      <w:marBottom w:val="0"/>
      <w:divBdr>
        <w:top w:val="none" w:sz="0" w:space="0" w:color="auto"/>
        <w:left w:val="none" w:sz="0" w:space="0" w:color="auto"/>
        <w:bottom w:val="none" w:sz="0" w:space="0" w:color="auto"/>
        <w:right w:val="none" w:sz="0" w:space="0" w:color="auto"/>
      </w:divBdr>
    </w:div>
    <w:div w:id="494614626">
      <w:bodyDiv w:val="1"/>
      <w:marLeft w:val="0"/>
      <w:marRight w:val="0"/>
      <w:marTop w:val="0"/>
      <w:marBottom w:val="0"/>
      <w:divBdr>
        <w:top w:val="none" w:sz="0" w:space="0" w:color="auto"/>
        <w:left w:val="none" w:sz="0" w:space="0" w:color="auto"/>
        <w:bottom w:val="none" w:sz="0" w:space="0" w:color="auto"/>
        <w:right w:val="none" w:sz="0" w:space="0" w:color="auto"/>
      </w:divBdr>
    </w:div>
    <w:div w:id="494881062">
      <w:bodyDiv w:val="1"/>
      <w:marLeft w:val="0"/>
      <w:marRight w:val="0"/>
      <w:marTop w:val="0"/>
      <w:marBottom w:val="0"/>
      <w:divBdr>
        <w:top w:val="none" w:sz="0" w:space="0" w:color="auto"/>
        <w:left w:val="none" w:sz="0" w:space="0" w:color="auto"/>
        <w:bottom w:val="none" w:sz="0" w:space="0" w:color="auto"/>
        <w:right w:val="none" w:sz="0" w:space="0" w:color="auto"/>
      </w:divBdr>
    </w:div>
    <w:div w:id="498423167">
      <w:bodyDiv w:val="1"/>
      <w:marLeft w:val="0"/>
      <w:marRight w:val="0"/>
      <w:marTop w:val="0"/>
      <w:marBottom w:val="0"/>
      <w:divBdr>
        <w:top w:val="none" w:sz="0" w:space="0" w:color="auto"/>
        <w:left w:val="none" w:sz="0" w:space="0" w:color="auto"/>
        <w:bottom w:val="none" w:sz="0" w:space="0" w:color="auto"/>
        <w:right w:val="none" w:sz="0" w:space="0" w:color="auto"/>
      </w:divBdr>
      <w:divsChild>
        <w:div w:id="1091001996">
          <w:marLeft w:val="274"/>
          <w:marRight w:val="0"/>
          <w:marTop w:val="0"/>
          <w:marBottom w:val="0"/>
          <w:divBdr>
            <w:top w:val="none" w:sz="0" w:space="0" w:color="auto"/>
            <w:left w:val="none" w:sz="0" w:space="0" w:color="auto"/>
            <w:bottom w:val="none" w:sz="0" w:space="0" w:color="auto"/>
            <w:right w:val="none" w:sz="0" w:space="0" w:color="auto"/>
          </w:divBdr>
        </w:div>
        <w:div w:id="1606227762">
          <w:marLeft w:val="274"/>
          <w:marRight w:val="0"/>
          <w:marTop w:val="0"/>
          <w:marBottom w:val="0"/>
          <w:divBdr>
            <w:top w:val="none" w:sz="0" w:space="0" w:color="auto"/>
            <w:left w:val="none" w:sz="0" w:space="0" w:color="auto"/>
            <w:bottom w:val="none" w:sz="0" w:space="0" w:color="auto"/>
            <w:right w:val="none" w:sz="0" w:space="0" w:color="auto"/>
          </w:divBdr>
        </w:div>
        <w:div w:id="1226838519">
          <w:marLeft w:val="360"/>
          <w:marRight w:val="0"/>
          <w:marTop w:val="86"/>
          <w:marBottom w:val="0"/>
          <w:divBdr>
            <w:top w:val="none" w:sz="0" w:space="0" w:color="auto"/>
            <w:left w:val="none" w:sz="0" w:space="0" w:color="auto"/>
            <w:bottom w:val="none" w:sz="0" w:space="0" w:color="auto"/>
            <w:right w:val="none" w:sz="0" w:space="0" w:color="auto"/>
          </w:divBdr>
        </w:div>
        <w:div w:id="1121648953">
          <w:marLeft w:val="360"/>
          <w:marRight w:val="0"/>
          <w:marTop w:val="86"/>
          <w:marBottom w:val="0"/>
          <w:divBdr>
            <w:top w:val="none" w:sz="0" w:space="0" w:color="auto"/>
            <w:left w:val="none" w:sz="0" w:space="0" w:color="auto"/>
            <w:bottom w:val="none" w:sz="0" w:space="0" w:color="auto"/>
            <w:right w:val="none" w:sz="0" w:space="0" w:color="auto"/>
          </w:divBdr>
        </w:div>
        <w:div w:id="735670564">
          <w:marLeft w:val="360"/>
          <w:marRight w:val="0"/>
          <w:marTop w:val="86"/>
          <w:marBottom w:val="0"/>
          <w:divBdr>
            <w:top w:val="none" w:sz="0" w:space="0" w:color="auto"/>
            <w:left w:val="none" w:sz="0" w:space="0" w:color="auto"/>
            <w:bottom w:val="none" w:sz="0" w:space="0" w:color="auto"/>
            <w:right w:val="none" w:sz="0" w:space="0" w:color="auto"/>
          </w:divBdr>
        </w:div>
      </w:divsChild>
    </w:div>
    <w:div w:id="506752865">
      <w:bodyDiv w:val="1"/>
      <w:marLeft w:val="0"/>
      <w:marRight w:val="0"/>
      <w:marTop w:val="0"/>
      <w:marBottom w:val="0"/>
      <w:divBdr>
        <w:top w:val="none" w:sz="0" w:space="0" w:color="auto"/>
        <w:left w:val="none" w:sz="0" w:space="0" w:color="auto"/>
        <w:bottom w:val="none" w:sz="0" w:space="0" w:color="auto"/>
        <w:right w:val="none" w:sz="0" w:space="0" w:color="auto"/>
      </w:divBdr>
    </w:div>
    <w:div w:id="511452831">
      <w:bodyDiv w:val="1"/>
      <w:marLeft w:val="0"/>
      <w:marRight w:val="0"/>
      <w:marTop w:val="0"/>
      <w:marBottom w:val="0"/>
      <w:divBdr>
        <w:top w:val="none" w:sz="0" w:space="0" w:color="auto"/>
        <w:left w:val="none" w:sz="0" w:space="0" w:color="auto"/>
        <w:bottom w:val="none" w:sz="0" w:space="0" w:color="auto"/>
        <w:right w:val="none" w:sz="0" w:space="0" w:color="auto"/>
      </w:divBdr>
    </w:div>
    <w:div w:id="512303272">
      <w:bodyDiv w:val="1"/>
      <w:marLeft w:val="0"/>
      <w:marRight w:val="0"/>
      <w:marTop w:val="0"/>
      <w:marBottom w:val="0"/>
      <w:divBdr>
        <w:top w:val="none" w:sz="0" w:space="0" w:color="auto"/>
        <w:left w:val="none" w:sz="0" w:space="0" w:color="auto"/>
        <w:bottom w:val="none" w:sz="0" w:space="0" w:color="auto"/>
        <w:right w:val="none" w:sz="0" w:space="0" w:color="auto"/>
      </w:divBdr>
    </w:div>
    <w:div w:id="516777465">
      <w:bodyDiv w:val="1"/>
      <w:marLeft w:val="0"/>
      <w:marRight w:val="0"/>
      <w:marTop w:val="0"/>
      <w:marBottom w:val="0"/>
      <w:divBdr>
        <w:top w:val="none" w:sz="0" w:space="0" w:color="auto"/>
        <w:left w:val="none" w:sz="0" w:space="0" w:color="auto"/>
        <w:bottom w:val="none" w:sz="0" w:space="0" w:color="auto"/>
        <w:right w:val="none" w:sz="0" w:space="0" w:color="auto"/>
      </w:divBdr>
    </w:div>
    <w:div w:id="525602978">
      <w:bodyDiv w:val="1"/>
      <w:marLeft w:val="0"/>
      <w:marRight w:val="0"/>
      <w:marTop w:val="0"/>
      <w:marBottom w:val="0"/>
      <w:divBdr>
        <w:top w:val="none" w:sz="0" w:space="0" w:color="auto"/>
        <w:left w:val="none" w:sz="0" w:space="0" w:color="auto"/>
        <w:bottom w:val="none" w:sz="0" w:space="0" w:color="auto"/>
        <w:right w:val="none" w:sz="0" w:space="0" w:color="auto"/>
      </w:divBdr>
    </w:div>
    <w:div w:id="528686847">
      <w:bodyDiv w:val="1"/>
      <w:marLeft w:val="0"/>
      <w:marRight w:val="0"/>
      <w:marTop w:val="0"/>
      <w:marBottom w:val="0"/>
      <w:divBdr>
        <w:top w:val="none" w:sz="0" w:space="0" w:color="auto"/>
        <w:left w:val="none" w:sz="0" w:space="0" w:color="auto"/>
        <w:bottom w:val="none" w:sz="0" w:space="0" w:color="auto"/>
        <w:right w:val="none" w:sz="0" w:space="0" w:color="auto"/>
      </w:divBdr>
    </w:div>
    <w:div w:id="537087168">
      <w:bodyDiv w:val="1"/>
      <w:marLeft w:val="0"/>
      <w:marRight w:val="0"/>
      <w:marTop w:val="0"/>
      <w:marBottom w:val="0"/>
      <w:divBdr>
        <w:top w:val="none" w:sz="0" w:space="0" w:color="auto"/>
        <w:left w:val="none" w:sz="0" w:space="0" w:color="auto"/>
        <w:bottom w:val="none" w:sz="0" w:space="0" w:color="auto"/>
        <w:right w:val="none" w:sz="0" w:space="0" w:color="auto"/>
      </w:divBdr>
    </w:div>
    <w:div w:id="540630478">
      <w:bodyDiv w:val="1"/>
      <w:marLeft w:val="0"/>
      <w:marRight w:val="0"/>
      <w:marTop w:val="0"/>
      <w:marBottom w:val="0"/>
      <w:divBdr>
        <w:top w:val="none" w:sz="0" w:space="0" w:color="auto"/>
        <w:left w:val="none" w:sz="0" w:space="0" w:color="auto"/>
        <w:bottom w:val="none" w:sz="0" w:space="0" w:color="auto"/>
        <w:right w:val="none" w:sz="0" w:space="0" w:color="auto"/>
      </w:divBdr>
    </w:div>
    <w:div w:id="542595377">
      <w:bodyDiv w:val="1"/>
      <w:marLeft w:val="0"/>
      <w:marRight w:val="0"/>
      <w:marTop w:val="0"/>
      <w:marBottom w:val="0"/>
      <w:divBdr>
        <w:top w:val="none" w:sz="0" w:space="0" w:color="auto"/>
        <w:left w:val="none" w:sz="0" w:space="0" w:color="auto"/>
        <w:bottom w:val="none" w:sz="0" w:space="0" w:color="auto"/>
        <w:right w:val="none" w:sz="0" w:space="0" w:color="auto"/>
      </w:divBdr>
      <w:divsChild>
        <w:div w:id="721028074">
          <w:marLeft w:val="360"/>
          <w:marRight w:val="0"/>
          <w:marTop w:val="0"/>
          <w:marBottom w:val="0"/>
          <w:divBdr>
            <w:top w:val="none" w:sz="0" w:space="0" w:color="auto"/>
            <w:left w:val="none" w:sz="0" w:space="0" w:color="auto"/>
            <w:bottom w:val="none" w:sz="0" w:space="0" w:color="auto"/>
            <w:right w:val="none" w:sz="0" w:space="0" w:color="auto"/>
          </w:divBdr>
        </w:div>
        <w:div w:id="1880969658">
          <w:marLeft w:val="274"/>
          <w:marRight w:val="0"/>
          <w:marTop w:val="80"/>
          <w:marBottom w:val="80"/>
          <w:divBdr>
            <w:top w:val="none" w:sz="0" w:space="0" w:color="auto"/>
            <w:left w:val="none" w:sz="0" w:space="0" w:color="auto"/>
            <w:bottom w:val="none" w:sz="0" w:space="0" w:color="auto"/>
            <w:right w:val="none" w:sz="0" w:space="0" w:color="auto"/>
          </w:divBdr>
        </w:div>
        <w:div w:id="1417558196">
          <w:marLeft w:val="274"/>
          <w:marRight w:val="0"/>
          <w:marTop w:val="80"/>
          <w:marBottom w:val="80"/>
          <w:divBdr>
            <w:top w:val="none" w:sz="0" w:space="0" w:color="auto"/>
            <w:left w:val="none" w:sz="0" w:space="0" w:color="auto"/>
            <w:bottom w:val="none" w:sz="0" w:space="0" w:color="auto"/>
            <w:right w:val="none" w:sz="0" w:space="0" w:color="auto"/>
          </w:divBdr>
        </w:div>
        <w:div w:id="554777687">
          <w:marLeft w:val="274"/>
          <w:marRight w:val="0"/>
          <w:marTop w:val="80"/>
          <w:marBottom w:val="80"/>
          <w:divBdr>
            <w:top w:val="none" w:sz="0" w:space="0" w:color="auto"/>
            <w:left w:val="none" w:sz="0" w:space="0" w:color="auto"/>
            <w:bottom w:val="none" w:sz="0" w:space="0" w:color="auto"/>
            <w:right w:val="none" w:sz="0" w:space="0" w:color="auto"/>
          </w:divBdr>
        </w:div>
        <w:div w:id="4522033">
          <w:marLeft w:val="274"/>
          <w:marRight w:val="0"/>
          <w:marTop w:val="80"/>
          <w:marBottom w:val="80"/>
          <w:divBdr>
            <w:top w:val="none" w:sz="0" w:space="0" w:color="auto"/>
            <w:left w:val="none" w:sz="0" w:space="0" w:color="auto"/>
            <w:bottom w:val="none" w:sz="0" w:space="0" w:color="auto"/>
            <w:right w:val="none" w:sz="0" w:space="0" w:color="auto"/>
          </w:divBdr>
        </w:div>
        <w:div w:id="1315455955">
          <w:marLeft w:val="274"/>
          <w:marRight w:val="0"/>
          <w:marTop w:val="80"/>
          <w:marBottom w:val="80"/>
          <w:divBdr>
            <w:top w:val="none" w:sz="0" w:space="0" w:color="auto"/>
            <w:left w:val="none" w:sz="0" w:space="0" w:color="auto"/>
            <w:bottom w:val="none" w:sz="0" w:space="0" w:color="auto"/>
            <w:right w:val="none" w:sz="0" w:space="0" w:color="auto"/>
          </w:divBdr>
        </w:div>
        <w:div w:id="685713241">
          <w:marLeft w:val="274"/>
          <w:marRight w:val="0"/>
          <w:marTop w:val="80"/>
          <w:marBottom w:val="80"/>
          <w:divBdr>
            <w:top w:val="none" w:sz="0" w:space="0" w:color="auto"/>
            <w:left w:val="none" w:sz="0" w:space="0" w:color="auto"/>
            <w:bottom w:val="none" w:sz="0" w:space="0" w:color="auto"/>
            <w:right w:val="none" w:sz="0" w:space="0" w:color="auto"/>
          </w:divBdr>
        </w:div>
        <w:div w:id="251165512">
          <w:marLeft w:val="994"/>
          <w:marRight w:val="0"/>
          <w:marTop w:val="0"/>
          <w:marBottom w:val="0"/>
          <w:divBdr>
            <w:top w:val="none" w:sz="0" w:space="0" w:color="auto"/>
            <w:left w:val="none" w:sz="0" w:space="0" w:color="auto"/>
            <w:bottom w:val="none" w:sz="0" w:space="0" w:color="auto"/>
            <w:right w:val="none" w:sz="0" w:space="0" w:color="auto"/>
          </w:divBdr>
        </w:div>
        <w:div w:id="428352158">
          <w:marLeft w:val="994"/>
          <w:marRight w:val="0"/>
          <w:marTop w:val="0"/>
          <w:marBottom w:val="0"/>
          <w:divBdr>
            <w:top w:val="none" w:sz="0" w:space="0" w:color="auto"/>
            <w:left w:val="none" w:sz="0" w:space="0" w:color="auto"/>
            <w:bottom w:val="none" w:sz="0" w:space="0" w:color="auto"/>
            <w:right w:val="none" w:sz="0" w:space="0" w:color="auto"/>
          </w:divBdr>
        </w:div>
      </w:divsChild>
    </w:div>
    <w:div w:id="545218487">
      <w:bodyDiv w:val="1"/>
      <w:marLeft w:val="0"/>
      <w:marRight w:val="0"/>
      <w:marTop w:val="0"/>
      <w:marBottom w:val="0"/>
      <w:divBdr>
        <w:top w:val="none" w:sz="0" w:space="0" w:color="auto"/>
        <w:left w:val="none" w:sz="0" w:space="0" w:color="auto"/>
        <w:bottom w:val="none" w:sz="0" w:space="0" w:color="auto"/>
        <w:right w:val="none" w:sz="0" w:space="0" w:color="auto"/>
      </w:divBdr>
    </w:div>
    <w:div w:id="549342569">
      <w:bodyDiv w:val="1"/>
      <w:marLeft w:val="0"/>
      <w:marRight w:val="0"/>
      <w:marTop w:val="0"/>
      <w:marBottom w:val="0"/>
      <w:divBdr>
        <w:top w:val="none" w:sz="0" w:space="0" w:color="auto"/>
        <w:left w:val="none" w:sz="0" w:space="0" w:color="auto"/>
        <w:bottom w:val="none" w:sz="0" w:space="0" w:color="auto"/>
        <w:right w:val="none" w:sz="0" w:space="0" w:color="auto"/>
      </w:divBdr>
    </w:div>
    <w:div w:id="550851213">
      <w:bodyDiv w:val="1"/>
      <w:marLeft w:val="0"/>
      <w:marRight w:val="0"/>
      <w:marTop w:val="0"/>
      <w:marBottom w:val="0"/>
      <w:divBdr>
        <w:top w:val="none" w:sz="0" w:space="0" w:color="auto"/>
        <w:left w:val="none" w:sz="0" w:space="0" w:color="auto"/>
        <w:bottom w:val="none" w:sz="0" w:space="0" w:color="auto"/>
        <w:right w:val="none" w:sz="0" w:space="0" w:color="auto"/>
      </w:divBdr>
      <w:divsChild>
        <w:div w:id="1746101811">
          <w:marLeft w:val="806"/>
          <w:marRight w:val="0"/>
          <w:marTop w:val="0"/>
          <w:marBottom w:val="0"/>
          <w:divBdr>
            <w:top w:val="none" w:sz="0" w:space="0" w:color="auto"/>
            <w:left w:val="none" w:sz="0" w:space="0" w:color="auto"/>
            <w:bottom w:val="none" w:sz="0" w:space="0" w:color="auto"/>
            <w:right w:val="none" w:sz="0" w:space="0" w:color="auto"/>
          </w:divBdr>
        </w:div>
        <w:div w:id="1198423157">
          <w:marLeft w:val="806"/>
          <w:marRight w:val="0"/>
          <w:marTop w:val="0"/>
          <w:marBottom w:val="0"/>
          <w:divBdr>
            <w:top w:val="none" w:sz="0" w:space="0" w:color="auto"/>
            <w:left w:val="none" w:sz="0" w:space="0" w:color="auto"/>
            <w:bottom w:val="none" w:sz="0" w:space="0" w:color="auto"/>
            <w:right w:val="none" w:sz="0" w:space="0" w:color="auto"/>
          </w:divBdr>
        </w:div>
        <w:div w:id="1562014190">
          <w:marLeft w:val="806"/>
          <w:marRight w:val="0"/>
          <w:marTop w:val="0"/>
          <w:marBottom w:val="0"/>
          <w:divBdr>
            <w:top w:val="none" w:sz="0" w:space="0" w:color="auto"/>
            <w:left w:val="none" w:sz="0" w:space="0" w:color="auto"/>
            <w:bottom w:val="none" w:sz="0" w:space="0" w:color="auto"/>
            <w:right w:val="none" w:sz="0" w:space="0" w:color="auto"/>
          </w:divBdr>
        </w:div>
        <w:div w:id="1340159047">
          <w:marLeft w:val="806"/>
          <w:marRight w:val="0"/>
          <w:marTop w:val="0"/>
          <w:marBottom w:val="0"/>
          <w:divBdr>
            <w:top w:val="none" w:sz="0" w:space="0" w:color="auto"/>
            <w:left w:val="none" w:sz="0" w:space="0" w:color="auto"/>
            <w:bottom w:val="none" w:sz="0" w:space="0" w:color="auto"/>
            <w:right w:val="none" w:sz="0" w:space="0" w:color="auto"/>
          </w:divBdr>
        </w:div>
        <w:div w:id="982587007">
          <w:marLeft w:val="806"/>
          <w:marRight w:val="0"/>
          <w:marTop w:val="0"/>
          <w:marBottom w:val="0"/>
          <w:divBdr>
            <w:top w:val="none" w:sz="0" w:space="0" w:color="auto"/>
            <w:left w:val="none" w:sz="0" w:space="0" w:color="auto"/>
            <w:bottom w:val="none" w:sz="0" w:space="0" w:color="auto"/>
            <w:right w:val="none" w:sz="0" w:space="0" w:color="auto"/>
          </w:divBdr>
        </w:div>
        <w:div w:id="849106730">
          <w:marLeft w:val="806"/>
          <w:marRight w:val="0"/>
          <w:marTop w:val="0"/>
          <w:marBottom w:val="0"/>
          <w:divBdr>
            <w:top w:val="none" w:sz="0" w:space="0" w:color="auto"/>
            <w:left w:val="none" w:sz="0" w:space="0" w:color="auto"/>
            <w:bottom w:val="none" w:sz="0" w:space="0" w:color="auto"/>
            <w:right w:val="none" w:sz="0" w:space="0" w:color="auto"/>
          </w:divBdr>
        </w:div>
        <w:div w:id="422335616">
          <w:marLeft w:val="806"/>
          <w:marRight w:val="0"/>
          <w:marTop w:val="0"/>
          <w:marBottom w:val="0"/>
          <w:divBdr>
            <w:top w:val="none" w:sz="0" w:space="0" w:color="auto"/>
            <w:left w:val="none" w:sz="0" w:space="0" w:color="auto"/>
            <w:bottom w:val="none" w:sz="0" w:space="0" w:color="auto"/>
            <w:right w:val="none" w:sz="0" w:space="0" w:color="auto"/>
          </w:divBdr>
        </w:div>
        <w:div w:id="653528526">
          <w:marLeft w:val="806"/>
          <w:marRight w:val="0"/>
          <w:marTop w:val="0"/>
          <w:marBottom w:val="0"/>
          <w:divBdr>
            <w:top w:val="none" w:sz="0" w:space="0" w:color="auto"/>
            <w:left w:val="none" w:sz="0" w:space="0" w:color="auto"/>
            <w:bottom w:val="none" w:sz="0" w:space="0" w:color="auto"/>
            <w:right w:val="none" w:sz="0" w:space="0" w:color="auto"/>
          </w:divBdr>
        </w:div>
      </w:divsChild>
    </w:div>
    <w:div w:id="553810317">
      <w:bodyDiv w:val="1"/>
      <w:marLeft w:val="0"/>
      <w:marRight w:val="0"/>
      <w:marTop w:val="0"/>
      <w:marBottom w:val="0"/>
      <w:divBdr>
        <w:top w:val="none" w:sz="0" w:space="0" w:color="auto"/>
        <w:left w:val="none" w:sz="0" w:space="0" w:color="auto"/>
        <w:bottom w:val="none" w:sz="0" w:space="0" w:color="auto"/>
        <w:right w:val="none" w:sz="0" w:space="0" w:color="auto"/>
      </w:divBdr>
    </w:div>
    <w:div w:id="564685287">
      <w:bodyDiv w:val="1"/>
      <w:marLeft w:val="0"/>
      <w:marRight w:val="0"/>
      <w:marTop w:val="0"/>
      <w:marBottom w:val="0"/>
      <w:divBdr>
        <w:top w:val="none" w:sz="0" w:space="0" w:color="auto"/>
        <w:left w:val="none" w:sz="0" w:space="0" w:color="auto"/>
        <w:bottom w:val="none" w:sz="0" w:space="0" w:color="auto"/>
        <w:right w:val="none" w:sz="0" w:space="0" w:color="auto"/>
      </w:divBdr>
      <w:divsChild>
        <w:div w:id="723605742">
          <w:marLeft w:val="274"/>
          <w:marRight w:val="0"/>
          <w:marTop w:val="86"/>
          <w:marBottom w:val="0"/>
          <w:divBdr>
            <w:top w:val="none" w:sz="0" w:space="0" w:color="auto"/>
            <w:left w:val="none" w:sz="0" w:space="0" w:color="auto"/>
            <w:bottom w:val="none" w:sz="0" w:space="0" w:color="auto"/>
            <w:right w:val="none" w:sz="0" w:space="0" w:color="auto"/>
          </w:divBdr>
        </w:div>
        <w:div w:id="915819296">
          <w:marLeft w:val="274"/>
          <w:marRight w:val="0"/>
          <w:marTop w:val="86"/>
          <w:marBottom w:val="0"/>
          <w:divBdr>
            <w:top w:val="none" w:sz="0" w:space="0" w:color="auto"/>
            <w:left w:val="none" w:sz="0" w:space="0" w:color="auto"/>
            <w:bottom w:val="none" w:sz="0" w:space="0" w:color="auto"/>
            <w:right w:val="none" w:sz="0" w:space="0" w:color="auto"/>
          </w:divBdr>
        </w:div>
      </w:divsChild>
    </w:div>
    <w:div w:id="564993562">
      <w:bodyDiv w:val="1"/>
      <w:marLeft w:val="0"/>
      <w:marRight w:val="0"/>
      <w:marTop w:val="0"/>
      <w:marBottom w:val="0"/>
      <w:divBdr>
        <w:top w:val="none" w:sz="0" w:space="0" w:color="auto"/>
        <w:left w:val="none" w:sz="0" w:space="0" w:color="auto"/>
        <w:bottom w:val="none" w:sz="0" w:space="0" w:color="auto"/>
        <w:right w:val="none" w:sz="0" w:space="0" w:color="auto"/>
      </w:divBdr>
      <w:divsChild>
        <w:div w:id="74671443">
          <w:marLeft w:val="274"/>
          <w:marRight w:val="0"/>
          <w:marTop w:val="86"/>
          <w:marBottom w:val="0"/>
          <w:divBdr>
            <w:top w:val="none" w:sz="0" w:space="0" w:color="auto"/>
            <w:left w:val="none" w:sz="0" w:space="0" w:color="auto"/>
            <w:bottom w:val="none" w:sz="0" w:space="0" w:color="auto"/>
            <w:right w:val="none" w:sz="0" w:space="0" w:color="auto"/>
          </w:divBdr>
        </w:div>
        <w:div w:id="1201476057">
          <w:marLeft w:val="274"/>
          <w:marRight w:val="0"/>
          <w:marTop w:val="86"/>
          <w:marBottom w:val="0"/>
          <w:divBdr>
            <w:top w:val="none" w:sz="0" w:space="0" w:color="auto"/>
            <w:left w:val="none" w:sz="0" w:space="0" w:color="auto"/>
            <w:bottom w:val="none" w:sz="0" w:space="0" w:color="auto"/>
            <w:right w:val="none" w:sz="0" w:space="0" w:color="auto"/>
          </w:divBdr>
        </w:div>
        <w:div w:id="169495370">
          <w:marLeft w:val="274"/>
          <w:marRight w:val="0"/>
          <w:marTop w:val="86"/>
          <w:marBottom w:val="0"/>
          <w:divBdr>
            <w:top w:val="none" w:sz="0" w:space="0" w:color="auto"/>
            <w:left w:val="none" w:sz="0" w:space="0" w:color="auto"/>
            <w:bottom w:val="none" w:sz="0" w:space="0" w:color="auto"/>
            <w:right w:val="none" w:sz="0" w:space="0" w:color="auto"/>
          </w:divBdr>
        </w:div>
        <w:div w:id="811948515">
          <w:marLeft w:val="274"/>
          <w:marRight w:val="0"/>
          <w:marTop w:val="86"/>
          <w:marBottom w:val="0"/>
          <w:divBdr>
            <w:top w:val="none" w:sz="0" w:space="0" w:color="auto"/>
            <w:left w:val="none" w:sz="0" w:space="0" w:color="auto"/>
            <w:bottom w:val="none" w:sz="0" w:space="0" w:color="auto"/>
            <w:right w:val="none" w:sz="0" w:space="0" w:color="auto"/>
          </w:divBdr>
        </w:div>
        <w:div w:id="1246652300">
          <w:marLeft w:val="274"/>
          <w:marRight w:val="0"/>
          <w:marTop w:val="86"/>
          <w:marBottom w:val="0"/>
          <w:divBdr>
            <w:top w:val="none" w:sz="0" w:space="0" w:color="auto"/>
            <w:left w:val="none" w:sz="0" w:space="0" w:color="auto"/>
            <w:bottom w:val="none" w:sz="0" w:space="0" w:color="auto"/>
            <w:right w:val="none" w:sz="0" w:space="0" w:color="auto"/>
          </w:divBdr>
        </w:div>
        <w:div w:id="433982238">
          <w:marLeft w:val="274"/>
          <w:marRight w:val="0"/>
          <w:marTop w:val="86"/>
          <w:marBottom w:val="0"/>
          <w:divBdr>
            <w:top w:val="none" w:sz="0" w:space="0" w:color="auto"/>
            <w:left w:val="none" w:sz="0" w:space="0" w:color="auto"/>
            <w:bottom w:val="none" w:sz="0" w:space="0" w:color="auto"/>
            <w:right w:val="none" w:sz="0" w:space="0" w:color="auto"/>
          </w:divBdr>
        </w:div>
        <w:div w:id="1311211247">
          <w:marLeft w:val="274"/>
          <w:marRight w:val="0"/>
          <w:marTop w:val="86"/>
          <w:marBottom w:val="0"/>
          <w:divBdr>
            <w:top w:val="none" w:sz="0" w:space="0" w:color="auto"/>
            <w:left w:val="none" w:sz="0" w:space="0" w:color="auto"/>
            <w:bottom w:val="none" w:sz="0" w:space="0" w:color="auto"/>
            <w:right w:val="none" w:sz="0" w:space="0" w:color="auto"/>
          </w:divBdr>
        </w:div>
        <w:div w:id="845092366">
          <w:marLeft w:val="274"/>
          <w:marRight w:val="0"/>
          <w:marTop w:val="86"/>
          <w:marBottom w:val="0"/>
          <w:divBdr>
            <w:top w:val="none" w:sz="0" w:space="0" w:color="auto"/>
            <w:left w:val="none" w:sz="0" w:space="0" w:color="auto"/>
            <w:bottom w:val="none" w:sz="0" w:space="0" w:color="auto"/>
            <w:right w:val="none" w:sz="0" w:space="0" w:color="auto"/>
          </w:divBdr>
        </w:div>
      </w:divsChild>
    </w:div>
    <w:div w:id="568417142">
      <w:bodyDiv w:val="1"/>
      <w:marLeft w:val="0"/>
      <w:marRight w:val="0"/>
      <w:marTop w:val="0"/>
      <w:marBottom w:val="0"/>
      <w:divBdr>
        <w:top w:val="none" w:sz="0" w:space="0" w:color="auto"/>
        <w:left w:val="none" w:sz="0" w:space="0" w:color="auto"/>
        <w:bottom w:val="none" w:sz="0" w:space="0" w:color="auto"/>
        <w:right w:val="none" w:sz="0" w:space="0" w:color="auto"/>
      </w:divBdr>
    </w:div>
    <w:div w:id="572397512">
      <w:bodyDiv w:val="1"/>
      <w:marLeft w:val="0"/>
      <w:marRight w:val="0"/>
      <w:marTop w:val="0"/>
      <w:marBottom w:val="0"/>
      <w:divBdr>
        <w:top w:val="none" w:sz="0" w:space="0" w:color="auto"/>
        <w:left w:val="none" w:sz="0" w:space="0" w:color="auto"/>
        <w:bottom w:val="none" w:sz="0" w:space="0" w:color="auto"/>
        <w:right w:val="none" w:sz="0" w:space="0" w:color="auto"/>
      </w:divBdr>
    </w:div>
    <w:div w:id="575096510">
      <w:bodyDiv w:val="1"/>
      <w:marLeft w:val="0"/>
      <w:marRight w:val="0"/>
      <w:marTop w:val="0"/>
      <w:marBottom w:val="0"/>
      <w:divBdr>
        <w:top w:val="none" w:sz="0" w:space="0" w:color="auto"/>
        <w:left w:val="none" w:sz="0" w:space="0" w:color="auto"/>
        <w:bottom w:val="none" w:sz="0" w:space="0" w:color="auto"/>
        <w:right w:val="none" w:sz="0" w:space="0" w:color="auto"/>
      </w:divBdr>
    </w:div>
    <w:div w:id="585502183">
      <w:bodyDiv w:val="1"/>
      <w:marLeft w:val="0"/>
      <w:marRight w:val="0"/>
      <w:marTop w:val="0"/>
      <w:marBottom w:val="0"/>
      <w:divBdr>
        <w:top w:val="none" w:sz="0" w:space="0" w:color="auto"/>
        <w:left w:val="none" w:sz="0" w:space="0" w:color="auto"/>
        <w:bottom w:val="none" w:sz="0" w:space="0" w:color="auto"/>
        <w:right w:val="none" w:sz="0" w:space="0" w:color="auto"/>
      </w:divBdr>
    </w:div>
    <w:div w:id="588199684">
      <w:bodyDiv w:val="1"/>
      <w:marLeft w:val="0"/>
      <w:marRight w:val="0"/>
      <w:marTop w:val="0"/>
      <w:marBottom w:val="0"/>
      <w:divBdr>
        <w:top w:val="none" w:sz="0" w:space="0" w:color="auto"/>
        <w:left w:val="none" w:sz="0" w:space="0" w:color="auto"/>
        <w:bottom w:val="none" w:sz="0" w:space="0" w:color="auto"/>
        <w:right w:val="none" w:sz="0" w:space="0" w:color="auto"/>
      </w:divBdr>
    </w:div>
    <w:div w:id="605423559">
      <w:bodyDiv w:val="1"/>
      <w:marLeft w:val="0"/>
      <w:marRight w:val="0"/>
      <w:marTop w:val="0"/>
      <w:marBottom w:val="0"/>
      <w:divBdr>
        <w:top w:val="none" w:sz="0" w:space="0" w:color="auto"/>
        <w:left w:val="none" w:sz="0" w:space="0" w:color="auto"/>
        <w:bottom w:val="none" w:sz="0" w:space="0" w:color="auto"/>
        <w:right w:val="none" w:sz="0" w:space="0" w:color="auto"/>
      </w:divBdr>
    </w:div>
    <w:div w:id="620042048">
      <w:bodyDiv w:val="1"/>
      <w:marLeft w:val="0"/>
      <w:marRight w:val="0"/>
      <w:marTop w:val="0"/>
      <w:marBottom w:val="0"/>
      <w:divBdr>
        <w:top w:val="none" w:sz="0" w:space="0" w:color="auto"/>
        <w:left w:val="none" w:sz="0" w:space="0" w:color="auto"/>
        <w:bottom w:val="none" w:sz="0" w:space="0" w:color="auto"/>
        <w:right w:val="none" w:sz="0" w:space="0" w:color="auto"/>
      </w:divBdr>
    </w:div>
    <w:div w:id="620503475">
      <w:bodyDiv w:val="1"/>
      <w:marLeft w:val="0"/>
      <w:marRight w:val="0"/>
      <w:marTop w:val="0"/>
      <w:marBottom w:val="0"/>
      <w:divBdr>
        <w:top w:val="none" w:sz="0" w:space="0" w:color="auto"/>
        <w:left w:val="none" w:sz="0" w:space="0" w:color="auto"/>
        <w:bottom w:val="none" w:sz="0" w:space="0" w:color="auto"/>
        <w:right w:val="none" w:sz="0" w:space="0" w:color="auto"/>
      </w:divBdr>
    </w:div>
    <w:div w:id="628633012">
      <w:bodyDiv w:val="1"/>
      <w:marLeft w:val="0"/>
      <w:marRight w:val="0"/>
      <w:marTop w:val="0"/>
      <w:marBottom w:val="0"/>
      <w:divBdr>
        <w:top w:val="none" w:sz="0" w:space="0" w:color="auto"/>
        <w:left w:val="none" w:sz="0" w:space="0" w:color="auto"/>
        <w:bottom w:val="none" w:sz="0" w:space="0" w:color="auto"/>
        <w:right w:val="none" w:sz="0" w:space="0" w:color="auto"/>
      </w:divBdr>
    </w:div>
    <w:div w:id="630018758">
      <w:bodyDiv w:val="1"/>
      <w:marLeft w:val="0"/>
      <w:marRight w:val="0"/>
      <w:marTop w:val="0"/>
      <w:marBottom w:val="0"/>
      <w:divBdr>
        <w:top w:val="none" w:sz="0" w:space="0" w:color="auto"/>
        <w:left w:val="none" w:sz="0" w:space="0" w:color="auto"/>
        <w:bottom w:val="none" w:sz="0" w:space="0" w:color="auto"/>
        <w:right w:val="none" w:sz="0" w:space="0" w:color="auto"/>
      </w:divBdr>
    </w:div>
    <w:div w:id="630399672">
      <w:bodyDiv w:val="1"/>
      <w:marLeft w:val="0"/>
      <w:marRight w:val="0"/>
      <w:marTop w:val="0"/>
      <w:marBottom w:val="0"/>
      <w:divBdr>
        <w:top w:val="none" w:sz="0" w:space="0" w:color="auto"/>
        <w:left w:val="none" w:sz="0" w:space="0" w:color="auto"/>
        <w:bottom w:val="none" w:sz="0" w:space="0" w:color="auto"/>
        <w:right w:val="none" w:sz="0" w:space="0" w:color="auto"/>
      </w:divBdr>
    </w:div>
    <w:div w:id="634139153">
      <w:bodyDiv w:val="1"/>
      <w:marLeft w:val="0"/>
      <w:marRight w:val="0"/>
      <w:marTop w:val="0"/>
      <w:marBottom w:val="0"/>
      <w:divBdr>
        <w:top w:val="none" w:sz="0" w:space="0" w:color="auto"/>
        <w:left w:val="none" w:sz="0" w:space="0" w:color="auto"/>
        <w:bottom w:val="none" w:sz="0" w:space="0" w:color="auto"/>
        <w:right w:val="none" w:sz="0" w:space="0" w:color="auto"/>
      </w:divBdr>
    </w:div>
    <w:div w:id="641352516">
      <w:bodyDiv w:val="1"/>
      <w:marLeft w:val="0"/>
      <w:marRight w:val="0"/>
      <w:marTop w:val="0"/>
      <w:marBottom w:val="0"/>
      <w:divBdr>
        <w:top w:val="none" w:sz="0" w:space="0" w:color="auto"/>
        <w:left w:val="none" w:sz="0" w:space="0" w:color="auto"/>
        <w:bottom w:val="none" w:sz="0" w:space="0" w:color="auto"/>
        <w:right w:val="none" w:sz="0" w:space="0" w:color="auto"/>
      </w:divBdr>
    </w:div>
    <w:div w:id="645476149">
      <w:bodyDiv w:val="1"/>
      <w:marLeft w:val="0"/>
      <w:marRight w:val="0"/>
      <w:marTop w:val="0"/>
      <w:marBottom w:val="0"/>
      <w:divBdr>
        <w:top w:val="none" w:sz="0" w:space="0" w:color="auto"/>
        <w:left w:val="none" w:sz="0" w:space="0" w:color="auto"/>
        <w:bottom w:val="none" w:sz="0" w:space="0" w:color="auto"/>
        <w:right w:val="none" w:sz="0" w:space="0" w:color="auto"/>
      </w:divBdr>
    </w:div>
    <w:div w:id="650912770">
      <w:bodyDiv w:val="1"/>
      <w:marLeft w:val="0"/>
      <w:marRight w:val="0"/>
      <w:marTop w:val="0"/>
      <w:marBottom w:val="0"/>
      <w:divBdr>
        <w:top w:val="none" w:sz="0" w:space="0" w:color="auto"/>
        <w:left w:val="none" w:sz="0" w:space="0" w:color="auto"/>
        <w:bottom w:val="none" w:sz="0" w:space="0" w:color="auto"/>
        <w:right w:val="none" w:sz="0" w:space="0" w:color="auto"/>
      </w:divBdr>
    </w:div>
    <w:div w:id="662393440">
      <w:bodyDiv w:val="1"/>
      <w:marLeft w:val="0"/>
      <w:marRight w:val="0"/>
      <w:marTop w:val="0"/>
      <w:marBottom w:val="0"/>
      <w:divBdr>
        <w:top w:val="none" w:sz="0" w:space="0" w:color="auto"/>
        <w:left w:val="none" w:sz="0" w:space="0" w:color="auto"/>
        <w:bottom w:val="none" w:sz="0" w:space="0" w:color="auto"/>
        <w:right w:val="none" w:sz="0" w:space="0" w:color="auto"/>
      </w:divBdr>
    </w:div>
    <w:div w:id="669679481">
      <w:bodyDiv w:val="1"/>
      <w:marLeft w:val="0"/>
      <w:marRight w:val="0"/>
      <w:marTop w:val="0"/>
      <w:marBottom w:val="0"/>
      <w:divBdr>
        <w:top w:val="none" w:sz="0" w:space="0" w:color="auto"/>
        <w:left w:val="none" w:sz="0" w:space="0" w:color="auto"/>
        <w:bottom w:val="none" w:sz="0" w:space="0" w:color="auto"/>
        <w:right w:val="none" w:sz="0" w:space="0" w:color="auto"/>
      </w:divBdr>
    </w:div>
    <w:div w:id="676615917">
      <w:bodyDiv w:val="1"/>
      <w:marLeft w:val="0"/>
      <w:marRight w:val="0"/>
      <w:marTop w:val="0"/>
      <w:marBottom w:val="0"/>
      <w:divBdr>
        <w:top w:val="none" w:sz="0" w:space="0" w:color="auto"/>
        <w:left w:val="none" w:sz="0" w:space="0" w:color="auto"/>
        <w:bottom w:val="none" w:sz="0" w:space="0" w:color="auto"/>
        <w:right w:val="none" w:sz="0" w:space="0" w:color="auto"/>
      </w:divBdr>
    </w:div>
    <w:div w:id="679164939">
      <w:bodyDiv w:val="1"/>
      <w:marLeft w:val="0"/>
      <w:marRight w:val="0"/>
      <w:marTop w:val="0"/>
      <w:marBottom w:val="0"/>
      <w:divBdr>
        <w:top w:val="none" w:sz="0" w:space="0" w:color="auto"/>
        <w:left w:val="none" w:sz="0" w:space="0" w:color="auto"/>
        <w:bottom w:val="none" w:sz="0" w:space="0" w:color="auto"/>
        <w:right w:val="none" w:sz="0" w:space="0" w:color="auto"/>
      </w:divBdr>
    </w:div>
    <w:div w:id="684138399">
      <w:bodyDiv w:val="1"/>
      <w:marLeft w:val="0"/>
      <w:marRight w:val="0"/>
      <w:marTop w:val="0"/>
      <w:marBottom w:val="0"/>
      <w:divBdr>
        <w:top w:val="none" w:sz="0" w:space="0" w:color="auto"/>
        <w:left w:val="none" w:sz="0" w:space="0" w:color="auto"/>
        <w:bottom w:val="none" w:sz="0" w:space="0" w:color="auto"/>
        <w:right w:val="none" w:sz="0" w:space="0" w:color="auto"/>
      </w:divBdr>
    </w:div>
    <w:div w:id="691689171">
      <w:bodyDiv w:val="1"/>
      <w:marLeft w:val="0"/>
      <w:marRight w:val="0"/>
      <w:marTop w:val="0"/>
      <w:marBottom w:val="0"/>
      <w:divBdr>
        <w:top w:val="none" w:sz="0" w:space="0" w:color="auto"/>
        <w:left w:val="none" w:sz="0" w:space="0" w:color="auto"/>
        <w:bottom w:val="none" w:sz="0" w:space="0" w:color="auto"/>
        <w:right w:val="none" w:sz="0" w:space="0" w:color="auto"/>
      </w:divBdr>
    </w:div>
    <w:div w:id="695813034">
      <w:bodyDiv w:val="1"/>
      <w:marLeft w:val="0"/>
      <w:marRight w:val="0"/>
      <w:marTop w:val="0"/>
      <w:marBottom w:val="0"/>
      <w:divBdr>
        <w:top w:val="none" w:sz="0" w:space="0" w:color="auto"/>
        <w:left w:val="none" w:sz="0" w:space="0" w:color="auto"/>
        <w:bottom w:val="none" w:sz="0" w:space="0" w:color="auto"/>
        <w:right w:val="none" w:sz="0" w:space="0" w:color="auto"/>
      </w:divBdr>
    </w:div>
    <w:div w:id="699285724">
      <w:bodyDiv w:val="1"/>
      <w:marLeft w:val="0"/>
      <w:marRight w:val="0"/>
      <w:marTop w:val="0"/>
      <w:marBottom w:val="0"/>
      <w:divBdr>
        <w:top w:val="none" w:sz="0" w:space="0" w:color="auto"/>
        <w:left w:val="none" w:sz="0" w:space="0" w:color="auto"/>
        <w:bottom w:val="none" w:sz="0" w:space="0" w:color="auto"/>
        <w:right w:val="none" w:sz="0" w:space="0" w:color="auto"/>
      </w:divBdr>
    </w:div>
    <w:div w:id="702051463">
      <w:bodyDiv w:val="1"/>
      <w:marLeft w:val="0"/>
      <w:marRight w:val="0"/>
      <w:marTop w:val="0"/>
      <w:marBottom w:val="0"/>
      <w:divBdr>
        <w:top w:val="none" w:sz="0" w:space="0" w:color="auto"/>
        <w:left w:val="none" w:sz="0" w:space="0" w:color="auto"/>
        <w:bottom w:val="none" w:sz="0" w:space="0" w:color="auto"/>
        <w:right w:val="none" w:sz="0" w:space="0" w:color="auto"/>
      </w:divBdr>
    </w:div>
    <w:div w:id="707267319">
      <w:bodyDiv w:val="1"/>
      <w:marLeft w:val="0"/>
      <w:marRight w:val="0"/>
      <w:marTop w:val="0"/>
      <w:marBottom w:val="0"/>
      <w:divBdr>
        <w:top w:val="none" w:sz="0" w:space="0" w:color="auto"/>
        <w:left w:val="none" w:sz="0" w:space="0" w:color="auto"/>
        <w:bottom w:val="none" w:sz="0" w:space="0" w:color="auto"/>
        <w:right w:val="none" w:sz="0" w:space="0" w:color="auto"/>
      </w:divBdr>
    </w:div>
    <w:div w:id="721249550">
      <w:bodyDiv w:val="1"/>
      <w:marLeft w:val="0"/>
      <w:marRight w:val="0"/>
      <w:marTop w:val="0"/>
      <w:marBottom w:val="0"/>
      <w:divBdr>
        <w:top w:val="none" w:sz="0" w:space="0" w:color="auto"/>
        <w:left w:val="none" w:sz="0" w:space="0" w:color="auto"/>
        <w:bottom w:val="none" w:sz="0" w:space="0" w:color="auto"/>
        <w:right w:val="none" w:sz="0" w:space="0" w:color="auto"/>
      </w:divBdr>
    </w:div>
    <w:div w:id="725101474">
      <w:bodyDiv w:val="1"/>
      <w:marLeft w:val="0"/>
      <w:marRight w:val="0"/>
      <w:marTop w:val="0"/>
      <w:marBottom w:val="0"/>
      <w:divBdr>
        <w:top w:val="none" w:sz="0" w:space="0" w:color="auto"/>
        <w:left w:val="none" w:sz="0" w:space="0" w:color="auto"/>
        <w:bottom w:val="none" w:sz="0" w:space="0" w:color="auto"/>
        <w:right w:val="none" w:sz="0" w:space="0" w:color="auto"/>
      </w:divBdr>
    </w:div>
    <w:div w:id="725766120">
      <w:bodyDiv w:val="1"/>
      <w:marLeft w:val="0"/>
      <w:marRight w:val="0"/>
      <w:marTop w:val="0"/>
      <w:marBottom w:val="0"/>
      <w:divBdr>
        <w:top w:val="none" w:sz="0" w:space="0" w:color="auto"/>
        <w:left w:val="none" w:sz="0" w:space="0" w:color="auto"/>
        <w:bottom w:val="none" w:sz="0" w:space="0" w:color="auto"/>
        <w:right w:val="none" w:sz="0" w:space="0" w:color="auto"/>
      </w:divBdr>
    </w:div>
    <w:div w:id="730542786">
      <w:bodyDiv w:val="1"/>
      <w:marLeft w:val="0"/>
      <w:marRight w:val="0"/>
      <w:marTop w:val="0"/>
      <w:marBottom w:val="0"/>
      <w:divBdr>
        <w:top w:val="none" w:sz="0" w:space="0" w:color="auto"/>
        <w:left w:val="none" w:sz="0" w:space="0" w:color="auto"/>
        <w:bottom w:val="none" w:sz="0" w:space="0" w:color="auto"/>
        <w:right w:val="none" w:sz="0" w:space="0" w:color="auto"/>
      </w:divBdr>
    </w:div>
    <w:div w:id="740907458">
      <w:bodyDiv w:val="1"/>
      <w:marLeft w:val="0"/>
      <w:marRight w:val="0"/>
      <w:marTop w:val="0"/>
      <w:marBottom w:val="0"/>
      <w:divBdr>
        <w:top w:val="none" w:sz="0" w:space="0" w:color="auto"/>
        <w:left w:val="none" w:sz="0" w:space="0" w:color="auto"/>
        <w:bottom w:val="none" w:sz="0" w:space="0" w:color="auto"/>
        <w:right w:val="none" w:sz="0" w:space="0" w:color="auto"/>
      </w:divBdr>
    </w:div>
    <w:div w:id="742726350">
      <w:bodyDiv w:val="1"/>
      <w:marLeft w:val="0"/>
      <w:marRight w:val="0"/>
      <w:marTop w:val="0"/>
      <w:marBottom w:val="0"/>
      <w:divBdr>
        <w:top w:val="none" w:sz="0" w:space="0" w:color="auto"/>
        <w:left w:val="none" w:sz="0" w:space="0" w:color="auto"/>
        <w:bottom w:val="none" w:sz="0" w:space="0" w:color="auto"/>
        <w:right w:val="none" w:sz="0" w:space="0" w:color="auto"/>
      </w:divBdr>
    </w:div>
    <w:div w:id="747727631">
      <w:bodyDiv w:val="1"/>
      <w:marLeft w:val="0"/>
      <w:marRight w:val="0"/>
      <w:marTop w:val="0"/>
      <w:marBottom w:val="0"/>
      <w:divBdr>
        <w:top w:val="none" w:sz="0" w:space="0" w:color="auto"/>
        <w:left w:val="none" w:sz="0" w:space="0" w:color="auto"/>
        <w:bottom w:val="none" w:sz="0" w:space="0" w:color="auto"/>
        <w:right w:val="none" w:sz="0" w:space="0" w:color="auto"/>
      </w:divBdr>
    </w:div>
    <w:div w:id="748695049">
      <w:bodyDiv w:val="1"/>
      <w:marLeft w:val="0"/>
      <w:marRight w:val="0"/>
      <w:marTop w:val="0"/>
      <w:marBottom w:val="0"/>
      <w:divBdr>
        <w:top w:val="none" w:sz="0" w:space="0" w:color="auto"/>
        <w:left w:val="none" w:sz="0" w:space="0" w:color="auto"/>
        <w:bottom w:val="none" w:sz="0" w:space="0" w:color="auto"/>
        <w:right w:val="none" w:sz="0" w:space="0" w:color="auto"/>
      </w:divBdr>
    </w:div>
    <w:div w:id="748844305">
      <w:bodyDiv w:val="1"/>
      <w:marLeft w:val="0"/>
      <w:marRight w:val="0"/>
      <w:marTop w:val="0"/>
      <w:marBottom w:val="0"/>
      <w:divBdr>
        <w:top w:val="none" w:sz="0" w:space="0" w:color="auto"/>
        <w:left w:val="none" w:sz="0" w:space="0" w:color="auto"/>
        <w:bottom w:val="none" w:sz="0" w:space="0" w:color="auto"/>
        <w:right w:val="none" w:sz="0" w:space="0" w:color="auto"/>
      </w:divBdr>
    </w:div>
    <w:div w:id="749886807">
      <w:bodyDiv w:val="1"/>
      <w:marLeft w:val="0"/>
      <w:marRight w:val="0"/>
      <w:marTop w:val="0"/>
      <w:marBottom w:val="0"/>
      <w:divBdr>
        <w:top w:val="none" w:sz="0" w:space="0" w:color="auto"/>
        <w:left w:val="none" w:sz="0" w:space="0" w:color="auto"/>
        <w:bottom w:val="none" w:sz="0" w:space="0" w:color="auto"/>
        <w:right w:val="none" w:sz="0" w:space="0" w:color="auto"/>
      </w:divBdr>
      <w:divsChild>
        <w:div w:id="233051653">
          <w:marLeft w:val="547"/>
          <w:marRight w:val="0"/>
          <w:marTop w:val="96"/>
          <w:marBottom w:val="0"/>
          <w:divBdr>
            <w:top w:val="none" w:sz="0" w:space="0" w:color="auto"/>
            <w:left w:val="none" w:sz="0" w:space="0" w:color="auto"/>
            <w:bottom w:val="none" w:sz="0" w:space="0" w:color="auto"/>
            <w:right w:val="none" w:sz="0" w:space="0" w:color="auto"/>
          </w:divBdr>
        </w:div>
        <w:div w:id="20975656">
          <w:marLeft w:val="547"/>
          <w:marRight w:val="0"/>
          <w:marTop w:val="96"/>
          <w:marBottom w:val="0"/>
          <w:divBdr>
            <w:top w:val="none" w:sz="0" w:space="0" w:color="auto"/>
            <w:left w:val="none" w:sz="0" w:space="0" w:color="auto"/>
            <w:bottom w:val="none" w:sz="0" w:space="0" w:color="auto"/>
            <w:right w:val="none" w:sz="0" w:space="0" w:color="auto"/>
          </w:divBdr>
        </w:div>
        <w:div w:id="1561671053">
          <w:marLeft w:val="547"/>
          <w:marRight w:val="0"/>
          <w:marTop w:val="96"/>
          <w:marBottom w:val="0"/>
          <w:divBdr>
            <w:top w:val="none" w:sz="0" w:space="0" w:color="auto"/>
            <w:left w:val="none" w:sz="0" w:space="0" w:color="auto"/>
            <w:bottom w:val="none" w:sz="0" w:space="0" w:color="auto"/>
            <w:right w:val="none" w:sz="0" w:space="0" w:color="auto"/>
          </w:divBdr>
        </w:div>
        <w:div w:id="213591332">
          <w:marLeft w:val="547"/>
          <w:marRight w:val="0"/>
          <w:marTop w:val="96"/>
          <w:marBottom w:val="0"/>
          <w:divBdr>
            <w:top w:val="none" w:sz="0" w:space="0" w:color="auto"/>
            <w:left w:val="none" w:sz="0" w:space="0" w:color="auto"/>
            <w:bottom w:val="none" w:sz="0" w:space="0" w:color="auto"/>
            <w:right w:val="none" w:sz="0" w:space="0" w:color="auto"/>
          </w:divBdr>
        </w:div>
        <w:div w:id="641085371">
          <w:marLeft w:val="547"/>
          <w:marRight w:val="0"/>
          <w:marTop w:val="96"/>
          <w:marBottom w:val="0"/>
          <w:divBdr>
            <w:top w:val="none" w:sz="0" w:space="0" w:color="auto"/>
            <w:left w:val="none" w:sz="0" w:space="0" w:color="auto"/>
            <w:bottom w:val="none" w:sz="0" w:space="0" w:color="auto"/>
            <w:right w:val="none" w:sz="0" w:space="0" w:color="auto"/>
          </w:divBdr>
        </w:div>
        <w:div w:id="2035111236">
          <w:marLeft w:val="547"/>
          <w:marRight w:val="0"/>
          <w:marTop w:val="96"/>
          <w:marBottom w:val="0"/>
          <w:divBdr>
            <w:top w:val="none" w:sz="0" w:space="0" w:color="auto"/>
            <w:left w:val="none" w:sz="0" w:space="0" w:color="auto"/>
            <w:bottom w:val="none" w:sz="0" w:space="0" w:color="auto"/>
            <w:right w:val="none" w:sz="0" w:space="0" w:color="auto"/>
          </w:divBdr>
        </w:div>
        <w:div w:id="1297562124">
          <w:marLeft w:val="547"/>
          <w:marRight w:val="0"/>
          <w:marTop w:val="96"/>
          <w:marBottom w:val="0"/>
          <w:divBdr>
            <w:top w:val="none" w:sz="0" w:space="0" w:color="auto"/>
            <w:left w:val="none" w:sz="0" w:space="0" w:color="auto"/>
            <w:bottom w:val="none" w:sz="0" w:space="0" w:color="auto"/>
            <w:right w:val="none" w:sz="0" w:space="0" w:color="auto"/>
          </w:divBdr>
        </w:div>
        <w:div w:id="2108962517">
          <w:marLeft w:val="547"/>
          <w:marRight w:val="0"/>
          <w:marTop w:val="96"/>
          <w:marBottom w:val="0"/>
          <w:divBdr>
            <w:top w:val="none" w:sz="0" w:space="0" w:color="auto"/>
            <w:left w:val="none" w:sz="0" w:space="0" w:color="auto"/>
            <w:bottom w:val="none" w:sz="0" w:space="0" w:color="auto"/>
            <w:right w:val="none" w:sz="0" w:space="0" w:color="auto"/>
          </w:divBdr>
        </w:div>
      </w:divsChild>
    </w:div>
    <w:div w:id="750546770">
      <w:bodyDiv w:val="1"/>
      <w:marLeft w:val="0"/>
      <w:marRight w:val="0"/>
      <w:marTop w:val="0"/>
      <w:marBottom w:val="0"/>
      <w:divBdr>
        <w:top w:val="none" w:sz="0" w:space="0" w:color="auto"/>
        <w:left w:val="none" w:sz="0" w:space="0" w:color="auto"/>
        <w:bottom w:val="none" w:sz="0" w:space="0" w:color="auto"/>
        <w:right w:val="none" w:sz="0" w:space="0" w:color="auto"/>
      </w:divBdr>
    </w:div>
    <w:div w:id="758254274">
      <w:bodyDiv w:val="1"/>
      <w:marLeft w:val="0"/>
      <w:marRight w:val="0"/>
      <w:marTop w:val="0"/>
      <w:marBottom w:val="0"/>
      <w:divBdr>
        <w:top w:val="none" w:sz="0" w:space="0" w:color="auto"/>
        <w:left w:val="none" w:sz="0" w:space="0" w:color="auto"/>
        <w:bottom w:val="none" w:sz="0" w:space="0" w:color="auto"/>
        <w:right w:val="none" w:sz="0" w:space="0" w:color="auto"/>
      </w:divBdr>
    </w:div>
    <w:div w:id="759957404">
      <w:bodyDiv w:val="1"/>
      <w:marLeft w:val="0"/>
      <w:marRight w:val="0"/>
      <w:marTop w:val="0"/>
      <w:marBottom w:val="0"/>
      <w:divBdr>
        <w:top w:val="none" w:sz="0" w:space="0" w:color="auto"/>
        <w:left w:val="none" w:sz="0" w:space="0" w:color="auto"/>
        <w:bottom w:val="none" w:sz="0" w:space="0" w:color="auto"/>
        <w:right w:val="none" w:sz="0" w:space="0" w:color="auto"/>
      </w:divBdr>
    </w:div>
    <w:div w:id="763916263">
      <w:bodyDiv w:val="1"/>
      <w:marLeft w:val="0"/>
      <w:marRight w:val="0"/>
      <w:marTop w:val="0"/>
      <w:marBottom w:val="0"/>
      <w:divBdr>
        <w:top w:val="none" w:sz="0" w:space="0" w:color="auto"/>
        <w:left w:val="none" w:sz="0" w:space="0" w:color="auto"/>
        <w:bottom w:val="none" w:sz="0" w:space="0" w:color="auto"/>
        <w:right w:val="none" w:sz="0" w:space="0" w:color="auto"/>
      </w:divBdr>
      <w:divsChild>
        <w:div w:id="1834952551">
          <w:marLeft w:val="274"/>
          <w:marRight w:val="0"/>
          <w:marTop w:val="86"/>
          <w:marBottom w:val="0"/>
          <w:divBdr>
            <w:top w:val="none" w:sz="0" w:space="0" w:color="auto"/>
            <w:left w:val="none" w:sz="0" w:space="0" w:color="auto"/>
            <w:bottom w:val="none" w:sz="0" w:space="0" w:color="auto"/>
            <w:right w:val="none" w:sz="0" w:space="0" w:color="auto"/>
          </w:divBdr>
        </w:div>
        <w:div w:id="635261879">
          <w:marLeft w:val="274"/>
          <w:marRight w:val="0"/>
          <w:marTop w:val="86"/>
          <w:marBottom w:val="0"/>
          <w:divBdr>
            <w:top w:val="none" w:sz="0" w:space="0" w:color="auto"/>
            <w:left w:val="none" w:sz="0" w:space="0" w:color="auto"/>
            <w:bottom w:val="none" w:sz="0" w:space="0" w:color="auto"/>
            <w:right w:val="none" w:sz="0" w:space="0" w:color="auto"/>
          </w:divBdr>
        </w:div>
      </w:divsChild>
    </w:div>
    <w:div w:id="767234822">
      <w:bodyDiv w:val="1"/>
      <w:marLeft w:val="0"/>
      <w:marRight w:val="0"/>
      <w:marTop w:val="0"/>
      <w:marBottom w:val="0"/>
      <w:divBdr>
        <w:top w:val="none" w:sz="0" w:space="0" w:color="auto"/>
        <w:left w:val="none" w:sz="0" w:space="0" w:color="auto"/>
        <w:bottom w:val="none" w:sz="0" w:space="0" w:color="auto"/>
        <w:right w:val="none" w:sz="0" w:space="0" w:color="auto"/>
      </w:divBdr>
    </w:div>
    <w:div w:id="770660396">
      <w:bodyDiv w:val="1"/>
      <w:marLeft w:val="0"/>
      <w:marRight w:val="0"/>
      <w:marTop w:val="0"/>
      <w:marBottom w:val="0"/>
      <w:divBdr>
        <w:top w:val="none" w:sz="0" w:space="0" w:color="auto"/>
        <w:left w:val="none" w:sz="0" w:space="0" w:color="auto"/>
        <w:bottom w:val="none" w:sz="0" w:space="0" w:color="auto"/>
        <w:right w:val="none" w:sz="0" w:space="0" w:color="auto"/>
      </w:divBdr>
    </w:div>
    <w:div w:id="775061355">
      <w:bodyDiv w:val="1"/>
      <w:marLeft w:val="0"/>
      <w:marRight w:val="0"/>
      <w:marTop w:val="0"/>
      <w:marBottom w:val="0"/>
      <w:divBdr>
        <w:top w:val="none" w:sz="0" w:space="0" w:color="auto"/>
        <w:left w:val="none" w:sz="0" w:space="0" w:color="auto"/>
        <w:bottom w:val="none" w:sz="0" w:space="0" w:color="auto"/>
        <w:right w:val="none" w:sz="0" w:space="0" w:color="auto"/>
      </w:divBdr>
    </w:div>
    <w:div w:id="775369526">
      <w:bodyDiv w:val="1"/>
      <w:marLeft w:val="0"/>
      <w:marRight w:val="0"/>
      <w:marTop w:val="0"/>
      <w:marBottom w:val="0"/>
      <w:divBdr>
        <w:top w:val="none" w:sz="0" w:space="0" w:color="auto"/>
        <w:left w:val="none" w:sz="0" w:space="0" w:color="auto"/>
        <w:bottom w:val="none" w:sz="0" w:space="0" w:color="auto"/>
        <w:right w:val="none" w:sz="0" w:space="0" w:color="auto"/>
      </w:divBdr>
    </w:div>
    <w:div w:id="784228041">
      <w:bodyDiv w:val="1"/>
      <w:marLeft w:val="0"/>
      <w:marRight w:val="0"/>
      <w:marTop w:val="0"/>
      <w:marBottom w:val="0"/>
      <w:divBdr>
        <w:top w:val="none" w:sz="0" w:space="0" w:color="auto"/>
        <w:left w:val="none" w:sz="0" w:space="0" w:color="auto"/>
        <w:bottom w:val="none" w:sz="0" w:space="0" w:color="auto"/>
        <w:right w:val="none" w:sz="0" w:space="0" w:color="auto"/>
      </w:divBdr>
      <w:divsChild>
        <w:div w:id="1126241845">
          <w:marLeft w:val="360"/>
          <w:marRight w:val="0"/>
          <w:marTop w:val="0"/>
          <w:marBottom w:val="0"/>
          <w:divBdr>
            <w:top w:val="none" w:sz="0" w:space="0" w:color="auto"/>
            <w:left w:val="none" w:sz="0" w:space="0" w:color="auto"/>
            <w:bottom w:val="none" w:sz="0" w:space="0" w:color="auto"/>
            <w:right w:val="none" w:sz="0" w:space="0" w:color="auto"/>
          </w:divBdr>
        </w:div>
        <w:div w:id="2112118778">
          <w:marLeft w:val="274"/>
          <w:marRight w:val="0"/>
          <w:marTop w:val="80"/>
          <w:marBottom w:val="80"/>
          <w:divBdr>
            <w:top w:val="none" w:sz="0" w:space="0" w:color="auto"/>
            <w:left w:val="none" w:sz="0" w:space="0" w:color="auto"/>
            <w:bottom w:val="none" w:sz="0" w:space="0" w:color="auto"/>
            <w:right w:val="none" w:sz="0" w:space="0" w:color="auto"/>
          </w:divBdr>
        </w:div>
        <w:div w:id="1553033643">
          <w:marLeft w:val="274"/>
          <w:marRight w:val="0"/>
          <w:marTop w:val="80"/>
          <w:marBottom w:val="80"/>
          <w:divBdr>
            <w:top w:val="none" w:sz="0" w:space="0" w:color="auto"/>
            <w:left w:val="none" w:sz="0" w:space="0" w:color="auto"/>
            <w:bottom w:val="none" w:sz="0" w:space="0" w:color="auto"/>
            <w:right w:val="none" w:sz="0" w:space="0" w:color="auto"/>
          </w:divBdr>
        </w:div>
        <w:div w:id="1687245054">
          <w:marLeft w:val="274"/>
          <w:marRight w:val="0"/>
          <w:marTop w:val="80"/>
          <w:marBottom w:val="80"/>
          <w:divBdr>
            <w:top w:val="none" w:sz="0" w:space="0" w:color="auto"/>
            <w:left w:val="none" w:sz="0" w:space="0" w:color="auto"/>
            <w:bottom w:val="none" w:sz="0" w:space="0" w:color="auto"/>
            <w:right w:val="none" w:sz="0" w:space="0" w:color="auto"/>
          </w:divBdr>
        </w:div>
        <w:div w:id="340014228">
          <w:marLeft w:val="274"/>
          <w:marRight w:val="0"/>
          <w:marTop w:val="80"/>
          <w:marBottom w:val="80"/>
          <w:divBdr>
            <w:top w:val="none" w:sz="0" w:space="0" w:color="auto"/>
            <w:left w:val="none" w:sz="0" w:space="0" w:color="auto"/>
            <w:bottom w:val="none" w:sz="0" w:space="0" w:color="auto"/>
            <w:right w:val="none" w:sz="0" w:space="0" w:color="auto"/>
          </w:divBdr>
        </w:div>
        <w:div w:id="1723361584">
          <w:marLeft w:val="274"/>
          <w:marRight w:val="0"/>
          <w:marTop w:val="80"/>
          <w:marBottom w:val="80"/>
          <w:divBdr>
            <w:top w:val="none" w:sz="0" w:space="0" w:color="auto"/>
            <w:left w:val="none" w:sz="0" w:space="0" w:color="auto"/>
            <w:bottom w:val="none" w:sz="0" w:space="0" w:color="auto"/>
            <w:right w:val="none" w:sz="0" w:space="0" w:color="auto"/>
          </w:divBdr>
        </w:div>
        <w:div w:id="133178077">
          <w:marLeft w:val="994"/>
          <w:marRight w:val="0"/>
          <w:marTop w:val="0"/>
          <w:marBottom w:val="0"/>
          <w:divBdr>
            <w:top w:val="none" w:sz="0" w:space="0" w:color="auto"/>
            <w:left w:val="none" w:sz="0" w:space="0" w:color="auto"/>
            <w:bottom w:val="none" w:sz="0" w:space="0" w:color="auto"/>
            <w:right w:val="none" w:sz="0" w:space="0" w:color="auto"/>
          </w:divBdr>
        </w:div>
        <w:div w:id="405107608">
          <w:marLeft w:val="994"/>
          <w:marRight w:val="0"/>
          <w:marTop w:val="0"/>
          <w:marBottom w:val="0"/>
          <w:divBdr>
            <w:top w:val="none" w:sz="0" w:space="0" w:color="auto"/>
            <w:left w:val="none" w:sz="0" w:space="0" w:color="auto"/>
            <w:bottom w:val="none" w:sz="0" w:space="0" w:color="auto"/>
            <w:right w:val="none" w:sz="0" w:space="0" w:color="auto"/>
          </w:divBdr>
        </w:div>
      </w:divsChild>
    </w:div>
    <w:div w:id="786507239">
      <w:bodyDiv w:val="1"/>
      <w:marLeft w:val="0"/>
      <w:marRight w:val="0"/>
      <w:marTop w:val="0"/>
      <w:marBottom w:val="0"/>
      <w:divBdr>
        <w:top w:val="none" w:sz="0" w:space="0" w:color="auto"/>
        <w:left w:val="none" w:sz="0" w:space="0" w:color="auto"/>
        <w:bottom w:val="none" w:sz="0" w:space="0" w:color="auto"/>
        <w:right w:val="none" w:sz="0" w:space="0" w:color="auto"/>
      </w:divBdr>
    </w:div>
    <w:div w:id="788742879">
      <w:bodyDiv w:val="1"/>
      <w:marLeft w:val="0"/>
      <w:marRight w:val="0"/>
      <w:marTop w:val="0"/>
      <w:marBottom w:val="0"/>
      <w:divBdr>
        <w:top w:val="none" w:sz="0" w:space="0" w:color="auto"/>
        <w:left w:val="none" w:sz="0" w:space="0" w:color="auto"/>
        <w:bottom w:val="none" w:sz="0" w:space="0" w:color="auto"/>
        <w:right w:val="none" w:sz="0" w:space="0" w:color="auto"/>
      </w:divBdr>
    </w:div>
    <w:div w:id="793867725">
      <w:bodyDiv w:val="1"/>
      <w:marLeft w:val="0"/>
      <w:marRight w:val="0"/>
      <w:marTop w:val="0"/>
      <w:marBottom w:val="0"/>
      <w:divBdr>
        <w:top w:val="none" w:sz="0" w:space="0" w:color="auto"/>
        <w:left w:val="none" w:sz="0" w:space="0" w:color="auto"/>
        <w:bottom w:val="none" w:sz="0" w:space="0" w:color="auto"/>
        <w:right w:val="none" w:sz="0" w:space="0" w:color="auto"/>
      </w:divBdr>
    </w:div>
    <w:div w:id="795022696">
      <w:bodyDiv w:val="1"/>
      <w:marLeft w:val="0"/>
      <w:marRight w:val="0"/>
      <w:marTop w:val="0"/>
      <w:marBottom w:val="0"/>
      <w:divBdr>
        <w:top w:val="none" w:sz="0" w:space="0" w:color="auto"/>
        <w:left w:val="none" w:sz="0" w:space="0" w:color="auto"/>
        <w:bottom w:val="none" w:sz="0" w:space="0" w:color="auto"/>
        <w:right w:val="none" w:sz="0" w:space="0" w:color="auto"/>
      </w:divBdr>
    </w:div>
    <w:div w:id="806161818">
      <w:bodyDiv w:val="1"/>
      <w:marLeft w:val="0"/>
      <w:marRight w:val="0"/>
      <w:marTop w:val="0"/>
      <w:marBottom w:val="0"/>
      <w:divBdr>
        <w:top w:val="none" w:sz="0" w:space="0" w:color="auto"/>
        <w:left w:val="none" w:sz="0" w:space="0" w:color="auto"/>
        <w:bottom w:val="none" w:sz="0" w:space="0" w:color="auto"/>
        <w:right w:val="none" w:sz="0" w:space="0" w:color="auto"/>
      </w:divBdr>
    </w:div>
    <w:div w:id="817839075">
      <w:bodyDiv w:val="1"/>
      <w:marLeft w:val="0"/>
      <w:marRight w:val="0"/>
      <w:marTop w:val="0"/>
      <w:marBottom w:val="0"/>
      <w:divBdr>
        <w:top w:val="none" w:sz="0" w:space="0" w:color="auto"/>
        <w:left w:val="none" w:sz="0" w:space="0" w:color="auto"/>
        <w:bottom w:val="none" w:sz="0" w:space="0" w:color="auto"/>
        <w:right w:val="none" w:sz="0" w:space="0" w:color="auto"/>
      </w:divBdr>
    </w:div>
    <w:div w:id="818230028">
      <w:bodyDiv w:val="1"/>
      <w:marLeft w:val="0"/>
      <w:marRight w:val="0"/>
      <w:marTop w:val="0"/>
      <w:marBottom w:val="0"/>
      <w:divBdr>
        <w:top w:val="none" w:sz="0" w:space="0" w:color="auto"/>
        <w:left w:val="none" w:sz="0" w:space="0" w:color="auto"/>
        <w:bottom w:val="none" w:sz="0" w:space="0" w:color="auto"/>
        <w:right w:val="none" w:sz="0" w:space="0" w:color="auto"/>
      </w:divBdr>
    </w:div>
    <w:div w:id="823425449">
      <w:bodyDiv w:val="1"/>
      <w:marLeft w:val="0"/>
      <w:marRight w:val="0"/>
      <w:marTop w:val="0"/>
      <w:marBottom w:val="0"/>
      <w:divBdr>
        <w:top w:val="none" w:sz="0" w:space="0" w:color="auto"/>
        <w:left w:val="none" w:sz="0" w:space="0" w:color="auto"/>
        <w:bottom w:val="none" w:sz="0" w:space="0" w:color="auto"/>
        <w:right w:val="none" w:sz="0" w:space="0" w:color="auto"/>
      </w:divBdr>
    </w:div>
    <w:div w:id="840856040">
      <w:bodyDiv w:val="1"/>
      <w:marLeft w:val="0"/>
      <w:marRight w:val="0"/>
      <w:marTop w:val="0"/>
      <w:marBottom w:val="0"/>
      <w:divBdr>
        <w:top w:val="none" w:sz="0" w:space="0" w:color="auto"/>
        <w:left w:val="none" w:sz="0" w:space="0" w:color="auto"/>
        <w:bottom w:val="none" w:sz="0" w:space="0" w:color="auto"/>
        <w:right w:val="none" w:sz="0" w:space="0" w:color="auto"/>
      </w:divBdr>
    </w:div>
    <w:div w:id="848372005">
      <w:bodyDiv w:val="1"/>
      <w:marLeft w:val="0"/>
      <w:marRight w:val="0"/>
      <w:marTop w:val="0"/>
      <w:marBottom w:val="0"/>
      <w:divBdr>
        <w:top w:val="none" w:sz="0" w:space="0" w:color="auto"/>
        <w:left w:val="none" w:sz="0" w:space="0" w:color="auto"/>
        <w:bottom w:val="none" w:sz="0" w:space="0" w:color="auto"/>
        <w:right w:val="none" w:sz="0" w:space="0" w:color="auto"/>
      </w:divBdr>
    </w:div>
    <w:div w:id="848526965">
      <w:bodyDiv w:val="1"/>
      <w:marLeft w:val="0"/>
      <w:marRight w:val="0"/>
      <w:marTop w:val="0"/>
      <w:marBottom w:val="0"/>
      <w:divBdr>
        <w:top w:val="none" w:sz="0" w:space="0" w:color="auto"/>
        <w:left w:val="none" w:sz="0" w:space="0" w:color="auto"/>
        <w:bottom w:val="none" w:sz="0" w:space="0" w:color="auto"/>
        <w:right w:val="none" w:sz="0" w:space="0" w:color="auto"/>
      </w:divBdr>
    </w:div>
    <w:div w:id="849175465">
      <w:bodyDiv w:val="1"/>
      <w:marLeft w:val="0"/>
      <w:marRight w:val="0"/>
      <w:marTop w:val="0"/>
      <w:marBottom w:val="0"/>
      <w:divBdr>
        <w:top w:val="none" w:sz="0" w:space="0" w:color="auto"/>
        <w:left w:val="none" w:sz="0" w:space="0" w:color="auto"/>
        <w:bottom w:val="none" w:sz="0" w:space="0" w:color="auto"/>
        <w:right w:val="none" w:sz="0" w:space="0" w:color="auto"/>
      </w:divBdr>
    </w:div>
    <w:div w:id="868567150">
      <w:bodyDiv w:val="1"/>
      <w:marLeft w:val="0"/>
      <w:marRight w:val="0"/>
      <w:marTop w:val="0"/>
      <w:marBottom w:val="0"/>
      <w:divBdr>
        <w:top w:val="none" w:sz="0" w:space="0" w:color="auto"/>
        <w:left w:val="none" w:sz="0" w:space="0" w:color="auto"/>
        <w:bottom w:val="none" w:sz="0" w:space="0" w:color="auto"/>
        <w:right w:val="none" w:sz="0" w:space="0" w:color="auto"/>
      </w:divBdr>
    </w:div>
    <w:div w:id="880899444">
      <w:bodyDiv w:val="1"/>
      <w:marLeft w:val="0"/>
      <w:marRight w:val="0"/>
      <w:marTop w:val="0"/>
      <w:marBottom w:val="0"/>
      <w:divBdr>
        <w:top w:val="none" w:sz="0" w:space="0" w:color="auto"/>
        <w:left w:val="none" w:sz="0" w:space="0" w:color="auto"/>
        <w:bottom w:val="none" w:sz="0" w:space="0" w:color="auto"/>
        <w:right w:val="none" w:sz="0" w:space="0" w:color="auto"/>
      </w:divBdr>
      <w:divsChild>
        <w:div w:id="600991564">
          <w:marLeft w:val="806"/>
          <w:marRight w:val="0"/>
          <w:marTop w:val="0"/>
          <w:marBottom w:val="0"/>
          <w:divBdr>
            <w:top w:val="none" w:sz="0" w:space="0" w:color="auto"/>
            <w:left w:val="none" w:sz="0" w:space="0" w:color="auto"/>
            <w:bottom w:val="none" w:sz="0" w:space="0" w:color="auto"/>
            <w:right w:val="none" w:sz="0" w:space="0" w:color="auto"/>
          </w:divBdr>
        </w:div>
        <w:div w:id="1894149372">
          <w:marLeft w:val="806"/>
          <w:marRight w:val="0"/>
          <w:marTop w:val="0"/>
          <w:marBottom w:val="0"/>
          <w:divBdr>
            <w:top w:val="none" w:sz="0" w:space="0" w:color="auto"/>
            <w:left w:val="none" w:sz="0" w:space="0" w:color="auto"/>
            <w:bottom w:val="none" w:sz="0" w:space="0" w:color="auto"/>
            <w:right w:val="none" w:sz="0" w:space="0" w:color="auto"/>
          </w:divBdr>
        </w:div>
      </w:divsChild>
    </w:div>
    <w:div w:id="886648720">
      <w:bodyDiv w:val="1"/>
      <w:marLeft w:val="0"/>
      <w:marRight w:val="0"/>
      <w:marTop w:val="0"/>
      <w:marBottom w:val="0"/>
      <w:divBdr>
        <w:top w:val="none" w:sz="0" w:space="0" w:color="auto"/>
        <w:left w:val="none" w:sz="0" w:space="0" w:color="auto"/>
        <w:bottom w:val="none" w:sz="0" w:space="0" w:color="auto"/>
        <w:right w:val="none" w:sz="0" w:space="0" w:color="auto"/>
      </w:divBdr>
    </w:div>
    <w:div w:id="891158880">
      <w:bodyDiv w:val="1"/>
      <w:marLeft w:val="0"/>
      <w:marRight w:val="0"/>
      <w:marTop w:val="0"/>
      <w:marBottom w:val="0"/>
      <w:divBdr>
        <w:top w:val="none" w:sz="0" w:space="0" w:color="auto"/>
        <w:left w:val="none" w:sz="0" w:space="0" w:color="auto"/>
        <w:bottom w:val="none" w:sz="0" w:space="0" w:color="auto"/>
        <w:right w:val="none" w:sz="0" w:space="0" w:color="auto"/>
      </w:divBdr>
    </w:div>
    <w:div w:id="893466871">
      <w:bodyDiv w:val="1"/>
      <w:marLeft w:val="0"/>
      <w:marRight w:val="0"/>
      <w:marTop w:val="0"/>
      <w:marBottom w:val="0"/>
      <w:divBdr>
        <w:top w:val="none" w:sz="0" w:space="0" w:color="auto"/>
        <w:left w:val="none" w:sz="0" w:space="0" w:color="auto"/>
        <w:bottom w:val="none" w:sz="0" w:space="0" w:color="auto"/>
        <w:right w:val="none" w:sz="0" w:space="0" w:color="auto"/>
      </w:divBdr>
    </w:div>
    <w:div w:id="893542146">
      <w:bodyDiv w:val="1"/>
      <w:marLeft w:val="0"/>
      <w:marRight w:val="0"/>
      <w:marTop w:val="0"/>
      <w:marBottom w:val="0"/>
      <w:divBdr>
        <w:top w:val="none" w:sz="0" w:space="0" w:color="auto"/>
        <w:left w:val="none" w:sz="0" w:space="0" w:color="auto"/>
        <w:bottom w:val="none" w:sz="0" w:space="0" w:color="auto"/>
        <w:right w:val="none" w:sz="0" w:space="0" w:color="auto"/>
      </w:divBdr>
    </w:div>
    <w:div w:id="893589481">
      <w:bodyDiv w:val="1"/>
      <w:marLeft w:val="0"/>
      <w:marRight w:val="0"/>
      <w:marTop w:val="0"/>
      <w:marBottom w:val="0"/>
      <w:divBdr>
        <w:top w:val="none" w:sz="0" w:space="0" w:color="auto"/>
        <w:left w:val="none" w:sz="0" w:space="0" w:color="auto"/>
        <w:bottom w:val="none" w:sz="0" w:space="0" w:color="auto"/>
        <w:right w:val="none" w:sz="0" w:space="0" w:color="auto"/>
      </w:divBdr>
    </w:div>
    <w:div w:id="911357023">
      <w:bodyDiv w:val="1"/>
      <w:marLeft w:val="0"/>
      <w:marRight w:val="0"/>
      <w:marTop w:val="0"/>
      <w:marBottom w:val="0"/>
      <w:divBdr>
        <w:top w:val="none" w:sz="0" w:space="0" w:color="auto"/>
        <w:left w:val="none" w:sz="0" w:space="0" w:color="auto"/>
        <w:bottom w:val="none" w:sz="0" w:space="0" w:color="auto"/>
        <w:right w:val="none" w:sz="0" w:space="0" w:color="auto"/>
      </w:divBdr>
    </w:div>
    <w:div w:id="920141240">
      <w:bodyDiv w:val="1"/>
      <w:marLeft w:val="0"/>
      <w:marRight w:val="0"/>
      <w:marTop w:val="0"/>
      <w:marBottom w:val="0"/>
      <w:divBdr>
        <w:top w:val="none" w:sz="0" w:space="0" w:color="auto"/>
        <w:left w:val="none" w:sz="0" w:space="0" w:color="auto"/>
        <w:bottom w:val="none" w:sz="0" w:space="0" w:color="auto"/>
        <w:right w:val="none" w:sz="0" w:space="0" w:color="auto"/>
      </w:divBdr>
    </w:div>
    <w:div w:id="921988700">
      <w:bodyDiv w:val="1"/>
      <w:marLeft w:val="0"/>
      <w:marRight w:val="0"/>
      <w:marTop w:val="0"/>
      <w:marBottom w:val="0"/>
      <w:divBdr>
        <w:top w:val="none" w:sz="0" w:space="0" w:color="auto"/>
        <w:left w:val="none" w:sz="0" w:space="0" w:color="auto"/>
        <w:bottom w:val="none" w:sz="0" w:space="0" w:color="auto"/>
        <w:right w:val="none" w:sz="0" w:space="0" w:color="auto"/>
      </w:divBdr>
    </w:div>
    <w:div w:id="922448215">
      <w:bodyDiv w:val="1"/>
      <w:marLeft w:val="0"/>
      <w:marRight w:val="0"/>
      <w:marTop w:val="0"/>
      <w:marBottom w:val="0"/>
      <w:divBdr>
        <w:top w:val="none" w:sz="0" w:space="0" w:color="auto"/>
        <w:left w:val="none" w:sz="0" w:space="0" w:color="auto"/>
        <w:bottom w:val="none" w:sz="0" w:space="0" w:color="auto"/>
        <w:right w:val="none" w:sz="0" w:space="0" w:color="auto"/>
      </w:divBdr>
      <w:divsChild>
        <w:div w:id="63190846">
          <w:marLeft w:val="547"/>
          <w:marRight w:val="0"/>
          <w:marTop w:val="130"/>
          <w:marBottom w:val="0"/>
          <w:divBdr>
            <w:top w:val="none" w:sz="0" w:space="0" w:color="auto"/>
            <w:left w:val="none" w:sz="0" w:space="0" w:color="auto"/>
            <w:bottom w:val="none" w:sz="0" w:space="0" w:color="auto"/>
            <w:right w:val="none" w:sz="0" w:space="0" w:color="auto"/>
          </w:divBdr>
        </w:div>
        <w:div w:id="392892931">
          <w:marLeft w:val="547"/>
          <w:marRight w:val="0"/>
          <w:marTop w:val="130"/>
          <w:marBottom w:val="0"/>
          <w:divBdr>
            <w:top w:val="none" w:sz="0" w:space="0" w:color="auto"/>
            <w:left w:val="none" w:sz="0" w:space="0" w:color="auto"/>
            <w:bottom w:val="none" w:sz="0" w:space="0" w:color="auto"/>
            <w:right w:val="none" w:sz="0" w:space="0" w:color="auto"/>
          </w:divBdr>
        </w:div>
        <w:div w:id="1030717011">
          <w:marLeft w:val="547"/>
          <w:marRight w:val="0"/>
          <w:marTop w:val="130"/>
          <w:marBottom w:val="0"/>
          <w:divBdr>
            <w:top w:val="none" w:sz="0" w:space="0" w:color="auto"/>
            <w:left w:val="none" w:sz="0" w:space="0" w:color="auto"/>
            <w:bottom w:val="none" w:sz="0" w:space="0" w:color="auto"/>
            <w:right w:val="none" w:sz="0" w:space="0" w:color="auto"/>
          </w:divBdr>
        </w:div>
        <w:div w:id="463043155">
          <w:marLeft w:val="547"/>
          <w:marRight w:val="0"/>
          <w:marTop w:val="130"/>
          <w:marBottom w:val="0"/>
          <w:divBdr>
            <w:top w:val="none" w:sz="0" w:space="0" w:color="auto"/>
            <w:left w:val="none" w:sz="0" w:space="0" w:color="auto"/>
            <w:bottom w:val="none" w:sz="0" w:space="0" w:color="auto"/>
            <w:right w:val="none" w:sz="0" w:space="0" w:color="auto"/>
          </w:divBdr>
        </w:div>
        <w:div w:id="1049301634">
          <w:marLeft w:val="547"/>
          <w:marRight w:val="0"/>
          <w:marTop w:val="130"/>
          <w:marBottom w:val="0"/>
          <w:divBdr>
            <w:top w:val="none" w:sz="0" w:space="0" w:color="auto"/>
            <w:left w:val="none" w:sz="0" w:space="0" w:color="auto"/>
            <w:bottom w:val="none" w:sz="0" w:space="0" w:color="auto"/>
            <w:right w:val="none" w:sz="0" w:space="0" w:color="auto"/>
          </w:divBdr>
        </w:div>
        <w:div w:id="1067991114">
          <w:marLeft w:val="547"/>
          <w:marRight w:val="0"/>
          <w:marTop w:val="130"/>
          <w:marBottom w:val="0"/>
          <w:divBdr>
            <w:top w:val="none" w:sz="0" w:space="0" w:color="auto"/>
            <w:left w:val="none" w:sz="0" w:space="0" w:color="auto"/>
            <w:bottom w:val="none" w:sz="0" w:space="0" w:color="auto"/>
            <w:right w:val="none" w:sz="0" w:space="0" w:color="auto"/>
          </w:divBdr>
        </w:div>
        <w:div w:id="165902507">
          <w:marLeft w:val="547"/>
          <w:marRight w:val="0"/>
          <w:marTop w:val="130"/>
          <w:marBottom w:val="0"/>
          <w:divBdr>
            <w:top w:val="none" w:sz="0" w:space="0" w:color="auto"/>
            <w:left w:val="none" w:sz="0" w:space="0" w:color="auto"/>
            <w:bottom w:val="none" w:sz="0" w:space="0" w:color="auto"/>
            <w:right w:val="none" w:sz="0" w:space="0" w:color="auto"/>
          </w:divBdr>
        </w:div>
        <w:div w:id="541282471">
          <w:marLeft w:val="547"/>
          <w:marRight w:val="0"/>
          <w:marTop w:val="130"/>
          <w:marBottom w:val="0"/>
          <w:divBdr>
            <w:top w:val="none" w:sz="0" w:space="0" w:color="auto"/>
            <w:left w:val="none" w:sz="0" w:space="0" w:color="auto"/>
            <w:bottom w:val="none" w:sz="0" w:space="0" w:color="auto"/>
            <w:right w:val="none" w:sz="0" w:space="0" w:color="auto"/>
          </w:divBdr>
        </w:div>
      </w:divsChild>
    </w:div>
    <w:div w:id="923030934">
      <w:bodyDiv w:val="1"/>
      <w:marLeft w:val="0"/>
      <w:marRight w:val="0"/>
      <w:marTop w:val="0"/>
      <w:marBottom w:val="0"/>
      <w:divBdr>
        <w:top w:val="none" w:sz="0" w:space="0" w:color="auto"/>
        <w:left w:val="none" w:sz="0" w:space="0" w:color="auto"/>
        <w:bottom w:val="none" w:sz="0" w:space="0" w:color="auto"/>
        <w:right w:val="none" w:sz="0" w:space="0" w:color="auto"/>
      </w:divBdr>
    </w:div>
    <w:div w:id="924530354">
      <w:bodyDiv w:val="1"/>
      <w:marLeft w:val="0"/>
      <w:marRight w:val="0"/>
      <w:marTop w:val="0"/>
      <w:marBottom w:val="0"/>
      <w:divBdr>
        <w:top w:val="none" w:sz="0" w:space="0" w:color="auto"/>
        <w:left w:val="none" w:sz="0" w:space="0" w:color="auto"/>
        <w:bottom w:val="none" w:sz="0" w:space="0" w:color="auto"/>
        <w:right w:val="none" w:sz="0" w:space="0" w:color="auto"/>
      </w:divBdr>
      <w:divsChild>
        <w:div w:id="1903564476">
          <w:marLeft w:val="360"/>
          <w:marRight w:val="0"/>
          <w:marTop w:val="86"/>
          <w:marBottom w:val="0"/>
          <w:divBdr>
            <w:top w:val="none" w:sz="0" w:space="0" w:color="auto"/>
            <w:left w:val="none" w:sz="0" w:space="0" w:color="auto"/>
            <w:bottom w:val="none" w:sz="0" w:space="0" w:color="auto"/>
            <w:right w:val="none" w:sz="0" w:space="0" w:color="auto"/>
          </w:divBdr>
        </w:div>
      </w:divsChild>
    </w:div>
    <w:div w:id="928657983">
      <w:bodyDiv w:val="1"/>
      <w:marLeft w:val="0"/>
      <w:marRight w:val="0"/>
      <w:marTop w:val="0"/>
      <w:marBottom w:val="0"/>
      <w:divBdr>
        <w:top w:val="none" w:sz="0" w:space="0" w:color="auto"/>
        <w:left w:val="none" w:sz="0" w:space="0" w:color="auto"/>
        <w:bottom w:val="none" w:sz="0" w:space="0" w:color="auto"/>
        <w:right w:val="none" w:sz="0" w:space="0" w:color="auto"/>
      </w:divBdr>
    </w:div>
    <w:div w:id="931206352">
      <w:bodyDiv w:val="1"/>
      <w:marLeft w:val="0"/>
      <w:marRight w:val="0"/>
      <w:marTop w:val="0"/>
      <w:marBottom w:val="0"/>
      <w:divBdr>
        <w:top w:val="none" w:sz="0" w:space="0" w:color="auto"/>
        <w:left w:val="none" w:sz="0" w:space="0" w:color="auto"/>
        <w:bottom w:val="none" w:sz="0" w:space="0" w:color="auto"/>
        <w:right w:val="none" w:sz="0" w:space="0" w:color="auto"/>
      </w:divBdr>
    </w:div>
    <w:div w:id="935358556">
      <w:bodyDiv w:val="1"/>
      <w:marLeft w:val="0"/>
      <w:marRight w:val="0"/>
      <w:marTop w:val="0"/>
      <w:marBottom w:val="0"/>
      <w:divBdr>
        <w:top w:val="none" w:sz="0" w:space="0" w:color="auto"/>
        <w:left w:val="none" w:sz="0" w:space="0" w:color="auto"/>
        <w:bottom w:val="none" w:sz="0" w:space="0" w:color="auto"/>
        <w:right w:val="none" w:sz="0" w:space="0" w:color="auto"/>
      </w:divBdr>
    </w:div>
    <w:div w:id="940797724">
      <w:bodyDiv w:val="1"/>
      <w:marLeft w:val="0"/>
      <w:marRight w:val="0"/>
      <w:marTop w:val="0"/>
      <w:marBottom w:val="0"/>
      <w:divBdr>
        <w:top w:val="none" w:sz="0" w:space="0" w:color="auto"/>
        <w:left w:val="none" w:sz="0" w:space="0" w:color="auto"/>
        <w:bottom w:val="none" w:sz="0" w:space="0" w:color="auto"/>
        <w:right w:val="none" w:sz="0" w:space="0" w:color="auto"/>
      </w:divBdr>
    </w:div>
    <w:div w:id="955329623">
      <w:bodyDiv w:val="1"/>
      <w:marLeft w:val="0"/>
      <w:marRight w:val="0"/>
      <w:marTop w:val="0"/>
      <w:marBottom w:val="0"/>
      <w:divBdr>
        <w:top w:val="none" w:sz="0" w:space="0" w:color="auto"/>
        <w:left w:val="none" w:sz="0" w:space="0" w:color="auto"/>
        <w:bottom w:val="none" w:sz="0" w:space="0" w:color="auto"/>
        <w:right w:val="none" w:sz="0" w:space="0" w:color="auto"/>
      </w:divBdr>
    </w:div>
    <w:div w:id="957756896">
      <w:bodyDiv w:val="1"/>
      <w:marLeft w:val="0"/>
      <w:marRight w:val="0"/>
      <w:marTop w:val="0"/>
      <w:marBottom w:val="0"/>
      <w:divBdr>
        <w:top w:val="none" w:sz="0" w:space="0" w:color="auto"/>
        <w:left w:val="none" w:sz="0" w:space="0" w:color="auto"/>
        <w:bottom w:val="none" w:sz="0" w:space="0" w:color="auto"/>
        <w:right w:val="none" w:sz="0" w:space="0" w:color="auto"/>
      </w:divBdr>
    </w:div>
    <w:div w:id="966356915">
      <w:bodyDiv w:val="1"/>
      <w:marLeft w:val="0"/>
      <w:marRight w:val="0"/>
      <w:marTop w:val="0"/>
      <w:marBottom w:val="0"/>
      <w:divBdr>
        <w:top w:val="none" w:sz="0" w:space="0" w:color="auto"/>
        <w:left w:val="none" w:sz="0" w:space="0" w:color="auto"/>
        <w:bottom w:val="none" w:sz="0" w:space="0" w:color="auto"/>
        <w:right w:val="none" w:sz="0" w:space="0" w:color="auto"/>
      </w:divBdr>
    </w:div>
    <w:div w:id="968901178">
      <w:bodyDiv w:val="1"/>
      <w:marLeft w:val="0"/>
      <w:marRight w:val="0"/>
      <w:marTop w:val="0"/>
      <w:marBottom w:val="0"/>
      <w:divBdr>
        <w:top w:val="none" w:sz="0" w:space="0" w:color="auto"/>
        <w:left w:val="none" w:sz="0" w:space="0" w:color="auto"/>
        <w:bottom w:val="none" w:sz="0" w:space="0" w:color="auto"/>
        <w:right w:val="none" w:sz="0" w:space="0" w:color="auto"/>
      </w:divBdr>
    </w:div>
    <w:div w:id="975647641">
      <w:bodyDiv w:val="1"/>
      <w:marLeft w:val="0"/>
      <w:marRight w:val="0"/>
      <w:marTop w:val="0"/>
      <w:marBottom w:val="0"/>
      <w:divBdr>
        <w:top w:val="none" w:sz="0" w:space="0" w:color="auto"/>
        <w:left w:val="none" w:sz="0" w:space="0" w:color="auto"/>
        <w:bottom w:val="none" w:sz="0" w:space="0" w:color="auto"/>
        <w:right w:val="none" w:sz="0" w:space="0" w:color="auto"/>
      </w:divBdr>
    </w:div>
    <w:div w:id="981352523">
      <w:bodyDiv w:val="1"/>
      <w:marLeft w:val="0"/>
      <w:marRight w:val="0"/>
      <w:marTop w:val="0"/>
      <w:marBottom w:val="0"/>
      <w:divBdr>
        <w:top w:val="none" w:sz="0" w:space="0" w:color="auto"/>
        <w:left w:val="none" w:sz="0" w:space="0" w:color="auto"/>
        <w:bottom w:val="none" w:sz="0" w:space="0" w:color="auto"/>
        <w:right w:val="none" w:sz="0" w:space="0" w:color="auto"/>
      </w:divBdr>
    </w:div>
    <w:div w:id="985158215">
      <w:bodyDiv w:val="1"/>
      <w:marLeft w:val="0"/>
      <w:marRight w:val="0"/>
      <w:marTop w:val="0"/>
      <w:marBottom w:val="0"/>
      <w:divBdr>
        <w:top w:val="none" w:sz="0" w:space="0" w:color="auto"/>
        <w:left w:val="none" w:sz="0" w:space="0" w:color="auto"/>
        <w:bottom w:val="none" w:sz="0" w:space="0" w:color="auto"/>
        <w:right w:val="none" w:sz="0" w:space="0" w:color="auto"/>
      </w:divBdr>
    </w:div>
    <w:div w:id="988873204">
      <w:bodyDiv w:val="1"/>
      <w:marLeft w:val="0"/>
      <w:marRight w:val="0"/>
      <w:marTop w:val="0"/>
      <w:marBottom w:val="0"/>
      <w:divBdr>
        <w:top w:val="none" w:sz="0" w:space="0" w:color="auto"/>
        <w:left w:val="none" w:sz="0" w:space="0" w:color="auto"/>
        <w:bottom w:val="none" w:sz="0" w:space="0" w:color="auto"/>
        <w:right w:val="none" w:sz="0" w:space="0" w:color="auto"/>
      </w:divBdr>
    </w:div>
    <w:div w:id="991062626">
      <w:bodyDiv w:val="1"/>
      <w:marLeft w:val="0"/>
      <w:marRight w:val="0"/>
      <w:marTop w:val="0"/>
      <w:marBottom w:val="0"/>
      <w:divBdr>
        <w:top w:val="none" w:sz="0" w:space="0" w:color="auto"/>
        <w:left w:val="none" w:sz="0" w:space="0" w:color="auto"/>
        <w:bottom w:val="none" w:sz="0" w:space="0" w:color="auto"/>
        <w:right w:val="none" w:sz="0" w:space="0" w:color="auto"/>
      </w:divBdr>
    </w:div>
    <w:div w:id="992413726">
      <w:bodyDiv w:val="1"/>
      <w:marLeft w:val="0"/>
      <w:marRight w:val="0"/>
      <w:marTop w:val="0"/>
      <w:marBottom w:val="0"/>
      <w:divBdr>
        <w:top w:val="none" w:sz="0" w:space="0" w:color="auto"/>
        <w:left w:val="none" w:sz="0" w:space="0" w:color="auto"/>
        <w:bottom w:val="none" w:sz="0" w:space="0" w:color="auto"/>
        <w:right w:val="none" w:sz="0" w:space="0" w:color="auto"/>
      </w:divBdr>
    </w:div>
    <w:div w:id="992611213">
      <w:bodyDiv w:val="1"/>
      <w:marLeft w:val="0"/>
      <w:marRight w:val="0"/>
      <w:marTop w:val="0"/>
      <w:marBottom w:val="0"/>
      <w:divBdr>
        <w:top w:val="none" w:sz="0" w:space="0" w:color="auto"/>
        <w:left w:val="none" w:sz="0" w:space="0" w:color="auto"/>
        <w:bottom w:val="none" w:sz="0" w:space="0" w:color="auto"/>
        <w:right w:val="none" w:sz="0" w:space="0" w:color="auto"/>
      </w:divBdr>
    </w:div>
    <w:div w:id="995841295">
      <w:bodyDiv w:val="1"/>
      <w:marLeft w:val="0"/>
      <w:marRight w:val="0"/>
      <w:marTop w:val="0"/>
      <w:marBottom w:val="0"/>
      <w:divBdr>
        <w:top w:val="none" w:sz="0" w:space="0" w:color="auto"/>
        <w:left w:val="none" w:sz="0" w:space="0" w:color="auto"/>
        <w:bottom w:val="none" w:sz="0" w:space="0" w:color="auto"/>
        <w:right w:val="none" w:sz="0" w:space="0" w:color="auto"/>
      </w:divBdr>
    </w:div>
    <w:div w:id="996805602">
      <w:bodyDiv w:val="1"/>
      <w:marLeft w:val="0"/>
      <w:marRight w:val="0"/>
      <w:marTop w:val="0"/>
      <w:marBottom w:val="0"/>
      <w:divBdr>
        <w:top w:val="none" w:sz="0" w:space="0" w:color="auto"/>
        <w:left w:val="none" w:sz="0" w:space="0" w:color="auto"/>
        <w:bottom w:val="none" w:sz="0" w:space="0" w:color="auto"/>
        <w:right w:val="none" w:sz="0" w:space="0" w:color="auto"/>
      </w:divBdr>
    </w:div>
    <w:div w:id="1022123043">
      <w:bodyDiv w:val="1"/>
      <w:marLeft w:val="0"/>
      <w:marRight w:val="0"/>
      <w:marTop w:val="0"/>
      <w:marBottom w:val="0"/>
      <w:divBdr>
        <w:top w:val="none" w:sz="0" w:space="0" w:color="auto"/>
        <w:left w:val="none" w:sz="0" w:space="0" w:color="auto"/>
        <w:bottom w:val="none" w:sz="0" w:space="0" w:color="auto"/>
        <w:right w:val="none" w:sz="0" w:space="0" w:color="auto"/>
      </w:divBdr>
    </w:div>
    <w:div w:id="1023246064">
      <w:bodyDiv w:val="1"/>
      <w:marLeft w:val="0"/>
      <w:marRight w:val="0"/>
      <w:marTop w:val="0"/>
      <w:marBottom w:val="0"/>
      <w:divBdr>
        <w:top w:val="none" w:sz="0" w:space="0" w:color="auto"/>
        <w:left w:val="none" w:sz="0" w:space="0" w:color="auto"/>
        <w:bottom w:val="none" w:sz="0" w:space="0" w:color="auto"/>
        <w:right w:val="none" w:sz="0" w:space="0" w:color="auto"/>
      </w:divBdr>
    </w:div>
    <w:div w:id="1023557996">
      <w:bodyDiv w:val="1"/>
      <w:marLeft w:val="0"/>
      <w:marRight w:val="0"/>
      <w:marTop w:val="0"/>
      <w:marBottom w:val="0"/>
      <w:divBdr>
        <w:top w:val="none" w:sz="0" w:space="0" w:color="auto"/>
        <w:left w:val="none" w:sz="0" w:space="0" w:color="auto"/>
        <w:bottom w:val="none" w:sz="0" w:space="0" w:color="auto"/>
        <w:right w:val="none" w:sz="0" w:space="0" w:color="auto"/>
      </w:divBdr>
    </w:div>
    <w:div w:id="1027608878">
      <w:bodyDiv w:val="1"/>
      <w:marLeft w:val="0"/>
      <w:marRight w:val="0"/>
      <w:marTop w:val="0"/>
      <w:marBottom w:val="0"/>
      <w:divBdr>
        <w:top w:val="none" w:sz="0" w:space="0" w:color="auto"/>
        <w:left w:val="none" w:sz="0" w:space="0" w:color="auto"/>
        <w:bottom w:val="none" w:sz="0" w:space="0" w:color="auto"/>
        <w:right w:val="none" w:sz="0" w:space="0" w:color="auto"/>
      </w:divBdr>
    </w:div>
    <w:div w:id="1054037376">
      <w:bodyDiv w:val="1"/>
      <w:marLeft w:val="0"/>
      <w:marRight w:val="0"/>
      <w:marTop w:val="0"/>
      <w:marBottom w:val="0"/>
      <w:divBdr>
        <w:top w:val="none" w:sz="0" w:space="0" w:color="auto"/>
        <w:left w:val="none" w:sz="0" w:space="0" w:color="auto"/>
        <w:bottom w:val="none" w:sz="0" w:space="0" w:color="auto"/>
        <w:right w:val="none" w:sz="0" w:space="0" w:color="auto"/>
      </w:divBdr>
    </w:div>
    <w:div w:id="1055810165">
      <w:bodyDiv w:val="1"/>
      <w:marLeft w:val="0"/>
      <w:marRight w:val="0"/>
      <w:marTop w:val="0"/>
      <w:marBottom w:val="0"/>
      <w:divBdr>
        <w:top w:val="none" w:sz="0" w:space="0" w:color="auto"/>
        <w:left w:val="none" w:sz="0" w:space="0" w:color="auto"/>
        <w:bottom w:val="none" w:sz="0" w:space="0" w:color="auto"/>
        <w:right w:val="none" w:sz="0" w:space="0" w:color="auto"/>
      </w:divBdr>
    </w:div>
    <w:div w:id="1059942285">
      <w:bodyDiv w:val="1"/>
      <w:marLeft w:val="0"/>
      <w:marRight w:val="0"/>
      <w:marTop w:val="0"/>
      <w:marBottom w:val="0"/>
      <w:divBdr>
        <w:top w:val="none" w:sz="0" w:space="0" w:color="auto"/>
        <w:left w:val="none" w:sz="0" w:space="0" w:color="auto"/>
        <w:bottom w:val="none" w:sz="0" w:space="0" w:color="auto"/>
        <w:right w:val="none" w:sz="0" w:space="0" w:color="auto"/>
      </w:divBdr>
    </w:div>
    <w:div w:id="1060980781">
      <w:bodyDiv w:val="1"/>
      <w:marLeft w:val="0"/>
      <w:marRight w:val="0"/>
      <w:marTop w:val="0"/>
      <w:marBottom w:val="0"/>
      <w:divBdr>
        <w:top w:val="none" w:sz="0" w:space="0" w:color="auto"/>
        <w:left w:val="none" w:sz="0" w:space="0" w:color="auto"/>
        <w:bottom w:val="none" w:sz="0" w:space="0" w:color="auto"/>
        <w:right w:val="none" w:sz="0" w:space="0" w:color="auto"/>
      </w:divBdr>
    </w:div>
    <w:div w:id="1064454761">
      <w:bodyDiv w:val="1"/>
      <w:marLeft w:val="0"/>
      <w:marRight w:val="0"/>
      <w:marTop w:val="0"/>
      <w:marBottom w:val="0"/>
      <w:divBdr>
        <w:top w:val="none" w:sz="0" w:space="0" w:color="auto"/>
        <w:left w:val="none" w:sz="0" w:space="0" w:color="auto"/>
        <w:bottom w:val="none" w:sz="0" w:space="0" w:color="auto"/>
        <w:right w:val="none" w:sz="0" w:space="0" w:color="auto"/>
      </w:divBdr>
    </w:div>
    <w:div w:id="1067532603">
      <w:bodyDiv w:val="1"/>
      <w:marLeft w:val="0"/>
      <w:marRight w:val="0"/>
      <w:marTop w:val="0"/>
      <w:marBottom w:val="0"/>
      <w:divBdr>
        <w:top w:val="none" w:sz="0" w:space="0" w:color="auto"/>
        <w:left w:val="none" w:sz="0" w:space="0" w:color="auto"/>
        <w:bottom w:val="none" w:sz="0" w:space="0" w:color="auto"/>
        <w:right w:val="none" w:sz="0" w:space="0" w:color="auto"/>
      </w:divBdr>
    </w:div>
    <w:div w:id="1068918039">
      <w:bodyDiv w:val="1"/>
      <w:marLeft w:val="0"/>
      <w:marRight w:val="0"/>
      <w:marTop w:val="0"/>
      <w:marBottom w:val="0"/>
      <w:divBdr>
        <w:top w:val="none" w:sz="0" w:space="0" w:color="auto"/>
        <w:left w:val="none" w:sz="0" w:space="0" w:color="auto"/>
        <w:bottom w:val="none" w:sz="0" w:space="0" w:color="auto"/>
        <w:right w:val="none" w:sz="0" w:space="0" w:color="auto"/>
      </w:divBdr>
    </w:div>
    <w:div w:id="1078601789">
      <w:bodyDiv w:val="1"/>
      <w:marLeft w:val="0"/>
      <w:marRight w:val="0"/>
      <w:marTop w:val="0"/>
      <w:marBottom w:val="0"/>
      <w:divBdr>
        <w:top w:val="none" w:sz="0" w:space="0" w:color="auto"/>
        <w:left w:val="none" w:sz="0" w:space="0" w:color="auto"/>
        <w:bottom w:val="none" w:sz="0" w:space="0" w:color="auto"/>
        <w:right w:val="none" w:sz="0" w:space="0" w:color="auto"/>
      </w:divBdr>
    </w:div>
    <w:div w:id="1078863480">
      <w:bodyDiv w:val="1"/>
      <w:marLeft w:val="0"/>
      <w:marRight w:val="0"/>
      <w:marTop w:val="0"/>
      <w:marBottom w:val="0"/>
      <w:divBdr>
        <w:top w:val="none" w:sz="0" w:space="0" w:color="auto"/>
        <w:left w:val="none" w:sz="0" w:space="0" w:color="auto"/>
        <w:bottom w:val="none" w:sz="0" w:space="0" w:color="auto"/>
        <w:right w:val="none" w:sz="0" w:space="0" w:color="auto"/>
      </w:divBdr>
      <w:divsChild>
        <w:div w:id="1944069370">
          <w:marLeft w:val="0"/>
          <w:marRight w:val="0"/>
          <w:marTop w:val="86"/>
          <w:marBottom w:val="0"/>
          <w:divBdr>
            <w:top w:val="none" w:sz="0" w:space="0" w:color="auto"/>
            <w:left w:val="none" w:sz="0" w:space="0" w:color="auto"/>
            <w:bottom w:val="none" w:sz="0" w:space="0" w:color="auto"/>
            <w:right w:val="none" w:sz="0" w:space="0" w:color="auto"/>
          </w:divBdr>
        </w:div>
        <w:div w:id="703100671">
          <w:marLeft w:val="0"/>
          <w:marRight w:val="0"/>
          <w:marTop w:val="86"/>
          <w:marBottom w:val="0"/>
          <w:divBdr>
            <w:top w:val="none" w:sz="0" w:space="0" w:color="auto"/>
            <w:left w:val="none" w:sz="0" w:space="0" w:color="auto"/>
            <w:bottom w:val="none" w:sz="0" w:space="0" w:color="auto"/>
            <w:right w:val="none" w:sz="0" w:space="0" w:color="auto"/>
          </w:divBdr>
        </w:div>
      </w:divsChild>
    </w:div>
    <w:div w:id="1079403083">
      <w:bodyDiv w:val="1"/>
      <w:marLeft w:val="0"/>
      <w:marRight w:val="0"/>
      <w:marTop w:val="0"/>
      <w:marBottom w:val="0"/>
      <w:divBdr>
        <w:top w:val="none" w:sz="0" w:space="0" w:color="auto"/>
        <w:left w:val="none" w:sz="0" w:space="0" w:color="auto"/>
        <w:bottom w:val="none" w:sz="0" w:space="0" w:color="auto"/>
        <w:right w:val="none" w:sz="0" w:space="0" w:color="auto"/>
      </w:divBdr>
    </w:div>
    <w:div w:id="1084910888">
      <w:bodyDiv w:val="1"/>
      <w:marLeft w:val="0"/>
      <w:marRight w:val="0"/>
      <w:marTop w:val="0"/>
      <w:marBottom w:val="0"/>
      <w:divBdr>
        <w:top w:val="none" w:sz="0" w:space="0" w:color="auto"/>
        <w:left w:val="none" w:sz="0" w:space="0" w:color="auto"/>
        <w:bottom w:val="none" w:sz="0" w:space="0" w:color="auto"/>
        <w:right w:val="none" w:sz="0" w:space="0" w:color="auto"/>
      </w:divBdr>
    </w:div>
    <w:div w:id="1086615234">
      <w:bodyDiv w:val="1"/>
      <w:marLeft w:val="0"/>
      <w:marRight w:val="0"/>
      <w:marTop w:val="0"/>
      <w:marBottom w:val="0"/>
      <w:divBdr>
        <w:top w:val="none" w:sz="0" w:space="0" w:color="auto"/>
        <w:left w:val="none" w:sz="0" w:space="0" w:color="auto"/>
        <w:bottom w:val="none" w:sz="0" w:space="0" w:color="auto"/>
        <w:right w:val="none" w:sz="0" w:space="0" w:color="auto"/>
      </w:divBdr>
    </w:div>
    <w:div w:id="1090464666">
      <w:bodyDiv w:val="1"/>
      <w:marLeft w:val="0"/>
      <w:marRight w:val="0"/>
      <w:marTop w:val="0"/>
      <w:marBottom w:val="0"/>
      <w:divBdr>
        <w:top w:val="none" w:sz="0" w:space="0" w:color="auto"/>
        <w:left w:val="none" w:sz="0" w:space="0" w:color="auto"/>
        <w:bottom w:val="none" w:sz="0" w:space="0" w:color="auto"/>
        <w:right w:val="none" w:sz="0" w:space="0" w:color="auto"/>
      </w:divBdr>
    </w:div>
    <w:div w:id="1090852787">
      <w:bodyDiv w:val="1"/>
      <w:marLeft w:val="0"/>
      <w:marRight w:val="0"/>
      <w:marTop w:val="0"/>
      <w:marBottom w:val="0"/>
      <w:divBdr>
        <w:top w:val="none" w:sz="0" w:space="0" w:color="auto"/>
        <w:left w:val="none" w:sz="0" w:space="0" w:color="auto"/>
        <w:bottom w:val="none" w:sz="0" w:space="0" w:color="auto"/>
        <w:right w:val="none" w:sz="0" w:space="0" w:color="auto"/>
      </w:divBdr>
    </w:div>
    <w:div w:id="1093160583">
      <w:bodyDiv w:val="1"/>
      <w:marLeft w:val="0"/>
      <w:marRight w:val="0"/>
      <w:marTop w:val="0"/>
      <w:marBottom w:val="0"/>
      <w:divBdr>
        <w:top w:val="none" w:sz="0" w:space="0" w:color="auto"/>
        <w:left w:val="none" w:sz="0" w:space="0" w:color="auto"/>
        <w:bottom w:val="none" w:sz="0" w:space="0" w:color="auto"/>
        <w:right w:val="none" w:sz="0" w:space="0" w:color="auto"/>
      </w:divBdr>
    </w:div>
    <w:div w:id="1094858117">
      <w:bodyDiv w:val="1"/>
      <w:marLeft w:val="0"/>
      <w:marRight w:val="0"/>
      <w:marTop w:val="0"/>
      <w:marBottom w:val="0"/>
      <w:divBdr>
        <w:top w:val="none" w:sz="0" w:space="0" w:color="auto"/>
        <w:left w:val="none" w:sz="0" w:space="0" w:color="auto"/>
        <w:bottom w:val="none" w:sz="0" w:space="0" w:color="auto"/>
        <w:right w:val="none" w:sz="0" w:space="0" w:color="auto"/>
      </w:divBdr>
    </w:div>
    <w:div w:id="1096562183">
      <w:bodyDiv w:val="1"/>
      <w:marLeft w:val="0"/>
      <w:marRight w:val="0"/>
      <w:marTop w:val="0"/>
      <w:marBottom w:val="0"/>
      <w:divBdr>
        <w:top w:val="none" w:sz="0" w:space="0" w:color="auto"/>
        <w:left w:val="none" w:sz="0" w:space="0" w:color="auto"/>
        <w:bottom w:val="none" w:sz="0" w:space="0" w:color="auto"/>
        <w:right w:val="none" w:sz="0" w:space="0" w:color="auto"/>
      </w:divBdr>
      <w:divsChild>
        <w:div w:id="1336960850">
          <w:marLeft w:val="360"/>
          <w:marRight w:val="0"/>
          <w:marTop w:val="0"/>
          <w:marBottom w:val="0"/>
          <w:divBdr>
            <w:top w:val="none" w:sz="0" w:space="0" w:color="auto"/>
            <w:left w:val="none" w:sz="0" w:space="0" w:color="auto"/>
            <w:bottom w:val="none" w:sz="0" w:space="0" w:color="auto"/>
            <w:right w:val="none" w:sz="0" w:space="0" w:color="auto"/>
          </w:divBdr>
        </w:div>
        <w:div w:id="1101533904">
          <w:marLeft w:val="274"/>
          <w:marRight w:val="0"/>
          <w:marTop w:val="80"/>
          <w:marBottom w:val="80"/>
          <w:divBdr>
            <w:top w:val="none" w:sz="0" w:space="0" w:color="auto"/>
            <w:left w:val="none" w:sz="0" w:space="0" w:color="auto"/>
            <w:bottom w:val="none" w:sz="0" w:space="0" w:color="auto"/>
            <w:right w:val="none" w:sz="0" w:space="0" w:color="auto"/>
          </w:divBdr>
        </w:div>
        <w:div w:id="1834487981">
          <w:marLeft w:val="274"/>
          <w:marRight w:val="0"/>
          <w:marTop w:val="80"/>
          <w:marBottom w:val="80"/>
          <w:divBdr>
            <w:top w:val="none" w:sz="0" w:space="0" w:color="auto"/>
            <w:left w:val="none" w:sz="0" w:space="0" w:color="auto"/>
            <w:bottom w:val="none" w:sz="0" w:space="0" w:color="auto"/>
            <w:right w:val="none" w:sz="0" w:space="0" w:color="auto"/>
          </w:divBdr>
        </w:div>
        <w:div w:id="141433087">
          <w:marLeft w:val="274"/>
          <w:marRight w:val="0"/>
          <w:marTop w:val="80"/>
          <w:marBottom w:val="80"/>
          <w:divBdr>
            <w:top w:val="none" w:sz="0" w:space="0" w:color="auto"/>
            <w:left w:val="none" w:sz="0" w:space="0" w:color="auto"/>
            <w:bottom w:val="none" w:sz="0" w:space="0" w:color="auto"/>
            <w:right w:val="none" w:sz="0" w:space="0" w:color="auto"/>
          </w:divBdr>
        </w:div>
        <w:div w:id="393814102">
          <w:marLeft w:val="274"/>
          <w:marRight w:val="0"/>
          <w:marTop w:val="80"/>
          <w:marBottom w:val="80"/>
          <w:divBdr>
            <w:top w:val="none" w:sz="0" w:space="0" w:color="auto"/>
            <w:left w:val="none" w:sz="0" w:space="0" w:color="auto"/>
            <w:bottom w:val="none" w:sz="0" w:space="0" w:color="auto"/>
            <w:right w:val="none" w:sz="0" w:space="0" w:color="auto"/>
          </w:divBdr>
        </w:div>
        <w:div w:id="1071999796">
          <w:marLeft w:val="274"/>
          <w:marRight w:val="0"/>
          <w:marTop w:val="80"/>
          <w:marBottom w:val="80"/>
          <w:divBdr>
            <w:top w:val="none" w:sz="0" w:space="0" w:color="auto"/>
            <w:left w:val="none" w:sz="0" w:space="0" w:color="auto"/>
            <w:bottom w:val="none" w:sz="0" w:space="0" w:color="auto"/>
            <w:right w:val="none" w:sz="0" w:space="0" w:color="auto"/>
          </w:divBdr>
        </w:div>
        <w:div w:id="280066435">
          <w:marLeft w:val="994"/>
          <w:marRight w:val="0"/>
          <w:marTop w:val="0"/>
          <w:marBottom w:val="0"/>
          <w:divBdr>
            <w:top w:val="none" w:sz="0" w:space="0" w:color="auto"/>
            <w:left w:val="none" w:sz="0" w:space="0" w:color="auto"/>
            <w:bottom w:val="none" w:sz="0" w:space="0" w:color="auto"/>
            <w:right w:val="none" w:sz="0" w:space="0" w:color="auto"/>
          </w:divBdr>
        </w:div>
        <w:div w:id="1885605137">
          <w:marLeft w:val="994"/>
          <w:marRight w:val="0"/>
          <w:marTop w:val="0"/>
          <w:marBottom w:val="0"/>
          <w:divBdr>
            <w:top w:val="none" w:sz="0" w:space="0" w:color="auto"/>
            <w:left w:val="none" w:sz="0" w:space="0" w:color="auto"/>
            <w:bottom w:val="none" w:sz="0" w:space="0" w:color="auto"/>
            <w:right w:val="none" w:sz="0" w:space="0" w:color="auto"/>
          </w:divBdr>
        </w:div>
      </w:divsChild>
    </w:div>
    <w:div w:id="1097366785">
      <w:bodyDiv w:val="1"/>
      <w:marLeft w:val="0"/>
      <w:marRight w:val="0"/>
      <w:marTop w:val="0"/>
      <w:marBottom w:val="0"/>
      <w:divBdr>
        <w:top w:val="none" w:sz="0" w:space="0" w:color="auto"/>
        <w:left w:val="none" w:sz="0" w:space="0" w:color="auto"/>
        <w:bottom w:val="none" w:sz="0" w:space="0" w:color="auto"/>
        <w:right w:val="none" w:sz="0" w:space="0" w:color="auto"/>
      </w:divBdr>
    </w:div>
    <w:div w:id="1099372961">
      <w:bodyDiv w:val="1"/>
      <w:marLeft w:val="0"/>
      <w:marRight w:val="0"/>
      <w:marTop w:val="0"/>
      <w:marBottom w:val="0"/>
      <w:divBdr>
        <w:top w:val="none" w:sz="0" w:space="0" w:color="auto"/>
        <w:left w:val="none" w:sz="0" w:space="0" w:color="auto"/>
        <w:bottom w:val="none" w:sz="0" w:space="0" w:color="auto"/>
        <w:right w:val="none" w:sz="0" w:space="0" w:color="auto"/>
      </w:divBdr>
    </w:div>
    <w:div w:id="1101876753">
      <w:bodyDiv w:val="1"/>
      <w:marLeft w:val="0"/>
      <w:marRight w:val="0"/>
      <w:marTop w:val="0"/>
      <w:marBottom w:val="0"/>
      <w:divBdr>
        <w:top w:val="none" w:sz="0" w:space="0" w:color="auto"/>
        <w:left w:val="none" w:sz="0" w:space="0" w:color="auto"/>
        <w:bottom w:val="none" w:sz="0" w:space="0" w:color="auto"/>
        <w:right w:val="none" w:sz="0" w:space="0" w:color="auto"/>
      </w:divBdr>
    </w:div>
    <w:div w:id="1103956975">
      <w:bodyDiv w:val="1"/>
      <w:marLeft w:val="0"/>
      <w:marRight w:val="0"/>
      <w:marTop w:val="0"/>
      <w:marBottom w:val="0"/>
      <w:divBdr>
        <w:top w:val="none" w:sz="0" w:space="0" w:color="auto"/>
        <w:left w:val="none" w:sz="0" w:space="0" w:color="auto"/>
        <w:bottom w:val="none" w:sz="0" w:space="0" w:color="auto"/>
        <w:right w:val="none" w:sz="0" w:space="0" w:color="auto"/>
      </w:divBdr>
    </w:div>
    <w:div w:id="1114590507">
      <w:bodyDiv w:val="1"/>
      <w:marLeft w:val="0"/>
      <w:marRight w:val="0"/>
      <w:marTop w:val="0"/>
      <w:marBottom w:val="0"/>
      <w:divBdr>
        <w:top w:val="none" w:sz="0" w:space="0" w:color="auto"/>
        <w:left w:val="none" w:sz="0" w:space="0" w:color="auto"/>
        <w:bottom w:val="none" w:sz="0" w:space="0" w:color="auto"/>
        <w:right w:val="none" w:sz="0" w:space="0" w:color="auto"/>
      </w:divBdr>
      <w:divsChild>
        <w:div w:id="1698505341">
          <w:marLeft w:val="360"/>
          <w:marRight w:val="0"/>
          <w:marTop w:val="0"/>
          <w:marBottom w:val="0"/>
          <w:divBdr>
            <w:top w:val="none" w:sz="0" w:space="0" w:color="auto"/>
            <w:left w:val="none" w:sz="0" w:space="0" w:color="auto"/>
            <w:bottom w:val="none" w:sz="0" w:space="0" w:color="auto"/>
            <w:right w:val="none" w:sz="0" w:space="0" w:color="auto"/>
          </w:divBdr>
        </w:div>
        <w:div w:id="217712882">
          <w:marLeft w:val="360"/>
          <w:marRight w:val="0"/>
          <w:marTop w:val="0"/>
          <w:marBottom w:val="0"/>
          <w:divBdr>
            <w:top w:val="none" w:sz="0" w:space="0" w:color="auto"/>
            <w:left w:val="none" w:sz="0" w:space="0" w:color="auto"/>
            <w:bottom w:val="none" w:sz="0" w:space="0" w:color="auto"/>
            <w:right w:val="none" w:sz="0" w:space="0" w:color="auto"/>
          </w:divBdr>
        </w:div>
      </w:divsChild>
    </w:div>
    <w:div w:id="1123842667">
      <w:bodyDiv w:val="1"/>
      <w:marLeft w:val="0"/>
      <w:marRight w:val="0"/>
      <w:marTop w:val="0"/>
      <w:marBottom w:val="0"/>
      <w:divBdr>
        <w:top w:val="none" w:sz="0" w:space="0" w:color="auto"/>
        <w:left w:val="none" w:sz="0" w:space="0" w:color="auto"/>
        <w:bottom w:val="none" w:sz="0" w:space="0" w:color="auto"/>
        <w:right w:val="none" w:sz="0" w:space="0" w:color="auto"/>
      </w:divBdr>
    </w:div>
    <w:div w:id="1124226873">
      <w:bodyDiv w:val="1"/>
      <w:marLeft w:val="0"/>
      <w:marRight w:val="0"/>
      <w:marTop w:val="0"/>
      <w:marBottom w:val="0"/>
      <w:divBdr>
        <w:top w:val="none" w:sz="0" w:space="0" w:color="auto"/>
        <w:left w:val="none" w:sz="0" w:space="0" w:color="auto"/>
        <w:bottom w:val="none" w:sz="0" w:space="0" w:color="auto"/>
        <w:right w:val="none" w:sz="0" w:space="0" w:color="auto"/>
      </w:divBdr>
    </w:div>
    <w:div w:id="1125007326">
      <w:bodyDiv w:val="1"/>
      <w:marLeft w:val="0"/>
      <w:marRight w:val="0"/>
      <w:marTop w:val="0"/>
      <w:marBottom w:val="0"/>
      <w:divBdr>
        <w:top w:val="none" w:sz="0" w:space="0" w:color="auto"/>
        <w:left w:val="none" w:sz="0" w:space="0" w:color="auto"/>
        <w:bottom w:val="none" w:sz="0" w:space="0" w:color="auto"/>
        <w:right w:val="none" w:sz="0" w:space="0" w:color="auto"/>
      </w:divBdr>
    </w:div>
    <w:div w:id="1129202628">
      <w:bodyDiv w:val="1"/>
      <w:marLeft w:val="0"/>
      <w:marRight w:val="0"/>
      <w:marTop w:val="0"/>
      <w:marBottom w:val="0"/>
      <w:divBdr>
        <w:top w:val="none" w:sz="0" w:space="0" w:color="auto"/>
        <w:left w:val="none" w:sz="0" w:space="0" w:color="auto"/>
        <w:bottom w:val="none" w:sz="0" w:space="0" w:color="auto"/>
        <w:right w:val="none" w:sz="0" w:space="0" w:color="auto"/>
      </w:divBdr>
    </w:div>
    <w:div w:id="1148329250">
      <w:bodyDiv w:val="1"/>
      <w:marLeft w:val="0"/>
      <w:marRight w:val="0"/>
      <w:marTop w:val="0"/>
      <w:marBottom w:val="0"/>
      <w:divBdr>
        <w:top w:val="none" w:sz="0" w:space="0" w:color="auto"/>
        <w:left w:val="none" w:sz="0" w:space="0" w:color="auto"/>
        <w:bottom w:val="none" w:sz="0" w:space="0" w:color="auto"/>
        <w:right w:val="none" w:sz="0" w:space="0" w:color="auto"/>
      </w:divBdr>
    </w:div>
    <w:div w:id="1149057855">
      <w:bodyDiv w:val="1"/>
      <w:marLeft w:val="0"/>
      <w:marRight w:val="0"/>
      <w:marTop w:val="0"/>
      <w:marBottom w:val="0"/>
      <w:divBdr>
        <w:top w:val="none" w:sz="0" w:space="0" w:color="auto"/>
        <w:left w:val="none" w:sz="0" w:space="0" w:color="auto"/>
        <w:bottom w:val="none" w:sz="0" w:space="0" w:color="auto"/>
        <w:right w:val="none" w:sz="0" w:space="0" w:color="auto"/>
      </w:divBdr>
    </w:div>
    <w:div w:id="1158839521">
      <w:bodyDiv w:val="1"/>
      <w:marLeft w:val="0"/>
      <w:marRight w:val="0"/>
      <w:marTop w:val="0"/>
      <w:marBottom w:val="0"/>
      <w:divBdr>
        <w:top w:val="none" w:sz="0" w:space="0" w:color="auto"/>
        <w:left w:val="none" w:sz="0" w:space="0" w:color="auto"/>
        <w:bottom w:val="none" w:sz="0" w:space="0" w:color="auto"/>
        <w:right w:val="none" w:sz="0" w:space="0" w:color="auto"/>
      </w:divBdr>
      <w:divsChild>
        <w:div w:id="645167229">
          <w:marLeft w:val="360"/>
          <w:marRight w:val="0"/>
          <w:marTop w:val="0"/>
          <w:marBottom w:val="0"/>
          <w:divBdr>
            <w:top w:val="none" w:sz="0" w:space="0" w:color="auto"/>
            <w:left w:val="none" w:sz="0" w:space="0" w:color="auto"/>
            <w:bottom w:val="none" w:sz="0" w:space="0" w:color="auto"/>
            <w:right w:val="none" w:sz="0" w:space="0" w:color="auto"/>
          </w:divBdr>
        </w:div>
        <w:div w:id="710114141">
          <w:marLeft w:val="360"/>
          <w:marRight w:val="0"/>
          <w:marTop w:val="0"/>
          <w:marBottom w:val="0"/>
          <w:divBdr>
            <w:top w:val="none" w:sz="0" w:space="0" w:color="auto"/>
            <w:left w:val="none" w:sz="0" w:space="0" w:color="auto"/>
            <w:bottom w:val="none" w:sz="0" w:space="0" w:color="auto"/>
            <w:right w:val="none" w:sz="0" w:space="0" w:color="auto"/>
          </w:divBdr>
        </w:div>
        <w:div w:id="313921912">
          <w:marLeft w:val="360"/>
          <w:marRight w:val="0"/>
          <w:marTop w:val="0"/>
          <w:marBottom w:val="0"/>
          <w:divBdr>
            <w:top w:val="none" w:sz="0" w:space="0" w:color="auto"/>
            <w:left w:val="none" w:sz="0" w:space="0" w:color="auto"/>
            <w:bottom w:val="none" w:sz="0" w:space="0" w:color="auto"/>
            <w:right w:val="none" w:sz="0" w:space="0" w:color="auto"/>
          </w:divBdr>
        </w:div>
      </w:divsChild>
    </w:div>
    <w:div w:id="1162041777">
      <w:bodyDiv w:val="1"/>
      <w:marLeft w:val="0"/>
      <w:marRight w:val="0"/>
      <w:marTop w:val="0"/>
      <w:marBottom w:val="0"/>
      <w:divBdr>
        <w:top w:val="none" w:sz="0" w:space="0" w:color="auto"/>
        <w:left w:val="none" w:sz="0" w:space="0" w:color="auto"/>
        <w:bottom w:val="none" w:sz="0" w:space="0" w:color="auto"/>
        <w:right w:val="none" w:sz="0" w:space="0" w:color="auto"/>
      </w:divBdr>
    </w:div>
    <w:div w:id="1167554873">
      <w:bodyDiv w:val="1"/>
      <w:marLeft w:val="0"/>
      <w:marRight w:val="0"/>
      <w:marTop w:val="0"/>
      <w:marBottom w:val="0"/>
      <w:divBdr>
        <w:top w:val="none" w:sz="0" w:space="0" w:color="auto"/>
        <w:left w:val="none" w:sz="0" w:space="0" w:color="auto"/>
        <w:bottom w:val="none" w:sz="0" w:space="0" w:color="auto"/>
        <w:right w:val="none" w:sz="0" w:space="0" w:color="auto"/>
      </w:divBdr>
    </w:div>
    <w:div w:id="1172841132">
      <w:bodyDiv w:val="1"/>
      <w:marLeft w:val="0"/>
      <w:marRight w:val="0"/>
      <w:marTop w:val="0"/>
      <w:marBottom w:val="0"/>
      <w:divBdr>
        <w:top w:val="none" w:sz="0" w:space="0" w:color="auto"/>
        <w:left w:val="none" w:sz="0" w:space="0" w:color="auto"/>
        <w:bottom w:val="none" w:sz="0" w:space="0" w:color="auto"/>
        <w:right w:val="none" w:sz="0" w:space="0" w:color="auto"/>
      </w:divBdr>
      <w:divsChild>
        <w:div w:id="48459569">
          <w:marLeft w:val="360"/>
          <w:marRight w:val="0"/>
          <w:marTop w:val="86"/>
          <w:marBottom w:val="0"/>
          <w:divBdr>
            <w:top w:val="none" w:sz="0" w:space="0" w:color="auto"/>
            <w:left w:val="none" w:sz="0" w:space="0" w:color="auto"/>
            <w:bottom w:val="none" w:sz="0" w:space="0" w:color="auto"/>
            <w:right w:val="none" w:sz="0" w:space="0" w:color="auto"/>
          </w:divBdr>
        </w:div>
      </w:divsChild>
    </w:div>
    <w:div w:id="1174029109">
      <w:bodyDiv w:val="1"/>
      <w:marLeft w:val="0"/>
      <w:marRight w:val="0"/>
      <w:marTop w:val="0"/>
      <w:marBottom w:val="0"/>
      <w:divBdr>
        <w:top w:val="none" w:sz="0" w:space="0" w:color="auto"/>
        <w:left w:val="none" w:sz="0" w:space="0" w:color="auto"/>
        <w:bottom w:val="none" w:sz="0" w:space="0" w:color="auto"/>
        <w:right w:val="none" w:sz="0" w:space="0" w:color="auto"/>
      </w:divBdr>
      <w:divsChild>
        <w:div w:id="1369329701">
          <w:marLeft w:val="547"/>
          <w:marRight w:val="0"/>
          <w:marTop w:val="134"/>
          <w:marBottom w:val="0"/>
          <w:divBdr>
            <w:top w:val="none" w:sz="0" w:space="0" w:color="auto"/>
            <w:left w:val="none" w:sz="0" w:space="0" w:color="auto"/>
            <w:bottom w:val="none" w:sz="0" w:space="0" w:color="auto"/>
            <w:right w:val="none" w:sz="0" w:space="0" w:color="auto"/>
          </w:divBdr>
        </w:div>
        <w:div w:id="2122332723">
          <w:marLeft w:val="547"/>
          <w:marRight w:val="0"/>
          <w:marTop w:val="134"/>
          <w:marBottom w:val="0"/>
          <w:divBdr>
            <w:top w:val="none" w:sz="0" w:space="0" w:color="auto"/>
            <w:left w:val="none" w:sz="0" w:space="0" w:color="auto"/>
            <w:bottom w:val="none" w:sz="0" w:space="0" w:color="auto"/>
            <w:right w:val="none" w:sz="0" w:space="0" w:color="auto"/>
          </w:divBdr>
        </w:div>
      </w:divsChild>
    </w:div>
    <w:div w:id="1187603279">
      <w:bodyDiv w:val="1"/>
      <w:marLeft w:val="0"/>
      <w:marRight w:val="0"/>
      <w:marTop w:val="0"/>
      <w:marBottom w:val="0"/>
      <w:divBdr>
        <w:top w:val="none" w:sz="0" w:space="0" w:color="auto"/>
        <w:left w:val="none" w:sz="0" w:space="0" w:color="auto"/>
        <w:bottom w:val="none" w:sz="0" w:space="0" w:color="auto"/>
        <w:right w:val="none" w:sz="0" w:space="0" w:color="auto"/>
      </w:divBdr>
      <w:divsChild>
        <w:div w:id="1313749250">
          <w:marLeft w:val="360"/>
          <w:marRight w:val="0"/>
          <w:marTop w:val="0"/>
          <w:marBottom w:val="0"/>
          <w:divBdr>
            <w:top w:val="none" w:sz="0" w:space="0" w:color="auto"/>
            <w:left w:val="none" w:sz="0" w:space="0" w:color="auto"/>
            <w:bottom w:val="none" w:sz="0" w:space="0" w:color="auto"/>
            <w:right w:val="none" w:sz="0" w:space="0" w:color="auto"/>
          </w:divBdr>
        </w:div>
        <w:div w:id="1671905056">
          <w:marLeft w:val="360"/>
          <w:marRight w:val="0"/>
          <w:marTop w:val="0"/>
          <w:marBottom w:val="0"/>
          <w:divBdr>
            <w:top w:val="none" w:sz="0" w:space="0" w:color="auto"/>
            <w:left w:val="none" w:sz="0" w:space="0" w:color="auto"/>
            <w:bottom w:val="none" w:sz="0" w:space="0" w:color="auto"/>
            <w:right w:val="none" w:sz="0" w:space="0" w:color="auto"/>
          </w:divBdr>
        </w:div>
        <w:div w:id="1926450883">
          <w:marLeft w:val="360"/>
          <w:marRight w:val="0"/>
          <w:marTop w:val="0"/>
          <w:marBottom w:val="0"/>
          <w:divBdr>
            <w:top w:val="none" w:sz="0" w:space="0" w:color="auto"/>
            <w:left w:val="none" w:sz="0" w:space="0" w:color="auto"/>
            <w:bottom w:val="none" w:sz="0" w:space="0" w:color="auto"/>
            <w:right w:val="none" w:sz="0" w:space="0" w:color="auto"/>
          </w:divBdr>
        </w:div>
        <w:div w:id="266933041">
          <w:marLeft w:val="360"/>
          <w:marRight w:val="0"/>
          <w:marTop w:val="0"/>
          <w:marBottom w:val="0"/>
          <w:divBdr>
            <w:top w:val="none" w:sz="0" w:space="0" w:color="auto"/>
            <w:left w:val="none" w:sz="0" w:space="0" w:color="auto"/>
            <w:bottom w:val="none" w:sz="0" w:space="0" w:color="auto"/>
            <w:right w:val="none" w:sz="0" w:space="0" w:color="auto"/>
          </w:divBdr>
        </w:div>
      </w:divsChild>
    </w:div>
    <w:div w:id="1194423561">
      <w:bodyDiv w:val="1"/>
      <w:marLeft w:val="0"/>
      <w:marRight w:val="0"/>
      <w:marTop w:val="0"/>
      <w:marBottom w:val="0"/>
      <w:divBdr>
        <w:top w:val="none" w:sz="0" w:space="0" w:color="auto"/>
        <w:left w:val="none" w:sz="0" w:space="0" w:color="auto"/>
        <w:bottom w:val="none" w:sz="0" w:space="0" w:color="auto"/>
        <w:right w:val="none" w:sz="0" w:space="0" w:color="auto"/>
      </w:divBdr>
    </w:div>
    <w:div w:id="1203325731">
      <w:bodyDiv w:val="1"/>
      <w:marLeft w:val="0"/>
      <w:marRight w:val="0"/>
      <w:marTop w:val="0"/>
      <w:marBottom w:val="0"/>
      <w:divBdr>
        <w:top w:val="none" w:sz="0" w:space="0" w:color="auto"/>
        <w:left w:val="none" w:sz="0" w:space="0" w:color="auto"/>
        <w:bottom w:val="none" w:sz="0" w:space="0" w:color="auto"/>
        <w:right w:val="none" w:sz="0" w:space="0" w:color="auto"/>
      </w:divBdr>
    </w:div>
    <w:div w:id="1226139604">
      <w:bodyDiv w:val="1"/>
      <w:marLeft w:val="0"/>
      <w:marRight w:val="0"/>
      <w:marTop w:val="0"/>
      <w:marBottom w:val="0"/>
      <w:divBdr>
        <w:top w:val="none" w:sz="0" w:space="0" w:color="auto"/>
        <w:left w:val="none" w:sz="0" w:space="0" w:color="auto"/>
        <w:bottom w:val="none" w:sz="0" w:space="0" w:color="auto"/>
        <w:right w:val="none" w:sz="0" w:space="0" w:color="auto"/>
      </w:divBdr>
    </w:div>
    <w:div w:id="1230993107">
      <w:bodyDiv w:val="1"/>
      <w:marLeft w:val="0"/>
      <w:marRight w:val="0"/>
      <w:marTop w:val="0"/>
      <w:marBottom w:val="0"/>
      <w:divBdr>
        <w:top w:val="none" w:sz="0" w:space="0" w:color="auto"/>
        <w:left w:val="none" w:sz="0" w:space="0" w:color="auto"/>
        <w:bottom w:val="none" w:sz="0" w:space="0" w:color="auto"/>
        <w:right w:val="none" w:sz="0" w:space="0" w:color="auto"/>
      </w:divBdr>
    </w:div>
    <w:div w:id="1240141757">
      <w:bodyDiv w:val="1"/>
      <w:marLeft w:val="0"/>
      <w:marRight w:val="0"/>
      <w:marTop w:val="0"/>
      <w:marBottom w:val="0"/>
      <w:divBdr>
        <w:top w:val="none" w:sz="0" w:space="0" w:color="auto"/>
        <w:left w:val="none" w:sz="0" w:space="0" w:color="auto"/>
        <w:bottom w:val="none" w:sz="0" w:space="0" w:color="auto"/>
        <w:right w:val="none" w:sz="0" w:space="0" w:color="auto"/>
      </w:divBdr>
    </w:div>
    <w:div w:id="1242911050">
      <w:bodyDiv w:val="1"/>
      <w:marLeft w:val="0"/>
      <w:marRight w:val="0"/>
      <w:marTop w:val="0"/>
      <w:marBottom w:val="0"/>
      <w:divBdr>
        <w:top w:val="none" w:sz="0" w:space="0" w:color="auto"/>
        <w:left w:val="none" w:sz="0" w:space="0" w:color="auto"/>
        <w:bottom w:val="none" w:sz="0" w:space="0" w:color="auto"/>
        <w:right w:val="none" w:sz="0" w:space="0" w:color="auto"/>
      </w:divBdr>
    </w:div>
    <w:div w:id="1245608934">
      <w:bodyDiv w:val="1"/>
      <w:marLeft w:val="0"/>
      <w:marRight w:val="0"/>
      <w:marTop w:val="0"/>
      <w:marBottom w:val="0"/>
      <w:divBdr>
        <w:top w:val="none" w:sz="0" w:space="0" w:color="auto"/>
        <w:left w:val="none" w:sz="0" w:space="0" w:color="auto"/>
        <w:bottom w:val="none" w:sz="0" w:space="0" w:color="auto"/>
        <w:right w:val="none" w:sz="0" w:space="0" w:color="auto"/>
      </w:divBdr>
    </w:div>
    <w:div w:id="1245844578">
      <w:bodyDiv w:val="1"/>
      <w:marLeft w:val="0"/>
      <w:marRight w:val="0"/>
      <w:marTop w:val="0"/>
      <w:marBottom w:val="0"/>
      <w:divBdr>
        <w:top w:val="none" w:sz="0" w:space="0" w:color="auto"/>
        <w:left w:val="none" w:sz="0" w:space="0" w:color="auto"/>
        <w:bottom w:val="none" w:sz="0" w:space="0" w:color="auto"/>
        <w:right w:val="none" w:sz="0" w:space="0" w:color="auto"/>
      </w:divBdr>
    </w:div>
    <w:div w:id="1247570038">
      <w:bodyDiv w:val="1"/>
      <w:marLeft w:val="0"/>
      <w:marRight w:val="0"/>
      <w:marTop w:val="0"/>
      <w:marBottom w:val="0"/>
      <w:divBdr>
        <w:top w:val="none" w:sz="0" w:space="0" w:color="auto"/>
        <w:left w:val="none" w:sz="0" w:space="0" w:color="auto"/>
        <w:bottom w:val="none" w:sz="0" w:space="0" w:color="auto"/>
        <w:right w:val="none" w:sz="0" w:space="0" w:color="auto"/>
      </w:divBdr>
    </w:div>
    <w:div w:id="1264386434">
      <w:bodyDiv w:val="1"/>
      <w:marLeft w:val="0"/>
      <w:marRight w:val="0"/>
      <w:marTop w:val="0"/>
      <w:marBottom w:val="0"/>
      <w:divBdr>
        <w:top w:val="none" w:sz="0" w:space="0" w:color="auto"/>
        <w:left w:val="none" w:sz="0" w:space="0" w:color="auto"/>
        <w:bottom w:val="none" w:sz="0" w:space="0" w:color="auto"/>
        <w:right w:val="none" w:sz="0" w:space="0" w:color="auto"/>
      </w:divBdr>
      <w:divsChild>
        <w:div w:id="1733385554">
          <w:marLeft w:val="1166"/>
          <w:marRight w:val="0"/>
          <w:marTop w:val="134"/>
          <w:marBottom w:val="0"/>
          <w:divBdr>
            <w:top w:val="none" w:sz="0" w:space="0" w:color="auto"/>
            <w:left w:val="none" w:sz="0" w:space="0" w:color="auto"/>
            <w:bottom w:val="none" w:sz="0" w:space="0" w:color="auto"/>
            <w:right w:val="none" w:sz="0" w:space="0" w:color="auto"/>
          </w:divBdr>
        </w:div>
        <w:div w:id="1530870157">
          <w:marLeft w:val="1166"/>
          <w:marRight w:val="0"/>
          <w:marTop w:val="134"/>
          <w:marBottom w:val="0"/>
          <w:divBdr>
            <w:top w:val="none" w:sz="0" w:space="0" w:color="auto"/>
            <w:left w:val="none" w:sz="0" w:space="0" w:color="auto"/>
            <w:bottom w:val="none" w:sz="0" w:space="0" w:color="auto"/>
            <w:right w:val="none" w:sz="0" w:space="0" w:color="auto"/>
          </w:divBdr>
        </w:div>
        <w:div w:id="217664646">
          <w:marLeft w:val="1166"/>
          <w:marRight w:val="0"/>
          <w:marTop w:val="134"/>
          <w:marBottom w:val="0"/>
          <w:divBdr>
            <w:top w:val="none" w:sz="0" w:space="0" w:color="auto"/>
            <w:left w:val="none" w:sz="0" w:space="0" w:color="auto"/>
            <w:bottom w:val="none" w:sz="0" w:space="0" w:color="auto"/>
            <w:right w:val="none" w:sz="0" w:space="0" w:color="auto"/>
          </w:divBdr>
        </w:div>
      </w:divsChild>
    </w:div>
    <w:div w:id="1271743779">
      <w:bodyDiv w:val="1"/>
      <w:marLeft w:val="0"/>
      <w:marRight w:val="0"/>
      <w:marTop w:val="0"/>
      <w:marBottom w:val="0"/>
      <w:divBdr>
        <w:top w:val="none" w:sz="0" w:space="0" w:color="auto"/>
        <w:left w:val="none" w:sz="0" w:space="0" w:color="auto"/>
        <w:bottom w:val="none" w:sz="0" w:space="0" w:color="auto"/>
        <w:right w:val="none" w:sz="0" w:space="0" w:color="auto"/>
      </w:divBdr>
    </w:div>
    <w:div w:id="1278291821">
      <w:bodyDiv w:val="1"/>
      <w:marLeft w:val="0"/>
      <w:marRight w:val="0"/>
      <w:marTop w:val="0"/>
      <w:marBottom w:val="0"/>
      <w:divBdr>
        <w:top w:val="none" w:sz="0" w:space="0" w:color="auto"/>
        <w:left w:val="none" w:sz="0" w:space="0" w:color="auto"/>
        <w:bottom w:val="none" w:sz="0" w:space="0" w:color="auto"/>
        <w:right w:val="none" w:sz="0" w:space="0" w:color="auto"/>
      </w:divBdr>
    </w:div>
    <w:div w:id="1287347825">
      <w:bodyDiv w:val="1"/>
      <w:marLeft w:val="0"/>
      <w:marRight w:val="0"/>
      <w:marTop w:val="0"/>
      <w:marBottom w:val="0"/>
      <w:divBdr>
        <w:top w:val="none" w:sz="0" w:space="0" w:color="auto"/>
        <w:left w:val="none" w:sz="0" w:space="0" w:color="auto"/>
        <w:bottom w:val="none" w:sz="0" w:space="0" w:color="auto"/>
        <w:right w:val="none" w:sz="0" w:space="0" w:color="auto"/>
      </w:divBdr>
    </w:div>
    <w:div w:id="1288701821">
      <w:bodyDiv w:val="1"/>
      <w:marLeft w:val="0"/>
      <w:marRight w:val="0"/>
      <w:marTop w:val="0"/>
      <w:marBottom w:val="0"/>
      <w:divBdr>
        <w:top w:val="none" w:sz="0" w:space="0" w:color="auto"/>
        <w:left w:val="none" w:sz="0" w:space="0" w:color="auto"/>
        <w:bottom w:val="none" w:sz="0" w:space="0" w:color="auto"/>
        <w:right w:val="none" w:sz="0" w:space="0" w:color="auto"/>
      </w:divBdr>
    </w:div>
    <w:div w:id="1296370948">
      <w:bodyDiv w:val="1"/>
      <w:marLeft w:val="0"/>
      <w:marRight w:val="0"/>
      <w:marTop w:val="0"/>
      <w:marBottom w:val="0"/>
      <w:divBdr>
        <w:top w:val="none" w:sz="0" w:space="0" w:color="auto"/>
        <w:left w:val="none" w:sz="0" w:space="0" w:color="auto"/>
        <w:bottom w:val="none" w:sz="0" w:space="0" w:color="auto"/>
        <w:right w:val="none" w:sz="0" w:space="0" w:color="auto"/>
      </w:divBdr>
    </w:div>
    <w:div w:id="1302151723">
      <w:bodyDiv w:val="1"/>
      <w:marLeft w:val="0"/>
      <w:marRight w:val="0"/>
      <w:marTop w:val="0"/>
      <w:marBottom w:val="0"/>
      <w:divBdr>
        <w:top w:val="none" w:sz="0" w:space="0" w:color="auto"/>
        <w:left w:val="none" w:sz="0" w:space="0" w:color="auto"/>
        <w:bottom w:val="none" w:sz="0" w:space="0" w:color="auto"/>
        <w:right w:val="none" w:sz="0" w:space="0" w:color="auto"/>
      </w:divBdr>
      <w:divsChild>
        <w:div w:id="1742562095">
          <w:marLeft w:val="806"/>
          <w:marRight w:val="0"/>
          <w:marTop w:val="0"/>
          <w:marBottom w:val="0"/>
          <w:divBdr>
            <w:top w:val="none" w:sz="0" w:space="0" w:color="auto"/>
            <w:left w:val="none" w:sz="0" w:space="0" w:color="auto"/>
            <w:bottom w:val="none" w:sz="0" w:space="0" w:color="auto"/>
            <w:right w:val="none" w:sz="0" w:space="0" w:color="auto"/>
          </w:divBdr>
        </w:div>
        <w:div w:id="603733508">
          <w:marLeft w:val="806"/>
          <w:marRight w:val="0"/>
          <w:marTop w:val="0"/>
          <w:marBottom w:val="0"/>
          <w:divBdr>
            <w:top w:val="none" w:sz="0" w:space="0" w:color="auto"/>
            <w:left w:val="none" w:sz="0" w:space="0" w:color="auto"/>
            <w:bottom w:val="none" w:sz="0" w:space="0" w:color="auto"/>
            <w:right w:val="none" w:sz="0" w:space="0" w:color="auto"/>
          </w:divBdr>
        </w:div>
        <w:div w:id="1789738402">
          <w:marLeft w:val="806"/>
          <w:marRight w:val="0"/>
          <w:marTop w:val="0"/>
          <w:marBottom w:val="0"/>
          <w:divBdr>
            <w:top w:val="none" w:sz="0" w:space="0" w:color="auto"/>
            <w:left w:val="none" w:sz="0" w:space="0" w:color="auto"/>
            <w:bottom w:val="none" w:sz="0" w:space="0" w:color="auto"/>
            <w:right w:val="none" w:sz="0" w:space="0" w:color="auto"/>
          </w:divBdr>
        </w:div>
        <w:div w:id="1981497382">
          <w:marLeft w:val="806"/>
          <w:marRight w:val="0"/>
          <w:marTop w:val="0"/>
          <w:marBottom w:val="0"/>
          <w:divBdr>
            <w:top w:val="none" w:sz="0" w:space="0" w:color="auto"/>
            <w:left w:val="none" w:sz="0" w:space="0" w:color="auto"/>
            <w:bottom w:val="none" w:sz="0" w:space="0" w:color="auto"/>
            <w:right w:val="none" w:sz="0" w:space="0" w:color="auto"/>
          </w:divBdr>
        </w:div>
        <w:div w:id="1010571123">
          <w:marLeft w:val="806"/>
          <w:marRight w:val="0"/>
          <w:marTop w:val="0"/>
          <w:marBottom w:val="0"/>
          <w:divBdr>
            <w:top w:val="none" w:sz="0" w:space="0" w:color="auto"/>
            <w:left w:val="none" w:sz="0" w:space="0" w:color="auto"/>
            <w:bottom w:val="none" w:sz="0" w:space="0" w:color="auto"/>
            <w:right w:val="none" w:sz="0" w:space="0" w:color="auto"/>
          </w:divBdr>
        </w:div>
        <w:div w:id="2062707211">
          <w:marLeft w:val="806"/>
          <w:marRight w:val="0"/>
          <w:marTop w:val="0"/>
          <w:marBottom w:val="0"/>
          <w:divBdr>
            <w:top w:val="none" w:sz="0" w:space="0" w:color="auto"/>
            <w:left w:val="none" w:sz="0" w:space="0" w:color="auto"/>
            <w:bottom w:val="none" w:sz="0" w:space="0" w:color="auto"/>
            <w:right w:val="none" w:sz="0" w:space="0" w:color="auto"/>
          </w:divBdr>
        </w:div>
      </w:divsChild>
    </w:div>
    <w:div w:id="1306396814">
      <w:bodyDiv w:val="1"/>
      <w:marLeft w:val="0"/>
      <w:marRight w:val="0"/>
      <w:marTop w:val="0"/>
      <w:marBottom w:val="0"/>
      <w:divBdr>
        <w:top w:val="none" w:sz="0" w:space="0" w:color="auto"/>
        <w:left w:val="none" w:sz="0" w:space="0" w:color="auto"/>
        <w:bottom w:val="none" w:sz="0" w:space="0" w:color="auto"/>
        <w:right w:val="none" w:sz="0" w:space="0" w:color="auto"/>
      </w:divBdr>
    </w:div>
    <w:div w:id="1307319816">
      <w:bodyDiv w:val="1"/>
      <w:marLeft w:val="0"/>
      <w:marRight w:val="0"/>
      <w:marTop w:val="0"/>
      <w:marBottom w:val="0"/>
      <w:divBdr>
        <w:top w:val="none" w:sz="0" w:space="0" w:color="auto"/>
        <w:left w:val="none" w:sz="0" w:space="0" w:color="auto"/>
        <w:bottom w:val="none" w:sz="0" w:space="0" w:color="auto"/>
        <w:right w:val="none" w:sz="0" w:space="0" w:color="auto"/>
      </w:divBdr>
    </w:div>
    <w:div w:id="1309939004">
      <w:bodyDiv w:val="1"/>
      <w:marLeft w:val="0"/>
      <w:marRight w:val="0"/>
      <w:marTop w:val="0"/>
      <w:marBottom w:val="0"/>
      <w:divBdr>
        <w:top w:val="none" w:sz="0" w:space="0" w:color="auto"/>
        <w:left w:val="none" w:sz="0" w:space="0" w:color="auto"/>
        <w:bottom w:val="none" w:sz="0" w:space="0" w:color="auto"/>
        <w:right w:val="none" w:sz="0" w:space="0" w:color="auto"/>
      </w:divBdr>
    </w:div>
    <w:div w:id="1315841803">
      <w:bodyDiv w:val="1"/>
      <w:marLeft w:val="0"/>
      <w:marRight w:val="0"/>
      <w:marTop w:val="0"/>
      <w:marBottom w:val="0"/>
      <w:divBdr>
        <w:top w:val="none" w:sz="0" w:space="0" w:color="auto"/>
        <w:left w:val="none" w:sz="0" w:space="0" w:color="auto"/>
        <w:bottom w:val="none" w:sz="0" w:space="0" w:color="auto"/>
        <w:right w:val="none" w:sz="0" w:space="0" w:color="auto"/>
      </w:divBdr>
    </w:div>
    <w:div w:id="1316032252">
      <w:bodyDiv w:val="1"/>
      <w:marLeft w:val="0"/>
      <w:marRight w:val="0"/>
      <w:marTop w:val="0"/>
      <w:marBottom w:val="0"/>
      <w:divBdr>
        <w:top w:val="none" w:sz="0" w:space="0" w:color="auto"/>
        <w:left w:val="none" w:sz="0" w:space="0" w:color="auto"/>
        <w:bottom w:val="none" w:sz="0" w:space="0" w:color="auto"/>
        <w:right w:val="none" w:sz="0" w:space="0" w:color="auto"/>
      </w:divBdr>
    </w:div>
    <w:div w:id="1319722613">
      <w:bodyDiv w:val="1"/>
      <w:marLeft w:val="0"/>
      <w:marRight w:val="0"/>
      <w:marTop w:val="0"/>
      <w:marBottom w:val="0"/>
      <w:divBdr>
        <w:top w:val="none" w:sz="0" w:space="0" w:color="auto"/>
        <w:left w:val="none" w:sz="0" w:space="0" w:color="auto"/>
        <w:bottom w:val="none" w:sz="0" w:space="0" w:color="auto"/>
        <w:right w:val="none" w:sz="0" w:space="0" w:color="auto"/>
      </w:divBdr>
    </w:div>
    <w:div w:id="1320228899">
      <w:bodyDiv w:val="1"/>
      <w:marLeft w:val="0"/>
      <w:marRight w:val="0"/>
      <w:marTop w:val="0"/>
      <w:marBottom w:val="0"/>
      <w:divBdr>
        <w:top w:val="none" w:sz="0" w:space="0" w:color="auto"/>
        <w:left w:val="none" w:sz="0" w:space="0" w:color="auto"/>
        <w:bottom w:val="none" w:sz="0" w:space="0" w:color="auto"/>
        <w:right w:val="none" w:sz="0" w:space="0" w:color="auto"/>
      </w:divBdr>
    </w:div>
    <w:div w:id="1331182590">
      <w:bodyDiv w:val="1"/>
      <w:marLeft w:val="0"/>
      <w:marRight w:val="0"/>
      <w:marTop w:val="0"/>
      <w:marBottom w:val="0"/>
      <w:divBdr>
        <w:top w:val="none" w:sz="0" w:space="0" w:color="auto"/>
        <w:left w:val="none" w:sz="0" w:space="0" w:color="auto"/>
        <w:bottom w:val="none" w:sz="0" w:space="0" w:color="auto"/>
        <w:right w:val="none" w:sz="0" w:space="0" w:color="auto"/>
      </w:divBdr>
    </w:div>
    <w:div w:id="1343627695">
      <w:bodyDiv w:val="1"/>
      <w:marLeft w:val="0"/>
      <w:marRight w:val="0"/>
      <w:marTop w:val="0"/>
      <w:marBottom w:val="0"/>
      <w:divBdr>
        <w:top w:val="none" w:sz="0" w:space="0" w:color="auto"/>
        <w:left w:val="none" w:sz="0" w:space="0" w:color="auto"/>
        <w:bottom w:val="none" w:sz="0" w:space="0" w:color="auto"/>
        <w:right w:val="none" w:sz="0" w:space="0" w:color="auto"/>
      </w:divBdr>
      <w:divsChild>
        <w:div w:id="1770351598">
          <w:marLeft w:val="0"/>
          <w:marRight w:val="0"/>
          <w:marTop w:val="86"/>
          <w:marBottom w:val="0"/>
          <w:divBdr>
            <w:top w:val="none" w:sz="0" w:space="0" w:color="auto"/>
            <w:left w:val="none" w:sz="0" w:space="0" w:color="auto"/>
            <w:bottom w:val="none" w:sz="0" w:space="0" w:color="auto"/>
            <w:right w:val="none" w:sz="0" w:space="0" w:color="auto"/>
          </w:divBdr>
        </w:div>
        <w:div w:id="236404626">
          <w:marLeft w:val="0"/>
          <w:marRight w:val="0"/>
          <w:marTop w:val="86"/>
          <w:marBottom w:val="0"/>
          <w:divBdr>
            <w:top w:val="none" w:sz="0" w:space="0" w:color="auto"/>
            <w:left w:val="none" w:sz="0" w:space="0" w:color="auto"/>
            <w:bottom w:val="none" w:sz="0" w:space="0" w:color="auto"/>
            <w:right w:val="none" w:sz="0" w:space="0" w:color="auto"/>
          </w:divBdr>
        </w:div>
      </w:divsChild>
    </w:div>
    <w:div w:id="1355417805">
      <w:bodyDiv w:val="1"/>
      <w:marLeft w:val="0"/>
      <w:marRight w:val="0"/>
      <w:marTop w:val="0"/>
      <w:marBottom w:val="0"/>
      <w:divBdr>
        <w:top w:val="none" w:sz="0" w:space="0" w:color="auto"/>
        <w:left w:val="none" w:sz="0" w:space="0" w:color="auto"/>
        <w:bottom w:val="none" w:sz="0" w:space="0" w:color="auto"/>
        <w:right w:val="none" w:sz="0" w:space="0" w:color="auto"/>
      </w:divBdr>
    </w:div>
    <w:div w:id="1358771643">
      <w:bodyDiv w:val="1"/>
      <w:marLeft w:val="0"/>
      <w:marRight w:val="0"/>
      <w:marTop w:val="0"/>
      <w:marBottom w:val="0"/>
      <w:divBdr>
        <w:top w:val="none" w:sz="0" w:space="0" w:color="auto"/>
        <w:left w:val="none" w:sz="0" w:space="0" w:color="auto"/>
        <w:bottom w:val="none" w:sz="0" w:space="0" w:color="auto"/>
        <w:right w:val="none" w:sz="0" w:space="0" w:color="auto"/>
      </w:divBdr>
    </w:div>
    <w:div w:id="1367606703">
      <w:bodyDiv w:val="1"/>
      <w:marLeft w:val="0"/>
      <w:marRight w:val="0"/>
      <w:marTop w:val="0"/>
      <w:marBottom w:val="0"/>
      <w:divBdr>
        <w:top w:val="none" w:sz="0" w:space="0" w:color="auto"/>
        <w:left w:val="none" w:sz="0" w:space="0" w:color="auto"/>
        <w:bottom w:val="none" w:sz="0" w:space="0" w:color="auto"/>
        <w:right w:val="none" w:sz="0" w:space="0" w:color="auto"/>
      </w:divBdr>
    </w:div>
    <w:div w:id="1368993896">
      <w:bodyDiv w:val="1"/>
      <w:marLeft w:val="0"/>
      <w:marRight w:val="0"/>
      <w:marTop w:val="0"/>
      <w:marBottom w:val="0"/>
      <w:divBdr>
        <w:top w:val="none" w:sz="0" w:space="0" w:color="auto"/>
        <w:left w:val="none" w:sz="0" w:space="0" w:color="auto"/>
        <w:bottom w:val="none" w:sz="0" w:space="0" w:color="auto"/>
        <w:right w:val="none" w:sz="0" w:space="0" w:color="auto"/>
      </w:divBdr>
    </w:div>
    <w:div w:id="1375621520">
      <w:bodyDiv w:val="1"/>
      <w:marLeft w:val="0"/>
      <w:marRight w:val="0"/>
      <w:marTop w:val="0"/>
      <w:marBottom w:val="0"/>
      <w:divBdr>
        <w:top w:val="none" w:sz="0" w:space="0" w:color="auto"/>
        <w:left w:val="none" w:sz="0" w:space="0" w:color="auto"/>
        <w:bottom w:val="none" w:sz="0" w:space="0" w:color="auto"/>
        <w:right w:val="none" w:sz="0" w:space="0" w:color="auto"/>
      </w:divBdr>
    </w:div>
    <w:div w:id="1393844596">
      <w:bodyDiv w:val="1"/>
      <w:marLeft w:val="0"/>
      <w:marRight w:val="0"/>
      <w:marTop w:val="0"/>
      <w:marBottom w:val="0"/>
      <w:divBdr>
        <w:top w:val="none" w:sz="0" w:space="0" w:color="auto"/>
        <w:left w:val="none" w:sz="0" w:space="0" w:color="auto"/>
        <w:bottom w:val="none" w:sz="0" w:space="0" w:color="auto"/>
        <w:right w:val="none" w:sz="0" w:space="0" w:color="auto"/>
      </w:divBdr>
    </w:div>
    <w:div w:id="1395276377">
      <w:bodyDiv w:val="1"/>
      <w:marLeft w:val="0"/>
      <w:marRight w:val="0"/>
      <w:marTop w:val="0"/>
      <w:marBottom w:val="0"/>
      <w:divBdr>
        <w:top w:val="none" w:sz="0" w:space="0" w:color="auto"/>
        <w:left w:val="none" w:sz="0" w:space="0" w:color="auto"/>
        <w:bottom w:val="none" w:sz="0" w:space="0" w:color="auto"/>
        <w:right w:val="none" w:sz="0" w:space="0" w:color="auto"/>
      </w:divBdr>
      <w:divsChild>
        <w:div w:id="2061634410">
          <w:marLeft w:val="274"/>
          <w:marRight w:val="0"/>
          <w:marTop w:val="86"/>
          <w:marBottom w:val="0"/>
          <w:divBdr>
            <w:top w:val="none" w:sz="0" w:space="0" w:color="auto"/>
            <w:left w:val="none" w:sz="0" w:space="0" w:color="auto"/>
            <w:bottom w:val="none" w:sz="0" w:space="0" w:color="auto"/>
            <w:right w:val="none" w:sz="0" w:space="0" w:color="auto"/>
          </w:divBdr>
        </w:div>
        <w:div w:id="978800311">
          <w:marLeft w:val="274"/>
          <w:marRight w:val="0"/>
          <w:marTop w:val="86"/>
          <w:marBottom w:val="0"/>
          <w:divBdr>
            <w:top w:val="none" w:sz="0" w:space="0" w:color="auto"/>
            <w:left w:val="none" w:sz="0" w:space="0" w:color="auto"/>
            <w:bottom w:val="none" w:sz="0" w:space="0" w:color="auto"/>
            <w:right w:val="none" w:sz="0" w:space="0" w:color="auto"/>
          </w:divBdr>
        </w:div>
      </w:divsChild>
    </w:div>
    <w:div w:id="1411195957">
      <w:bodyDiv w:val="1"/>
      <w:marLeft w:val="0"/>
      <w:marRight w:val="0"/>
      <w:marTop w:val="0"/>
      <w:marBottom w:val="0"/>
      <w:divBdr>
        <w:top w:val="none" w:sz="0" w:space="0" w:color="auto"/>
        <w:left w:val="none" w:sz="0" w:space="0" w:color="auto"/>
        <w:bottom w:val="none" w:sz="0" w:space="0" w:color="auto"/>
        <w:right w:val="none" w:sz="0" w:space="0" w:color="auto"/>
      </w:divBdr>
    </w:div>
    <w:div w:id="1412505275">
      <w:bodyDiv w:val="1"/>
      <w:marLeft w:val="0"/>
      <w:marRight w:val="0"/>
      <w:marTop w:val="0"/>
      <w:marBottom w:val="0"/>
      <w:divBdr>
        <w:top w:val="none" w:sz="0" w:space="0" w:color="auto"/>
        <w:left w:val="none" w:sz="0" w:space="0" w:color="auto"/>
        <w:bottom w:val="none" w:sz="0" w:space="0" w:color="auto"/>
        <w:right w:val="none" w:sz="0" w:space="0" w:color="auto"/>
      </w:divBdr>
    </w:div>
    <w:div w:id="1414548535">
      <w:bodyDiv w:val="1"/>
      <w:marLeft w:val="0"/>
      <w:marRight w:val="0"/>
      <w:marTop w:val="0"/>
      <w:marBottom w:val="0"/>
      <w:divBdr>
        <w:top w:val="none" w:sz="0" w:space="0" w:color="auto"/>
        <w:left w:val="none" w:sz="0" w:space="0" w:color="auto"/>
        <w:bottom w:val="none" w:sz="0" w:space="0" w:color="auto"/>
        <w:right w:val="none" w:sz="0" w:space="0" w:color="auto"/>
      </w:divBdr>
    </w:div>
    <w:div w:id="1432049119">
      <w:bodyDiv w:val="1"/>
      <w:marLeft w:val="0"/>
      <w:marRight w:val="0"/>
      <w:marTop w:val="0"/>
      <w:marBottom w:val="0"/>
      <w:divBdr>
        <w:top w:val="none" w:sz="0" w:space="0" w:color="auto"/>
        <w:left w:val="none" w:sz="0" w:space="0" w:color="auto"/>
        <w:bottom w:val="none" w:sz="0" w:space="0" w:color="auto"/>
        <w:right w:val="none" w:sz="0" w:space="0" w:color="auto"/>
      </w:divBdr>
    </w:div>
    <w:div w:id="1436754214">
      <w:bodyDiv w:val="1"/>
      <w:marLeft w:val="0"/>
      <w:marRight w:val="0"/>
      <w:marTop w:val="0"/>
      <w:marBottom w:val="0"/>
      <w:divBdr>
        <w:top w:val="none" w:sz="0" w:space="0" w:color="auto"/>
        <w:left w:val="none" w:sz="0" w:space="0" w:color="auto"/>
        <w:bottom w:val="none" w:sz="0" w:space="0" w:color="auto"/>
        <w:right w:val="none" w:sz="0" w:space="0" w:color="auto"/>
      </w:divBdr>
    </w:div>
    <w:div w:id="1459492655">
      <w:bodyDiv w:val="1"/>
      <w:marLeft w:val="0"/>
      <w:marRight w:val="0"/>
      <w:marTop w:val="0"/>
      <w:marBottom w:val="0"/>
      <w:divBdr>
        <w:top w:val="none" w:sz="0" w:space="0" w:color="auto"/>
        <w:left w:val="none" w:sz="0" w:space="0" w:color="auto"/>
        <w:bottom w:val="none" w:sz="0" w:space="0" w:color="auto"/>
        <w:right w:val="none" w:sz="0" w:space="0" w:color="auto"/>
      </w:divBdr>
      <w:divsChild>
        <w:div w:id="770735676">
          <w:marLeft w:val="806"/>
          <w:marRight w:val="0"/>
          <w:marTop w:val="0"/>
          <w:marBottom w:val="0"/>
          <w:divBdr>
            <w:top w:val="none" w:sz="0" w:space="0" w:color="auto"/>
            <w:left w:val="none" w:sz="0" w:space="0" w:color="auto"/>
            <w:bottom w:val="none" w:sz="0" w:space="0" w:color="auto"/>
            <w:right w:val="none" w:sz="0" w:space="0" w:color="auto"/>
          </w:divBdr>
        </w:div>
        <w:div w:id="1786733353">
          <w:marLeft w:val="806"/>
          <w:marRight w:val="0"/>
          <w:marTop w:val="0"/>
          <w:marBottom w:val="0"/>
          <w:divBdr>
            <w:top w:val="none" w:sz="0" w:space="0" w:color="auto"/>
            <w:left w:val="none" w:sz="0" w:space="0" w:color="auto"/>
            <w:bottom w:val="none" w:sz="0" w:space="0" w:color="auto"/>
            <w:right w:val="none" w:sz="0" w:space="0" w:color="auto"/>
          </w:divBdr>
        </w:div>
        <w:div w:id="1051657749">
          <w:marLeft w:val="806"/>
          <w:marRight w:val="0"/>
          <w:marTop w:val="0"/>
          <w:marBottom w:val="0"/>
          <w:divBdr>
            <w:top w:val="none" w:sz="0" w:space="0" w:color="auto"/>
            <w:left w:val="none" w:sz="0" w:space="0" w:color="auto"/>
            <w:bottom w:val="none" w:sz="0" w:space="0" w:color="auto"/>
            <w:right w:val="none" w:sz="0" w:space="0" w:color="auto"/>
          </w:divBdr>
        </w:div>
      </w:divsChild>
    </w:div>
    <w:div w:id="1488352975">
      <w:bodyDiv w:val="1"/>
      <w:marLeft w:val="0"/>
      <w:marRight w:val="0"/>
      <w:marTop w:val="0"/>
      <w:marBottom w:val="0"/>
      <w:divBdr>
        <w:top w:val="none" w:sz="0" w:space="0" w:color="auto"/>
        <w:left w:val="none" w:sz="0" w:space="0" w:color="auto"/>
        <w:bottom w:val="none" w:sz="0" w:space="0" w:color="auto"/>
        <w:right w:val="none" w:sz="0" w:space="0" w:color="auto"/>
      </w:divBdr>
    </w:div>
    <w:div w:id="1489902078">
      <w:bodyDiv w:val="1"/>
      <w:marLeft w:val="0"/>
      <w:marRight w:val="0"/>
      <w:marTop w:val="0"/>
      <w:marBottom w:val="0"/>
      <w:divBdr>
        <w:top w:val="none" w:sz="0" w:space="0" w:color="auto"/>
        <w:left w:val="none" w:sz="0" w:space="0" w:color="auto"/>
        <w:bottom w:val="none" w:sz="0" w:space="0" w:color="auto"/>
        <w:right w:val="none" w:sz="0" w:space="0" w:color="auto"/>
      </w:divBdr>
    </w:div>
    <w:div w:id="1490361963">
      <w:bodyDiv w:val="1"/>
      <w:marLeft w:val="0"/>
      <w:marRight w:val="0"/>
      <w:marTop w:val="0"/>
      <w:marBottom w:val="0"/>
      <w:divBdr>
        <w:top w:val="none" w:sz="0" w:space="0" w:color="auto"/>
        <w:left w:val="none" w:sz="0" w:space="0" w:color="auto"/>
        <w:bottom w:val="none" w:sz="0" w:space="0" w:color="auto"/>
        <w:right w:val="none" w:sz="0" w:space="0" w:color="auto"/>
      </w:divBdr>
      <w:divsChild>
        <w:div w:id="50887822">
          <w:marLeft w:val="360"/>
          <w:marRight w:val="0"/>
          <w:marTop w:val="0"/>
          <w:marBottom w:val="0"/>
          <w:divBdr>
            <w:top w:val="none" w:sz="0" w:space="0" w:color="auto"/>
            <w:left w:val="none" w:sz="0" w:space="0" w:color="auto"/>
            <w:bottom w:val="none" w:sz="0" w:space="0" w:color="auto"/>
            <w:right w:val="none" w:sz="0" w:space="0" w:color="auto"/>
          </w:divBdr>
        </w:div>
        <w:div w:id="1822772873">
          <w:marLeft w:val="360"/>
          <w:marRight w:val="0"/>
          <w:marTop w:val="0"/>
          <w:marBottom w:val="0"/>
          <w:divBdr>
            <w:top w:val="none" w:sz="0" w:space="0" w:color="auto"/>
            <w:left w:val="none" w:sz="0" w:space="0" w:color="auto"/>
            <w:bottom w:val="none" w:sz="0" w:space="0" w:color="auto"/>
            <w:right w:val="none" w:sz="0" w:space="0" w:color="auto"/>
          </w:divBdr>
        </w:div>
        <w:div w:id="1456219588">
          <w:marLeft w:val="360"/>
          <w:marRight w:val="0"/>
          <w:marTop w:val="0"/>
          <w:marBottom w:val="0"/>
          <w:divBdr>
            <w:top w:val="none" w:sz="0" w:space="0" w:color="auto"/>
            <w:left w:val="none" w:sz="0" w:space="0" w:color="auto"/>
            <w:bottom w:val="none" w:sz="0" w:space="0" w:color="auto"/>
            <w:right w:val="none" w:sz="0" w:space="0" w:color="auto"/>
          </w:divBdr>
        </w:div>
      </w:divsChild>
    </w:div>
    <w:div w:id="1491093845">
      <w:bodyDiv w:val="1"/>
      <w:marLeft w:val="0"/>
      <w:marRight w:val="0"/>
      <w:marTop w:val="0"/>
      <w:marBottom w:val="0"/>
      <w:divBdr>
        <w:top w:val="none" w:sz="0" w:space="0" w:color="auto"/>
        <w:left w:val="none" w:sz="0" w:space="0" w:color="auto"/>
        <w:bottom w:val="none" w:sz="0" w:space="0" w:color="auto"/>
        <w:right w:val="none" w:sz="0" w:space="0" w:color="auto"/>
      </w:divBdr>
    </w:div>
    <w:div w:id="1500466650">
      <w:bodyDiv w:val="1"/>
      <w:marLeft w:val="0"/>
      <w:marRight w:val="0"/>
      <w:marTop w:val="0"/>
      <w:marBottom w:val="0"/>
      <w:divBdr>
        <w:top w:val="none" w:sz="0" w:space="0" w:color="auto"/>
        <w:left w:val="none" w:sz="0" w:space="0" w:color="auto"/>
        <w:bottom w:val="none" w:sz="0" w:space="0" w:color="auto"/>
        <w:right w:val="none" w:sz="0" w:space="0" w:color="auto"/>
      </w:divBdr>
    </w:div>
    <w:div w:id="1500654457">
      <w:bodyDiv w:val="1"/>
      <w:marLeft w:val="0"/>
      <w:marRight w:val="0"/>
      <w:marTop w:val="0"/>
      <w:marBottom w:val="0"/>
      <w:divBdr>
        <w:top w:val="none" w:sz="0" w:space="0" w:color="auto"/>
        <w:left w:val="none" w:sz="0" w:space="0" w:color="auto"/>
        <w:bottom w:val="none" w:sz="0" w:space="0" w:color="auto"/>
        <w:right w:val="none" w:sz="0" w:space="0" w:color="auto"/>
      </w:divBdr>
    </w:div>
    <w:div w:id="1504006878">
      <w:bodyDiv w:val="1"/>
      <w:marLeft w:val="0"/>
      <w:marRight w:val="0"/>
      <w:marTop w:val="0"/>
      <w:marBottom w:val="0"/>
      <w:divBdr>
        <w:top w:val="none" w:sz="0" w:space="0" w:color="auto"/>
        <w:left w:val="none" w:sz="0" w:space="0" w:color="auto"/>
        <w:bottom w:val="none" w:sz="0" w:space="0" w:color="auto"/>
        <w:right w:val="none" w:sz="0" w:space="0" w:color="auto"/>
      </w:divBdr>
    </w:div>
    <w:div w:id="1504394689">
      <w:bodyDiv w:val="1"/>
      <w:marLeft w:val="0"/>
      <w:marRight w:val="0"/>
      <w:marTop w:val="0"/>
      <w:marBottom w:val="0"/>
      <w:divBdr>
        <w:top w:val="none" w:sz="0" w:space="0" w:color="auto"/>
        <w:left w:val="none" w:sz="0" w:space="0" w:color="auto"/>
        <w:bottom w:val="none" w:sz="0" w:space="0" w:color="auto"/>
        <w:right w:val="none" w:sz="0" w:space="0" w:color="auto"/>
      </w:divBdr>
      <w:divsChild>
        <w:div w:id="566188777">
          <w:marLeft w:val="547"/>
          <w:marRight w:val="0"/>
          <w:marTop w:val="134"/>
          <w:marBottom w:val="0"/>
          <w:divBdr>
            <w:top w:val="none" w:sz="0" w:space="0" w:color="auto"/>
            <w:left w:val="none" w:sz="0" w:space="0" w:color="auto"/>
            <w:bottom w:val="none" w:sz="0" w:space="0" w:color="auto"/>
            <w:right w:val="none" w:sz="0" w:space="0" w:color="auto"/>
          </w:divBdr>
        </w:div>
        <w:div w:id="2002394206">
          <w:marLeft w:val="547"/>
          <w:marRight w:val="0"/>
          <w:marTop w:val="134"/>
          <w:marBottom w:val="0"/>
          <w:divBdr>
            <w:top w:val="none" w:sz="0" w:space="0" w:color="auto"/>
            <w:left w:val="none" w:sz="0" w:space="0" w:color="auto"/>
            <w:bottom w:val="none" w:sz="0" w:space="0" w:color="auto"/>
            <w:right w:val="none" w:sz="0" w:space="0" w:color="auto"/>
          </w:divBdr>
        </w:div>
      </w:divsChild>
    </w:div>
    <w:div w:id="1512338132">
      <w:bodyDiv w:val="1"/>
      <w:marLeft w:val="0"/>
      <w:marRight w:val="0"/>
      <w:marTop w:val="0"/>
      <w:marBottom w:val="0"/>
      <w:divBdr>
        <w:top w:val="none" w:sz="0" w:space="0" w:color="auto"/>
        <w:left w:val="none" w:sz="0" w:space="0" w:color="auto"/>
        <w:bottom w:val="none" w:sz="0" w:space="0" w:color="auto"/>
        <w:right w:val="none" w:sz="0" w:space="0" w:color="auto"/>
      </w:divBdr>
    </w:div>
    <w:div w:id="1523013030">
      <w:bodyDiv w:val="1"/>
      <w:marLeft w:val="0"/>
      <w:marRight w:val="0"/>
      <w:marTop w:val="0"/>
      <w:marBottom w:val="0"/>
      <w:divBdr>
        <w:top w:val="none" w:sz="0" w:space="0" w:color="auto"/>
        <w:left w:val="none" w:sz="0" w:space="0" w:color="auto"/>
        <w:bottom w:val="none" w:sz="0" w:space="0" w:color="auto"/>
        <w:right w:val="none" w:sz="0" w:space="0" w:color="auto"/>
      </w:divBdr>
    </w:div>
    <w:div w:id="1542788548">
      <w:bodyDiv w:val="1"/>
      <w:marLeft w:val="0"/>
      <w:marRight w:val="0"/>
      <w:marTop w:val="0"/>
      <w:marBottom w:val="0"/>
      <w:divBdr>
        <w:top w:val="none" w:sz="0" w:space="0" w:color="auto"/>
        <w:left w:val="none" w:sz="0" w:space="0" w:color="auto"/>
        <w:bottom w:val="none" w:sz="0" w:space="0" w:color="auto"/>
        <w:right w:val="none" w:sz="0" w:space="0" w:color="auto"/>
      </w:divBdr>
    </w:div>
    <w:div w:id="1543709757">
      <w:bodyDiv w:val="1"/>
      <w:marLeft w:val="0"/>
      <w:marRight w:val="0"/>
      <w:marTop w:val="0"/>
      <w:marBottom w:val="0"/>
      <w:divBdr>
        <w:top w:val="none" w:sz="0" w:space="0" w:color="auto"/>
        <w:left w:val="none" w:sz="0" w:space="0" w:color="auto"/>
        <w:bottom w:val="none" w:sz="0" w:space="0" w:color="auto"/>
        <w:right w:val="none" w:sz="0" w:space="0" w:color="auto"/>
      </w:divBdr>
    </w:div>
    <w:div w:id="1560629159">
      <w:bodyDiv w:val="1"/>
      <w:marLeft w:val="0"/>
      <w:marRight w:val="0"/>
      <w:marTop w:val="0"/>
      <w:marBottom w:val="0"/>
      <w:divBdr>
        <w:top w:val="none" w:sz="0" w:space="0" w:color="auto"/>
        <w:left w:val="none" w:sz="0" w:space="0" w:color="auto"/>
        <w:bottom w:val="none" w:sz="0" w:space="0" w:color="auto"/>
        <w:right w:val="none" w:sz="0" w:space="0" w:color="auto"/>
      </w:divBdr>
      <w:divsChild>
        <w:div w:id="758672264">
          <w:marLeft w:val="547"/>
          <w:marRight w:val="0"/>
          <w:marTop w:val="130"/>
          <w:marBottom w:val="0"/>
          <w:divBdr>
            <w:top w:val="none" w:sz="0" w:space="0" w:color="auto"/>
            <w:left w:val="none" w:sz="0" w:space="0" w:color="auto"/>
            <w:bottom w:val="none" w:sz="0" w:space="0" w:color="auto"/>
            <w:right w:val="none" w:sz="0" w:space="0" w:color="auto"/>
          </w:divBdr>
        </w:div>
      </w:divsChild>
    </w:div>
    <w:div w:id="1566918706">
      <w:bodyDiv w:val="1"/>
      <w:marLeft w:val="0"/>
      <w:marRight w:val="0"/>
      <w:marTop w:val="0"/>
      <w:marBottom w:val="0"/>
      <w:divBdr>
        <w:top w:val="none" w:sz="0" w:space="0" w:color="auto"/>
        <w:left w:val="none" w:sz="0" w:space="0" w:color="auto"/>
        <w:bottom w:val="none" w:sz="0" w:space="0" w:color="auto"/>
        <w:right w:val="none" w:sz="0" w:space="0" w:color="auto"/>
      </w:divBdr>
    </w:div>
    <w:div w:id="1567377913">
      <w:bodyDiv w:val="1"/>
      <w:marLeft w:val="0"/>
      <w:marRight w:val="0"/>
      <w:marTop w:val="0"/>
      <w:marBottom w:val="0"/>
      <w:divBdr>
        <w:top w:val="none" w:sz="0" w:space="0" w:color="auto"/>
        <w:left w:val="none" w:sz="0" w:space="0" w:color="auto"/>
        <w:bottom w:val="none" w:sz="0" w:space="0" w:color="auto"/>
        <w:right w:val="none" w:sz="0" w:space="0" w:color="auto"/>
      </w:divBdr>
    </w:div>
    <w:div w:id="1572739414">
      <w:bodyDiv w:val="1"/>
      <w:marLeft w:val="0"/>
      <w:marRight w:val="0"/>
      <w:marTop w:val="0"/>
      <w:marBottom w:val="0"/>
      <w:divBdr>
        <w:top w:val="none" w:sz="0" w:space="0" w:color="auto"/>
        <w:left w:val="none" w:sz="0" w:space="0" w:color="auto"/>
        <w:bottom w:val="none" w:sz="0" w:space="0" w:color="auto"/>
        <w:right w:val="none" w:sz="0" w:space="0" w:color="auto"/>
      </w:divBdr>
    </w:div>
    <w:div w:id="1575428459">
      <w:bodyDiv w:val="1"/>
      <w:marLeft w:val="0"/>
      <w:marRight w:val="0"/>
      <w:marTop w:val="0"/>
      <w:marBottom w:val="0"/>
      <w:divBdr>
        <w:top w:val="none" w:sz="0" w:space="0" w:color="auto"/>
        <w:left w:val="none" w:sz="0" w:space="0" w:color="auto"/>
        <w:bottom w:val="none" w:sz="0" w:space="0" w:color="auto"/>
        <w:right w:val="none" w:sz="0" w:space="0" w:color="auto"/>
      </w:divBdr>
    </w:div>
    <w:div w:id="1582834808">
      <w:bodyDiv w:val="1"/>
      <w:marLeft w:val="0"/>
      <w:marRight w:val="0"/>
      <w:marTop w:val="0"/>
      <w:marBottom w:val="0"/>
      <w:divBdr>
        <w:top w:val="none" w:sz="0" w:space="0" w:color="auto"/>
        <w:left w:val="none" w:sz="0" w:space="0" w:color="auto"/>
        <w:bottom w:val="none" w:sz="0" w:space="0" w:color="auto"/>
        <w:right w:val="none" w:sz="0" w:space="0" w:color="auto"/>
      </w:divBdr>
    </w:div>
    <w:div w:id="1584027292">
      <w:bodyDiv w:val="1"/>
      <w:marLeft w:val="0"/>
      <w:marRight w:val="0"/>
      <w:marTop w:val="0"/>
      <w:marBottom w:val="0"/>
      <w:divBdr>
        <w:top w:val="none" w:sz="0" w:space="0" w:color="auto"/>
        <w:left w:val="none" w:sz="0" w:space="0" w:color="auto"/>
        <w:bottom w:val="none" w:sz="0" w:space="0" w:color="auto"/>
        <w:right w:val="none" w:sz="0" w:space="0" w:color="auto"/>
      </w:divBdr>
    </w:div>
    <w:div w:id="1584336470">
      <w:bodyDiv w:val="1"/>
      <w:marLeft w:val="0"/>
      <w:marRight w:val="0"/>
      <w:marTop w:val="0"/>
      <w:marBottom w:val="0"/>
      <w:divBdr>
        <w:top w:val="none" w:sz="0" w:space="0" w:color="auto"/>
        <w:left w:val="none" w:sz="0" w:space="0" w:color="auto"/>
        <w:bottom w:val="none" w:sz="0" w:space="0" w:color="auto"/>
        <w:right w:val="none" w:sz="0" w:space="0" w:color="auto"/>
      </w:divBdr>
      <w:divsChild>
        <w:div w:id="322247159">
          <w:marLeft w:val="806"/>
          <w:marRight w:val="0"/>
          <w:marTop w:val="0"/>
          <w:marBottom w:val="0"/>
          <w:divBdr>
            <w:top w:val="none" w:sz="0" w:space="0" w:color="auto"/>
            <w:left w:val="none" w:sz="0" w:space="0" w:color="auto"/>
            <w:bottom w:val="none" w:sz="0" w:space="0" w:color="auto"/>
            <w:right w:val="none" w:sz="0" w:space="0" w:color="auto"/>
          </w:divBdr>
        </w:div>
        <w:div w:id="726802587">
          <w:marLeft w:val="806"/>
          <w:marRight w:val="0"/>
          <w:marTop w:val="0"/>
          <w:marBottom w:val="0"/>
          <w:divBdr>
            <w:top w:val="none" w:sz="0" w:space="0" w:color="auto"/>
            <w:left w:val="none" w:sz="0" w:space="0" w:color="auto"/>
            <w:bottom w:val="none" w:sz="0" w:space="0" w:color="auto"/>
            <w:right w:val="none" w:sz="0" w:space="0" w:color="auto"/>
          </w:divBdr>
        </w:div>
        <w:div w:id="1696617601">
          <w:marLeft w:val="806"/>
          <w:marRight w:val="0"/>
          <w:marTop w:val="0"/>
          <w:marBottom w:val="0"/>
          <w:divBdr>
            <w:top w:val="none" w:sz="0" w:space="0" w:color="auto"/>
            <w:left w:val="none" w:sz="0" w:space="0" w:color="auto"/>
            <w:bottom w:val="none" w:sz="0" w:space="0" w:color="auto"/>
            <w:right w:val="none" w:sz="0" w:space="0" w:color="auto"/>
          </w:divBdr>
        </w:div>
        <w:div w:id="1290628163">
          <w:marLeft w:val="806"/>
          <w:marRight w:val="0"/>
          <w:marTop w:val="0"/>
          <w:marBottom w:val="0"/>
          <w:divBdr>
            <w:top w:val="none" w:sz="0" w:space="0" w:color="auto"/>
            <w:left w:val="none" w:sz="0" w:space="0" w:color="auto"/>
            <w:bottom w:val="none" w:sz="0" w:space="0" w:color="auto"/>
            <w:right w:val="none" w:sz="0" w:space="0" w:color="auto"/>
          </w:divBdr>
        </w:div>
        <w:div w:id="348258693">
          <w:marLeft w:val="806"/>
          <w:marRight w:val="0"/>
          <w:marTop w:val="0"/>
          <w:marBottom w:val="0"/>
          <w:divBdr>
            <w:top w:val="none" w:sz="0" w:space="0" w:color="auto"/>
            <w:left w:val="none" w:sz="0" w:space="0" w:color="auto"/>
            <w:bottom w:val="none" w:sz="0" w:space="0" w:color="auto"/>
            <w:right w:val="none" w:sz="0" w:space="0" w:color="auto"/>
          </w:divBdr>
        </w:div>
      </w:divsChild>
    </w:div>
    <w:div w:id="1584413400">
      <w:bodyDiv w:val="1"/>
      <w:marLeft w:val="0"/>
      <w:marRight w:val="0"/>
      <w:marTop w:val="0"/>
      <w:marBottom w:val="0"/>
      <w:divBdr>
        <w:top w:val="none" w:sz="0" w:space="0" w:color="auto"/>
        <w:left w:val="none" w:sz="0" w:space="0" w:color="auto"/>
        <w:bottom w:val="none" w:sz="0" w:space="0" w:color="auto"/>
        <w:right w:val="none" w:sz="0" w:space="0" w:color="auto"/>
      </w:divBdr>
      <w:divsChild>
        <w:div w:id="978418876">
          <w:marLeft w:val="360"/>
          <w:marRight w:val="0"/>
          <w:marTop w:val="0"/>
          <w:marBottom w:val="0"/>
          <w:divBdr>
            <w:top w:val="none" w:sz="0" w:space="0" w:color="auto"/>
            <w:left w:val="none" w:sz="0" w:space="0" w:color="auto"/>
            <w:bottom w:val="none" w:sz="0" w:space="0" w:color="auto"/>
            <w:right w:val="none" w:sz="0" w:space="0" w:color="auto"/>
          </w:divBdr>
        </w:div>
        <w:div w:id="1768886507">
          <w:marLeft w:val="274"/>
          <w:marRight w:val="0"/>
          <w:marTop w:val="80"/>
          <w:marBottom w:val="80"/>
          <w:divBdr>
            <w:top w:val="none" w:sz="0" w:space="0" w:color="auto"/>
            <w:left w:val="none" w:sz="0" w:space="0" w:color="auto"/>
            <w:bottom w:val="none" w:sz="0" w:space="0" w:color="auto"/>
            <w:right w:val="none" w:sz="0" w:space="0" w:color="auto"/>
          </w:divBdr>
        </w:div>
        <w:div w:id="267084779">
          <w:marLeft w:val="274"/>
          <w:marRight w:val="0"/>
          <w:marTop w:val="80"/>
          <w:marBottom w:val="80"/>
          <w:divBdr>
            <w:top w:val="none" w:sz="0" w:space="0" w:color="auto"/>
            <w:left w:val="none" w:sz="0" w:space="0" w:color="auto"/>
            <w:bottom w:val="none" w:sz="0" w:space="0" w:color="auto"/>
            <w:right w:val="none" w:sz="0" w:space="0" w:color="auto"/>
          </w:divBdr>
        </w:div>
        <w:div w:id="148836525">
          <w:marLeft w:val="274"/>
          <w:marRight w:val="0"/>
          <w:marTop w:val="80"/>
          <w:marBottom w:val="80"/>
          <w:divBdr>
            <w:top w:val="none" w:sz="0" w:space="0" w:color="auto"/>
            <w:left w:val="none" w:sz="0" w:space="0" w:color="auto"/>
            <w:bottom w:val="none" w:sz="0" w:space="0" w:color="auto"/>
            <w:right w:val="none" w:sz="0" w:space="0" w:color="auto"/>
          </w:divBdr>
        </w:div>
        <w:div w:id="1252007230">
          <w:marLeft w:val="274"/>
          <w:marRight w:val="0"/>
          <w:marTop w:val="80"/>
          <w:marBottom w:val="80"/>
          <w:divBdr>
            <w:top w:val="none" w:sz="0" w:space="0" w:color="auto"/>
            <w:left w:val="none" w:sz="0" w:space="0" w:color="auto"/>
            <w:bottom w:val="none" w:sz="0" w:space="0" w:color="auto"/>
            <w:right w:val="none" w:sz="0" w:space="0" w:color="auto"/>
          </w:divBdr>
        </w:div>
        <w:div w:id="401679808">
          <w:marLeft w:val="274"/>
          <w:marRight w:val="0"/>
          <w:marTop w:val="80"/>
          <w:marBottom w:val="80"/>
          <w:divBdr>
            <w:top w:val="none" w:sz="0" w:space="0" w:color="auto"/>
            <w:left w:val="none" w:sz="0" w:space="0" w:color="auto"/>
            <w:bottom w:val="none" w:sz="0" w:space="0" w:color="auto"/>
            <w:right w:val="none" w:sz="0" w:space="0" w:color="auto"/>
          </w:divBdr>
        </w:div>
        <w:div w:id="852106858">
          <w:marLeft w:val="994"/>
          <w:marRight w:val="0"/>
          <w:marTop w:val="0"/>
          <w:marBottom w:val="0"/>
          <w:divBdr>
            <w:top w:val="none" w:sz="0" w:space="0" w:color="auto"/>
            <w:left w:val="none" w:sz="0" w:space="0" w:color="auto"/>
            <w:bottom w:val="none" w:sz="0" w:space="0" w:color="auto"/>
            <w:right w:val="none" w:sz="0" w:space="0" w:color="auto"/>
          </w:divBdr>
        </w:div>
        <w:div w:id="95298548">
          <w:marLeft w:val="994"/>
          <w:marRight w:val="0"/>
          <w:marTop w:val="0"/>
          <w:marBottom w:val="0"/>
          <w:divBdr>
            <w:top w:val="none" w:sz="0" w:space="0" w:color="auto"/>
            <w:left w:val="none" w:sz="0" w:space="0" w:color="auto"/>
            <w:bottom w:val="none" w:sz="0" w:space="0" w:color="auto"/>
            <w:right w:val="none" w:sz="0" w:space="0" w:color="auto"/>
          </w:divBdr>
        </w:div>
      </w:divsChild>
    </w:div>
    <w:div w:id="1587109705">
      <w:bodyDiv w:val="1"/>
      <w:marLeft w:val="0"/>
      <w:marRight w:val="0"/>
      <w:marTop w:val="0"/>
      <w:marBottom w:val="0"/>
      <w:divBdr>
        <w:top w:val="none" w:sz="0" w:space="0" w:color="auto"/>
        <w:left w:val="none" w:sz="0" w:space="0" w:color="auto"/>
        <w:bottom w:val="none" w:sz="0" w:space="0" w:color="auto"/>
        <w:right w:val="none" w:sz="0" w:space="0" w:color="auto"/>
      </w:divBdr>
    </w:div>
    <w:div w:id="1590384567">
      <w:bodyDiv w:val="1"/>
      <w:marLeft w:val="0"/>
      <w:marRight w:val="0"/>
      <w:marTop w:val="0"/>
      <w:marBottom w:val="0"/>
      <w:divBdr>
        <w:top w:val="none" w:sz="0" w:space="0" w:color="auto"/>
        <w:left w:val="none" w:sz="0" w:space="0" w:color="auto"/>
        <w:bottom w:val="none" w:sz="0" w:space="0" w:color="auto"/>
        <w:right w:val="none" w:sz="0" w:space="0" w:color="auto"/>
      </w:divBdr>
    </w:div>
    <w:div w:id="1601721895">
      <w:bodyDiv w:val="1"/>
      <w:marLeft w:val="0"/>
      <w:marRight w:val="0"/>
      <w:marTop w:val="0"/>
      <w:marBottom w:val="0"/>
      <w:divBdr>
        <w:top w:val="none" w:sz="0" w:space="0" w:color="auto"/>
        <w:left w:val="none" w:sz="0" w:space="0" w:color="auto"/>
        <w:bottom w:val="none" w:sz="0" w:space="0" w:color="auto"/>
        <w:right w:val="none" w:sz="0" w:space="0" w:color="auto"/>
      </w:divBdr>
    </w:div>
    <w:div w:id="1604261819">
      <w:bodyDiv w:val="1"/>
      <w:marLeft w:val="0"/>
      <w:marRight w:val="0"/>
      <w:marTop w:val="0"/>
      <w:marBottom w:val="0"/>
      <w:divBdr>
        <w:top w:val="none" w:sz="0" w:space="0" w:color="auto"/>
        <w:left w:val="none" w:sz="0" w:space="0" w:color="auto"/>
        <w:bottom w:val="none" w:sz="0" w:space="0" w:color="auto"/>
        <w:right w:val="none" w:sz="0" w:space="0" w:color="auto"/>
      </w:divBdr>
    </w:div>
    <w:div w:id="1605384099">
      <w:bodyDiv w:val="1"/>
      <w:marLeft w:val="0"/>
      <w:marRight w:val="0"/>
      <w:marTop w:val="0"/>
      <w:marBottom w:val="0"/>
      <w:divBdr>
        <w:top w:val="none" w:sz="0" w:space="0" w:color="auto"/>
        <w:left w:val="none" w:sz="0" w:space="0" w:color="auto"/>
        <w:bottom w:val="none" w:sz="0" w:space="0" w:color="auto"/>
        <w:right w:val="none" w:sz="0" w:space="0" w:color="auto"/>
      </w:divBdr>
    </w:div>
    <w:div w:id="1610162996">
      <w:bodyDiv w:val="1"/>
      <w:marLeft w:val="0"/>
      <w:marRight w:val="0"/>
      <w:marTop w:val="0"/>
      <w:marBottom w:val="0"/>
      <w:divBdr>
        <w:top w:val="none" w:sz="0" w:space="0" w:color="auto"/>
        <w:left w:val="none" w:sz="0" w:space="0" w:color="auto"/>
        <w:bottom w:val="none" w:sz="0" w:space="0" w:color="auto"/>
        <w:right w:val="none" w:sz="0" w:space="0" w:color="auto"/>
      </w:divBdr>
    </w:div>
    <w:div w:id="1613049941">
      <w:bodyDiv w:val="1"/>
      <w:marLeft w:val="0"/>
      <w:marRight w:val="0"/>
      <w:marTop w:val="0"/>
      <w:marBottom w:val="0"/>
      <w:divBdr>
        <w:top w:val="none" w:sz="0" w:space="0" w:color="auto"/>
        <w:left w:val="none" w:sz="0" w:space="0" w:color="auto"/>
        <w:bottom w:val="none" w:sz="0" w:space="0" w:color="auto"/>
        <w:right w:val="none" w:sz="0" w:space="0" w:color="auto"/>
      </w:divBdr>
    </w:div>
    <w:div w:id="1613779806">
      <w:bodyDiv w:val="1"/>
      <w:marLeft w:val="0"/>
      <w:marRight w:val="0"/>
      <w:marTop w:val="0"/>
      <w:marBottom w:val="0"/>
      <w:divBdr>
        <w:top w:val="none" w:sz="0" w:space="0" w:color="auto"/>
        <w:left w:val="none" w:sz="0" w:space="0" w:color="auto"/>
        <w:bottom w:val="none" w:sz="0" w:space="0" w:color="auto"/>
        <w:right w:val="none" w:sz="0" w:space="0" w:color="auto"/>
      </w:divBdr>
    </w:div>
    <w:div w:id="1616323185">
      <w:bodyDiv w:val="1"/>
      <w:marLeft w:val="0"/>
      <w:marRight w:val="0"/>
      <w:marTop w:val="0"/>
      <w:marBottom w:val="0"/>
      <w:divBdr>
        <w:top w:val="none" w:sz="0" w:space="0" w:color="auto"/>
        <w:left w:val="none" w:sz="0" w:space="0" w:color="auto"/>
        <w:bottom w:val="none" w:sz="0" w:space="0" w:color="auto"/>
        <w:right w:val="none" w:sz="0" w:space="0" w:color="auto"/>
      </w:divBdr>
    </w:div>
    <w:div w:id="1617717481">
      <w:bodyDiv w:val="1"/>
      <w:marLeft w:val="0"/>
      <w:marRight w:val="0"/>
      <w:marTop w:val="0"/>
      <w:marBottom w:val="0"/>
      <w:divBdr>
        <w:top w:val="none" w:sz="0" w:space="0" w:color="auto"/>
        <w:left w:val="none" w:sz="0" w:space="0" w:color="auto"/>
        <w:bottom w:val="none" w:sz="0" w:space="0" w:color="auto"/>
        <w:right w:val="none" w:sz="0" w:space="0" w:color="auto"/>
      </w:divBdr>
    </w:div>
    <w:div w:id="1621570780">
      <w:bodyDiv w:val="1"/>
      <w:marLeft w:val="0"/>
      <w:marRight w:val="0"/>
      <w:marTop w:val="0"/>
      <w:marBottom w:val="0"/>
      <w:divBdr>
        <w:top w:val="none" w:sz="0" w:space="0" w:color="auto"/>
        <w:left w:val="none" w:sz="0" w:space="0" w:color="auto"/>
        <w:bottom w:val="none" w:sz="0" w:space="0" w:color="auto"/>
        <w:right w:val="none" w:sz="0" w:space="0" w:color="auto"/>
      </w:divBdr>
      <w:divsChild>
        <w:div w:id="1072393515">
          <w:marLeft w:val="274"/>
          <w:marRight w:val="0"/>
          <w:marTop w:val="86"/>
          <w:marBottom w:val="0"/>
          <w:divBdr>
            <w:top w:val="none" w:sz="0" w:space="0" w:color="auto"/>
            <w:left w:val="none" w:sz="0" w:space="0" w:color="auto"/>
            <w:bottom w:val="none" w:sz="0" w:space="0" w:color="auto"/>
            <w:right w:val="none" w:sz="0" w:space="0" w:color="auto"/>
          </w:divBdr>
        </w:div>
        <w:div w:id="642855165">
          <w:marLeft w:val="274"/>
          <w:marRight w:val="0"/>
          <w:marTop w:val="86"/>
          <w:marBottom w:val="0"/>
          <w:divBdr>
            <w:top w:val="none" w:sz="0" w:space="0" w:color="auto"/>
            <w:left w:val="none" w:sz="0" w:space="0" w:color="auto"/>
            <w:bottom w:val="none" w:sz="0" w:space="0" w:color="auto"/>
            <w:right w:val="none" w:sz="0" w:space="0" w:color="auto"/>
          </w:divBdr>
        </w:div>
        <w:div w:id="1812207167">
          <w:marLeft w:val="274"/>
          <w:marRight w:val="0"/>
          <w:marTop w:val="86"/>
          <w:marBottom w:val="0"/>
          <w:divBdr>
            <w:top w:val="none" w:sz="0" w:space="0" w:color="auto"/>
            <w:left w:val="none" w:sz="0" w:space="0" w:color="auto"/>
            <w:bottom w:val="none" w:sz="0" w:space="0" w:color="auto"/>
            <w:right w:val="none" w:sz="0" w:space="0" w:color="auto"/>
          </w:divBdr>
        </w:div>
        <w:div w:id="1847087195">
          <w:marLeft w:val="274"/>
          <w:marRight w:val="0"/>
          <w:marTop w:val="86"/>
          <w:marBottom w:val="0"/>
          <w:divBdr>
            <w:top w:val="none" w:sz="0" w:space="0" w:color="auto"/>
            <w:left w:val="none" w:sz="0" w:space="0" w:color="auto"/>
            <w:bottom w:val="none" w:sz="0" w:space="0" w:color="auto"/>
            <w:right w:val="none" w:sz="0" w:space="0" w:color="auto"/>
          </w:divBdr>
        </w:div>
        <w:div w:id="31226709">
          <w:marLeft w:val="274"/>
          <w:marRight w:val="0"/>
          <w:marTop w:val="86"/>
          <w:marBottom w:val="0"/>
          <w:divBdr>
            <w:top w:val="none" w:sz="0" w:space="0" w:color="auto"/>
            <w:left w:val="none" w:sz="0" w:space="0" w:color="auto"/>
            <w:bottom w:val="none" w:sz="0" w:space="0" w:color="auto"/>
            <w:right w:val="none" w:sz="0" w:space="0" w:color="auto"/>
          </w:divBdr>
        </w:div>
        <w:div w:id="1666323191">
          <w:marLeft w:val="274"/>
          <w:marRight w:val="0"/>
          <w:marTop w:val="86"/>
          <w:marBottom w:val="0"/>
          <w:divBdr>
            <w:top w:val="none" w:sz="0" w:space="0" w:color="auto"/>
            <w:left w:val="none" w:sz="0" w:space="0" w:color="auto"/>
            <w:bottom w:val="none" w:sz="0" w:space="0" w:color="auto"/>
            <w:right w:val="none" w:sz="0" w:space="0" w:color="auto"/>
          </w:divBdr>
        </w:div>
        <w:div w:id="1023744586">
          <w:marLeft w:val="274"/>
          <w:marRight w:val="0"/>
          <w:marTop w:val="86"/>
          <w:marBottom w:val="0"/>
          <w:divBdr>
            <w:top w:val="none" w:sz="0" w:space="0" w:color="auto"/>
            <w:left w:val="none" w:sz="0" w:space="0" w:color="auto"/>
            <w:bottom w:val="none" w:sz="0" w:space="0" w:color="auto"/>
            <w:right w:val="none" w:sz="0" w:space="0" w:color="auto"/>
          </w:divBdr>
        </w:div>
        <w:div w:id="132871836">
          <w:marLeft w:val="274"/>
          <w:marRight w:val="0"/>
          <w:marTop w:val="86"/>
          <w:marBottom w:val="0"/>
          <w:divBdr>
            <w:top w:val="none" w:sz="0" w:space="0" w:color="auto"/>
            <w:left w:val="none" w:sz="0" w:space="0" w:color="auto"/>
            <w:bottom w:val="none" w:sz="0" w:space="0" w:color="auto"/>
            <w:right w:val="none" w:sz="0" w:space="0" w:color="auto"/>
          </w:divBdr>
        </w:div>
      </w:divsChild>
    </w:div>
    <w:div w:id="1624262036">
      <w:bodyDiv w:val="1"/>
      <w:marLeft w:val="0"/>
      <w:marRight w:val="0"/>
      <w:marTop w:val="0"/>
      <w:marBottom w:val="0"/>
      <w:divBdr>
        <w:top w:val="none" w:sz="0" w:space="0" w:color="auto"/>
        <w:left w:val="none" w:sz="0" w:space="0" w:color="auto"/>
        <w:bottom w:val="none" w:sz="0" w:space="0" w:color="auto"/>
        <w:right w:val="none" w:sz="0" w:space="0" w:color="auto"/>
      </w:divBdr>
    </w:div>
    <w:div w:id="1626085408">
      <w:bodyDiv w:val="1"/>
      <w:marLeft w:val="0"/>
      <w:marRight w:val="0"/>
      <w:marTop w:val="0"/>
      <w:marBottom w:val="0"/>
      <w:divBdr>
        <w:top w:val="none" w:sz="0" w:space="0" w:color="auto"/>
        <w:left w:val="none" w:sz="0" w:space="0" w:color="auto"/>
        <w:bottom w:val="none" w:sz="0" w:space="0" w:color="auto"/>
        <w:right w:val="none" w:sz="0" w:space="0" w:color="auto"/>
      </w:divBdr>
    </w:div>
    <w:div w:id="1631016033">
      <w:bodyDiv w:val="1"/>
      <w:marLeft w:val="0"/>
      <w:marRight w:val="0"/>
      <w:marTop w:val="0"/>
      <w:marBottom w:val="0"/>
      <w:divBdr>
        <w:top w:val="none" w:sz="0" w:space="0" w:color="auto"/>
        <w:left w:val="none" w:sz="0" w:space="0" w:color="auto"/>
        <w:bottom w:val="none" w:sz="0" w:space="0" w:color="auto"/>
        <w:right w:val="none" w:sz="0" w:space="0" w:color="auto"/>
      </w:divBdr>
    </w:div>
    <w:div w:id="1634290238">
      <w:bodyDiv w:val="1"/>
      <w:marLeft w:val="0"/>
      <w:marRight w:val="0"/>
      <w:marTop w:val="0"/>
      <w:marBottom w:val="0"/>
      <w:divBdr>
        <w:top w:val="none" w:sz="0" w:space="0" w:color="auto"/>
        <w:left w:val="none" w:sz="0" w:space="0" w:color="auto"/>
        <w:bottom w:val="none" w:sz="0" w:space="0" w:color="auto"/>
        <w:right w:val="none" w:sz="0" w:space="0" w:color="auto"/>
      </w:divBdr>
    </w:div>
    <w:div w:id="1645158472">
      <w:bodyDiv w:val="1"/>
      <w:marLeft w:val="0"/>
      <w:marRight w:val="0"/>
      <w:marTop w:val="0"/>
      <w:marBottom w:val="0"/>
      <w:divBdr>
        <w:top w:val="none" w:sz="0" w:space="0" w:color="auto"/>
        <w:left w:val="none" w:sz="0" w:space="0" w:color="auto"/>
        <w:bottom w:val="none" w:sz="0" w:space="0" w:color="auto"/>
        <w:right w:val="none" w:sz="0" w:space="0" w:color="auto"/>
      </w:divBdr>
    </w:div>
    <w:div w:id="1656638897">
      <w:bodyDiv w:val="1"/>
      <w:marLeft w:val="0"/>
      <w:marRight w:val="0"/>
      <w:marTop w:val="0"/>
      <w:marBottom w:val="0"/>
      <w:divBdr>
        <w:top w:val="none" w:sz="0" w:space="0" w:color="auto"/>
        <w:left w:val="none" w:sz="0" w:space="0" w:color="auto"/>
        <w:bottom w:val="none" w:sz="0" w:space="0" w:color="auto"/>
        <w:right w:val="none" w:sz="0" w:space="0" w:color="auto"/>
      </w:divBdr>
    </w:div>
    <w:div w:id="1669864039">
      <w:bodyDiv w:val="1"/>
      <w:marLeft w:val="0"/>
      <w:marRight w:val="0"/>
      <w:marTop w:val="0"/>
      <w:marBottom w:val="0"/>
      <w:divBdr>
        <w:top w:val="none" w:sz="0" w:space="0" w:color="auto"/>
        <w:left w:val="none" w:sz="0" w:space="0" w:color="auto"/>
        <w:bottom w:val="none" w:sz="0" w:space="0" w:color="auto"/>
        <w:right w:val="none" w:sz="0" w:space="0" w:color="auto"/>
      </w:divBdr>
    </w:div>
    <w:div w:id="1670864310">
      <w:bodyDiv w:val="1"/>
      <w:marLeft w:val="0"/>
      <w:marRight w:val="0"/>
      <w:marTop w:val="0"/>
      <w:marBottom w:val="0"/>
      <w:divBdr>
        <w:top w:val="none" w:sz="0" w:space="0" w:color="auto"/>
        <w:left w:val="none" w:sz="0" w:space="0" w:color="auto"/>
        <w:bottom w:val="none" w:sz="0" w:space="0" w:color="auto"/>
        <w:right w:val="none" w:sz="0" w:space="0" w:color="auto"/>
      </w:divBdr>
      <w:divsChild>
        <w:div w:id="1226797540">
          <w:marLeft w:val="806"/>
          <w:marRight w:val="0"/>
          <w:marTop w:val="0"/>
          <w:marBottom w:val="0"/>
          <w:divBdr>
            <w:top w:val="none" w:sz="0" w:space="0" w:color="auto"/>
            <w:left w:val="none" w:sz="0" w:space="0" w:color="auto"/>
            <w:bottom w:val="none" w:sz="0" w:space="0" w:color="auto"/>
            <w:right w:val="none" w:sz="0" w:space="0" w:color="auto"/>
          </w:divBdr>
        </w:div>
        <w:div w:id="782068002">
          <w:marLeft w:val="806"/>
          <w:marRight w:val="0"/>
          <w:marTop w:val="0"/>
          <w:marBottom w:val="0"/>
          <w:divBdr>
            <w:top w:val="none" w:sz="0" w:space="0" w:color="auto"/>
            <w:left w:val="none" w:sz="0" w:space="0" w:color="auto"/>
            <w:bottom w:val="none" w:sz="0" w:space="0" w:color="auto"/>
            <w:right w:val="none" w:sz="0" w:space="0" w:color="auto"/>
          </w:divBdr>
        </w:div>
      </w:divsChild>
    </w:div>
    <w:div w:id="1676876715">
      <w:bodyDiv w:val="1"/>
      <w:marLeft w:val="0"/>
      <w:marRight w:val="0"/>
      <w:marTop w:val="0"/>
      <w:marBottom w:val="0"/>
      <w:divBdr>
        <w:top w:val="none" w:sz="0" w:space="0" w:color="auto"/>
        <w:left w:val="none" w:sz="0" w:space="0" w:color="auto"/>
        <w:bottom w:val="none" w:sz="0" w:space="0" w:color="auto"/>
        <w:right w:val="none" w:sz="0" w:space="0" w:color="auto"/>
      </w:divBdr>
    </w:div>
    <w:div w:id="1679576554">
      <w:bodyDiv w:val="1"/>
      <w:marLeft w:val="0"/>
      <w:marRight w:val="0"/>
      <w:marTop w:val="0"/>
      <w:marBottom w:val="0"/>
      <w:divBdr>
        <w:top w:val="none" w:sz="0" w:space="0" w:color="auto"/>
        <w:left w:val="none" w:sz="0" w:space="0" w:color="auto"/>
        <w:bottom w:val="none" w:sz="0" w:space="0" w:color="auto"/>
        <w:right w:val="none" w:sz="0" w:space="0" w:color="auto"/>
      </w:divBdr>
    </w:div>
    <w:div w:id="1680961552">
      <w:bodyDiv w:val="1"/>
      <w:marLeft w:val="0"/>
      <w:marRight w:val="0"/>
      <w:marTop w:val="0"/>
      <w:marBottom w:val="0"/>
      <w:divBdr>
        <w:top w:val="none" w:sz="0" w:space="0" w:color="auto"/>
        <w:left w:val="none" w:sz="0" w:space="0" w:color="auto"/>
        <w:bottom w:val="none" w:sz="0" w:space="0" w:color="auto"/>
        <w:right w:val="none" w:sz="0" w:space="0" w:color="auto"/>
      </w:divBdr>
      <w:divsChild>
        <w:div w:id="305009600">
          <w:marLeft w:val="360"/>
          <w:marRight w:val="0"/>
          <w:marTop w:val="0"/>
          <w:marBottom w:val="0"/>
          <w:divBdr>
            <w:top w:val="none" w:sz="0" w:space="0" w:color="auto"/>
            <w:left w:val="none" w:sz="0" w:space="0" w:color="auto"/>
            <w:bottom w:val="none" w:sz="0" w:space="0" w:color="auto"/>
            <w:right w:val="none" w:sz="0" w:space="0" w:color="auto"/>
          </w:divBdr>
        </w:div>
        <w:div w:id="1078095855">
          <w:marLeft w:val="360"/>
          <w:marRight w:val="0"/>
          <w:marTop w:val="0"/>
          <w:marBottom w:val="0"/>
          <w:divBdr>
            <w:top w:val="none" w:sz="0" w:space="0" w:color="auto"/>
            <w:left w:val="none" w:sz="0" w:space="0" w:color="auto"/>
            <w:bottom w:val="none" w:sz="0" w:space="0" w:color="auto"/>
            <w:right w:val="none" w:sz="0" w:space="0" w:color="auto"/>
          </w:divBdr>
        </w:div>
        <w:div w:id="1765102309">
          <w:marLeft w:val="360"/>
          <w:marRight w:val="0"/>
          <w:marTop w:val="0"/>
          <w:marBottom w:val="0"/>
          <w:divBdr>
            <w:top w:val="none" w:sz="0" w:space="0" w:color="auto"/>
            <w:left w:val="none" w:sz="0" w:space="0" w:color="auto"/>
            <w:bottom w:val="none" w:sz="0" w:space="0" w:color="auto"/>
            <w:right w:val="none" w:sz="0" w:space="0" w:color="auto"/>
          </w:divBdr>
        </w:div>
        <w:div w:id="1984233981">
          <w:marLeft w:val="806"/>
          <w:marRight w:val="0"/>
          <w:marTop w:val="0"/>
          <w:marBottom w:val="0"/>
          <w:divBdr>
            <w:top w:val="none" w:sz="0" w:space="0" w:color="auto"/>
            <w:left w:val="none" w:sz="0" w:space="0" w:color="auto"/>
            <w:bottom w:val="none" w:sz="0" w:space="0" w:color="auto"/>
            <w:right w:val="none" w:sz="0" w:space="0" w:color="auto"/>
          </w:divBdr>
        </w:div>
        <w:div w:id="147402168">
          <w:marLeft w:val="806"/>
          <w:marRight w:val="0"/>
          <w:marTop w:val="0"/>
          <w:marBottom w:val="0"/>
          <w:divBdr>
            <w:top w:val="none" w:sz="0" w:space="0" w:color="auto"/>
            <w:left w:val="none" w:sz="0" w:space="0" w:color="auto"/>
            <w:bottom w:val="none" w:sz="0" w:space="0" w:color="auto"/>
            <w:right w:val="none" w:sz="0" w:space="0" w:color="auto"/>
          </w:divBdr>
        </w:div>
        <w:div w:id="1888758466">
          <w:marLeft w:val="806"/>
          <w:marRight w:val="0"/>
          <w:marTop w:val="0"/>
          <w:marBottom w:val="0"/>
          <w:divBdr>
            <w:top w:val="none" w:sz="0" w:space="0" w:color="auto"/>
            <w:left w:val="none" w:sz="0" w:space="0" w:color="auto"/>
            <w:bottom w:val="none" w:sz="0" w:space="0" w:color="auto"/>
            <w:right w:val="none" w:sz="0" w:space="0" w:color="auto"/>
          </w:divBdr>
        </w:div>
        <w:div w:id="715786700">
          <w:marLeft w:val="806"/>
          <w:marRight w:val="0"/>
          <w:marTop w:val="0"/>
          <w:marBottom w:val="0"/>
          <w:divBdr>
            <w:top w:val="none" w:sz="0" w:space="0" w:color="auto"/>
            <w:left w:val="none" w:sz="0" w:space="0" w:color="auto"/>
            <w:bottom w:val="none" w:sz="0" w:space="0" w:color="auto"/>
            <w:right w:val="none" w:sz="0" w:space="0" w:color="auto"/>
          </w:divBdr>
        </w:div>
      </w:divsChild>
    </w:div>
    <w:div w:id="1681812436">
      <w:bodyDiv w:val="1"/>
      <w:marLeft w:val="0"/>
      <w:marRight w:val="0"/>
      <w:marTop w:val="0"/>
      <w:marBottom w:val="0"/>
      <w:divBdr>
        <w:top w:val="none" w:sz="0" w:space="0" w:color="auto"/>
        <w:left w:val="none" w:sz="0" w:space="0" w:color="auto"/>
        <w:bottom w:val="none" w:sz="0" w:space="0" w:color="auto"/>
        <w:right w:val="none" w:sz="0" w:space="0" w:color="auto"/>
      </w:divBdr>
    </w:div>
    <w:div w:id="1682051120">
      <w:bodyDiv w:val="1"/>
      <w:marLeft w:val="0"/>
      <w:marRight w:val="0"/>
      <w:marTop w:val="0"/>
      <w:marBottom w:val="0"/>
      <w:divBdr>
        <w:top w:val="none" w:sz="0" w:space="0" w:color="auto"/>
        <w:left w:val="none" w:sz="0" w:space="0" w:color="auto"/>
        <w:bottom w:val="none" w:sz="0" w:space="0" w:color="auto"/>
        <w:right w:val="none" w:sz="0" w:space="0" w:color="auto"/>
      </w:divBdr>
    </w:div>
    <w:div w:id="1685932420">
      <w:bodyDiv w:val="1"/>
      <w:marLeft w:val="0"/>
      <w:marRight w:val="0"/>
      <w:marTop w:val="0"/>
      <w:marBottom w:val="0"/>
      <w:divBdr>
        <w:top w:val="none" w:sz="0" w:space="0" w:color="auto"/>
        <w:left w:val="none" w:sz="0" w:space="0" w:color="auto"/>
        <w:bottom w:val="none" w:sz="0" w:space="0" w:color="auto"/>
        <w:right w:val="none" w:sz="0" w:space="0" w:color="auto"/>
      </w:divBdr>
    </w:div>
    <w:div w:id="1691100383">
      <w:bodyDiv w:val="1"/>
      <w:marLeft w:val="0"/>
      <w:marRight w:val="0"/>
      <w:marTop w:val="0"/>
      <w:marBottom w:val="0"/>
      <w:divBdr>
        <w:top w:val="none" w:sz="0" w:space="0" w:color="auto"/>
        <w:left w:val="none" w:sz="0" w:space="0" w:color="auto"/>
        <w:bottom w:val="none" w:sz="0" w:space="0" w:color="auto"/>
        <w:right w:val="none" w:sz="0" w:space="0" w:color="auto"/>
      </w:divBdr>
    </w:div>
    <w:div w:id="1692611229">
      <w:bodyDiv w:val="1"/>
      <w:marLeft w:val="0"/>
      <w:marRight w:val="0"/>
      <w:marTop w:val="0"/>
      <w:marBottom w:val="0"/>
      <w:divBdr>
        <w:top w:val="none" w:sz="0" w:space="0" w:color="auto"/>
        <w:left w:val="none" w:sz="0" w:space="0" w:color="auto"/>
        <w:bottom w:val="none" w:sz="0" w:space="0" w:color="auto"/>
        <w:right w:val="none" w:sz="0" w:space="0" w:color="auto"/>
      </w:divBdr>
      <w:divsChild>
        <w:div w:id="240067062">
          <w:marLeft w:val="274"/>
          <w:marRight w:val="0"/>
          <w:marTop w:val="86"/>
          <w:marBottom w:val="0"/>
          <w:divBdr>
            <w:top w:val="none" w:sz="0" w:space="0" w:color="auto"/>
            <w:left w:val="none" w:sz="0" w:space="0" w:color="auto"/>
            <w:bottom w:val="none" w:sz="0" w:space="0" w:color="auto"/>
            <w:right w:val="none" w:sz="0" w:space="0" w:color="auto"/>
          </w:divBdr>
        </w:div>
        <w:div w:id="1071152113">
          <w:marLeft w:val="274"/>
          <w:marRight w:val="0"/>
          <w:marTop w:val="86"/>
          <w:marBottom w:val="0"/>
          <w:divBdr>
            <w:top w:val="none" w:sz="0" w:space="0" w:color="auto"/>
            <w:left w:val="none" w:sz="0" w:space="0" w:color="auto"/>
            <w:bottom w:val="none" w:sz="0" w:space="0" w:color="auto"/>
            <w:right w:val="none" w:sz="0" w:space="0" w:color="auto"/>
          </w:divBdr>
        </w:div>
        <w:div w:id="441190590">
          <w:marLeft w:val="274"/>
          <w:marRight w:val="0"/>
          <w:marTop w:val="86"/>
          <w:marBottom w:val="0"/>
          <w:divBdr>
            <w:top w:val="none" w:sz="0" w:space="0" w:color="auto"/>
            <w:left w:val="none" w:sz="0" w:space="0" w:color="auto"/>
            <w:bottom w:val="none" w:sz="0" w:space="0" w:color="auto"/>
            <w:right w:val="none" w:sz="0" w:space="0" w:color="auto"/>
          </w:divBdr>
        </w:div>
      </w:divsChild>
    </w:div>
    <w:div w:id="1693920935">
      <w:bodyDiv w:val="1"/>
      <w:marLeft w:val="0"/>
      <w:marRight w:val="0"/>
      <w:marTop w:val="0"/>
      <w:marBottom w:val="0"/>
      <w:divBdr>
        <w:top w:val="none" w:sz="0" w:space="0" w:color="auto"/>
        <w:left w:val="none" w:sz="0" w:space="0" w:color="auto"/>
        <w:bottom w:val="none" w:sz="0" w:space="0" w:color="auto"/>
        <w:right w:val="none" w:sz="0" w:space="0" w:color="auto"/>
      </w:divBdr>
    </w:div>
    <w:div w:id="1708489600">
      <w:bodyDiv w:val="1"/>
      <w:marLeft w:val="0"/>
      <w:marRight w:val="0"/>
      <w:marTop w:val="0"/>
      <w:marBottom w:val="0"/>
      <w:divBdr>
        <w:top w:val="none" w:sz="0" w:space="0" w:color="auto"/>
        <w:left w:val="none" w:sz="0" w:space="0" w:color="auto"/>
        <w:bottom w:val="none" w:sz="0" w:space="0" w:color="auto"/>
        <w:right w:val="none" w:sz="0" w:space="0" w:color="auto"/>
      </w:divBdr>
    </w:div>
    <w:div w:id="1709334240">
      <w:bodyDiv w:val="1"/>
      <w:marLeft w:val="0"/>
      <w:marRight w:val="0"/>
      <w:marTop w:val="0"/>
      <w:marBottom w:val="0"/>
      <w:divBdr>
        <w:top w:val="none" w:sz="0" w:space="0" w:color="auto"/>
        <w:left w:val="none" w:sz="0" w:space="0" w:color="auto"/>
        <w:bottom w:val="none" w:sz="0" w:space="0" w:color="auto"/>
        <w:right w:val="none" w:sz="0" w:space="0" w:color="auto"/>
      </w:divBdr>
    </w:div>
    <w:div w:id="1711760822">
      <w:bodyDiv w:val="1"/>
      <w:marLeft w:val="0"/>
      <w:marRight w:val="0"/>
      <w:marTop w:val="0"/>
      <w:marBottom w:val="0"/>
      <w:divBdr>
        <w:top w:val="none" w:sz="0" w:space="0" w:color="auto"/>
        <w:left w:val="none" w:sz="0" w:space="0" w:color="auto"/>
        <w:bottom w:val="none" w:sz="0" w:space="0" w:color="auto"/>
        <w:right w:val="none" w:sz="0" w:space="0" w:color="auto"/>
      </w:divBdr>
      <w:divsChild>
        <w:div w:id="1203320580">
          <w:marLeft w:val="720"/>
          <w:marRight w:val="0"/>
          <w:marTop w:val="0"/>
          <w:marBottom w:val="0"/>
          <w:divBdr>
            <w:top w:val="none" w:sz="0" w:space="0" w:color="auto"/>
            <w:left w:val="none" w:sz="0" w:space="0" w:color="auto"/>
            <w:bottom w:val="none" w:sz="0" w:space="0" w:color="auto"/>
            <w:right w:val="none" w:sz="0" w:space="0" w:color="auto"/>
          </w:divBdr>
        </w:div>
        <w:div w:id="48771029">
          <w:marLeft w:val="720"/>
          <w:marRight w:val="0"/>
          <w:marTop w:val="0"/>
          <w:marBottom w:val="0"/>
          <w:divBdr>
            <w:top w:val="none" w:sz="0" w:space="0" w:color="auto"/>
            <w:left w:val="none" w:sz="0" w:space="0" w:color="auto"/>
            <w:bottom w:val="none" w:sz="0" w:space="0" w:color="auto"/>
            <w:right w:val="none" w:sz="0" w:space="0" w:color="auto"/>
          </w:divBdr>
        </w:div>
        <w:div w:id="317656428">
          <w:marLeft w:val="720"/>
          <w:marRight w:val="0"/>
          <w:marTop w:val="0"/>
          <w:marBottom w:val="0"/>
          <w:divBdr>
            <w:top w:val="none" w:sz="0" w:space="0" w:color="auto"/>
            <w:left w:val="none" w:sz="0" w:space="0" w:color="auto"/>
            <w:bottom w:val="none" w:sz="0" w:space="0" w:color="auto"/>
            <w:right w:val="none" w:sz="0" w:space="0" w:color="auto"/>
          </w:divBdr>
        </w:div>
      </w:divsChild>
    </w:div>
    <w:div w:id="1714620735">
      <w:bodyDiv w:val="1"/>
      <w:marLeft w:val="0"/>
      <w:marRight w:val="0"/>
      <w:marTop w:val="0"/>
      <w:marBottom w:val="0"/>
      <w:divBdr>
        <w:top w:val="none" w:sz="0" w:space="0" w:color="auto"/>
        <w:left w:val="none" w:sz="0" w:space="0" w:color="auto"/>
        <w:bottom w:val="none" w:sz="0" w:space="0" w:color="auto"/>
        <w:right w:val="none" w:sz="0" w:space="0" w:color="auto"/>
      </w:divBdr>
    </w:div>
    <w:div w:id="1719434304">
      <w:bodyDiv w:val="1"/>
      <w:marLeft w:val="0"/>
      <w:marRight w:val="0"/>
      <w:marTop w:val="0"/>
      <w:marBottom w:val="0"/>
      <w:divBdr>
        <w:top w:val="none" w:sz="0" w:space="0" w:color="auto"/>
        <w:left w:val="none" w:sz="0" w:space="0" w:color="auto"/>
        <w:bottom w:val="none" w:sz="0" w:space="0" w:color="auto"/>
        <w:right w:val="none" w:sz="0" w:space="0" w:color="auto"/>
      </w:divBdr>
    </w:div>
    <w:div w:id="1720282426">
      <w:bodyDiv w:val="1"/>
      <w:marLeft w:val="0"/>
      <w:marRight w:val="0"/>
      <w:marTop w:val="0"/>
      <w:marBottom w:val="0"/>
      <w:divBdr>
        <w:top w:val="none" w:sz="0" w:space="0" w:color="auto"/>
        <w:left w:val="none" w:sz="0" w:space="0" w:color="auto"/>
        <w:bottom w:val="none" w:sz="0" w:space="0" w:color="auto"/>
        <w:right w:val="none" w:sz="0" w:space="0" w:color="auto"/>
      </w:divBdr>
      <w:divsChild>
        <w:div w:id="1911496625">
          <w:marLeft w:val="274"/>
          <w:marRight w:val="0"/>
          <w:marTop w:val="0"/>
          <w:marBottom w:val="0"/>
          <w:divBdr>
            <w:top w:val="none" w:sz="0" w:space="0" w:color="auto"/>
            <w:left w:val="none" w:sz="0" w:space="0" w:color="auto"/>
            <w:bottom w:val="none" w:sz="0" w:space="0" w:color="auto"/>
            <w:right w:val="none" w:sz="0" w:space="0" w:color="auto"/>
          </w:divBdr>
        </w:div>
        <w:div w:id="474956292">
          <w:marLeft w:val="274"/>
          <w:marRight w:val="0"/>
          <w:marTop w:val="0"/>
          <w:marBottom w:val="0"/>
          <w:divBdr>
            <w:top w:val="none" w:sz="0" w:space="0" w:color="auto"/>
            <w:left w:val="none" w:sz="0" w:space="0" w:color="auto"/>
            <w:bottom w:val="none" w:sz="0" w:space="0" w:color="auto"/>
            <w:right w:val="none" w:sz="0" w:space="0" w:color="auto"/>
          </w:divBdr>
        </w:div>
        <w:div w:id="993485663">
          <w:marLeft w:val="274"/>
          <w:marRight w:val="0"/>
          <w:marTop w:val="0"/>
          <w:marBottom w:val="0"/>
          <w:divBdr>
            <w:top w:val="none" w:sz="0" w:space="0" w:color="auto"/>
            <w:left w:val="none" w:sz="0" w:space="0" w:color="auto"/>
            <w:bottom w:val="none" w:sz="0" w:space="0" w:color="auto"/>
            <w:right w:val="none" w:sz="0" w:space="0" w:color="auto"/>
          </w:divBdr>
        </w:div>
        <w:div w:id="2055157903">
          <w:marLeft w:val="274"/>
          <w:marRight w:val="0"/>
          <w:marTop w:val="0"/>
          <w:marBottom w:val="0"/>
          <w:divBdr>
            <w:top w:val="none" w:sz="0" w:space="0" w:color="auto"/>
            <w:left w:val="none" w:sz="0" w:space="0" w:color="auto"/>
            <w:bottom w:val="none" w:sz="0" w:space="0" w:color="auto"/>
            <w:right w:val="none" w:sz="0" w:space="0" w:color="auto"/>
          </w:divBdr>
        </w:div>
        <w:div w:id="1815364815">
          <w:marLeft w:val="274"/>
          <w:marRight w:val="0"/>
          <w:marTop w:val="0"/>
          <w:marBottom w:val="0"/>
          <w:divBdr>
            <w:top w:val="none" w:sz="0" w:space="0" w:color="auto"/>
            <w:left w:val="none" w:sz="0" w:space="0" w:color="auto"/>
            <w:bottom w:val="none" w:sz="0" w:space="0" w:color="auto"/>
            <w:right w:val="none" w:sz="0" w:space="0" w:color="auto"/>
          </w:divBdr>
        </w:div>
        <w:div w:id="767385786">
          <w:marLeft w:val="274"/>
          <w:marRight w:val="0"/>
          <w:marTop w:val="0"/>
          <w:marBottom w:val="0"/>
          <w:divBdr>
            <w:top w:val="none" w:sz="0" w:space="0" w:color="auto"/>
            <w:left w:val="none" w:sz="0" w:space="0" w:color="auto"/>
            <w:bottom w:val="none" w:sz="0" w:space="0" w:color="auto"/>
            <w:right w:val="none" w:sz="0" w:space="0" w:color="auto"/>
          </w:divBdr>
        </w:div>
        <w:div w:id="185876240">
          <w:marLeft w:val="274"/>
          <w:marRight w:val="0"/>
          <w:marTop w:val="0"/>
          <w:marBottom w:val="0"/>
          <w:divBdr>
            <w:top w:val="none" w:sz="0" w:space="0" w:color="auto"/>
            <w:left w:val="none" w:sz="0" w:space="0" w:color="auto"/>
            <w:bottom w:val="none" w:sz="0" w:space="0" w:color="auto"/>
            <w:right w:val="none" w:sz="0" w:space="0" w:color="auto"/>
          </w:divBdr>
        </w:div>
      </w:divsChild>
    </w:div>
    <w:div w:id="1731610384">
      <w:bodyDiv w:val="1"/>
      <w:marLeft w:val="0"/>
      <w:marRight w:val="0"/>
      <w:marTop w:val="0"/>
      <w:marBottom w:val="0"/>
      <w:divBdr>
        <w:top w:val="none" w:sz="0" w:space="0" w:color="auto"/>
        <w:left w:val="none" w:sz="0" w:space="0" w:color="auto"/>
        <w:bottom w:val="none" w:sz="0" w:space="0" w:color="auto"/>
        <w:right w:val="none" w:sz="0" w:space="0" w:color="auto"/>
      </w:divBdr>
      <w:divsChild>
        <w:div w:id="37366863">
          <w:marLeft w:val="360"/>
          <w:marRight w:val="0"/>
          <w:marTop w:val="0"/>
          <w:marBottom w:val="0"/>
          <w:divBdr>
            <w:top w:val="none" w:sz="0" w:space="0" w:color="auto"/>
            <w:left w:val="none" w:sz="0" w:space="0" w:color="auto"/>
            <w:bottom w:val="none" w:sz="0" w:space="0" w:color="auto"/>
            <w:right w:val="none" w:sz="0" w:space="0" w:color="auto"/>
          </w:divBdr>
        </w:div>
        <w:div w:id="1883325853">
          <w:marLeft w:val="274"/>
          <w:marRight w:val="0"/>
          <w:marTop w:val="80"/>
          <w:marBottom w:val="80"/>
          <w:divBdr>
            <w:top w:val="none" w:sz="0" w:space="0" w:color="auto"/>
            <w:left w:val="none" w:sz="0" w:space="0" w:color="auto"/>
            <w:bottom w:val="none" w:sz="0" w:space="0" w:color="auto"/>
            <w:right w:val="none" w:sz="0" w:space="0" w:color="auto"/>
          </w:divBdr>
        </w:div>
        <w:div w:id="22171096">
          <w:marLeft w:val="274"/>
          <w:marRight w:val="0"/>
          <w:marTop w:val="80"/>
          <w:marBottom w:val="80"/>
          <w:divBdr>
            <w:top w:val="none" w:sz="0" w:space="0" w:color="auto"/>
            <w:left w:val="none" w:sz="0" w:space="0" w:color="auto"/>
            <w:bottom w:val="none" w:sz="0" w:space="0" w:color="auto"/>
            <w:right w:val="none" w:sz="0" w:space="0" w:color="auto"/>
          </w:divBdr>
        </w:div>
        <w:div w:id="1273898843">
          <w:marLeft w:val="274"/>
          <w:marRight w:val="0"/>
          <w:marTop w:val="80"/>
          <w:marBottom w:val="80"/>
          <w:divBdr>
            <w:top w:val="none" w:sz="0" w:space="0" w:color="auto"/>
            <w:left w:val="none" w:sz="0" w:space="0" w:color="auto"/>
            <w:bottom w:val="none" w:sz="0" w:space="0" w:color="auto"/>
            <w:right w:val="none" w:sz="0" w:space="0" w:color="auto"/>
          </w:divBdr>
        </w:div>
        <w:div w:id="1987052902">
          <w:marLeft w:val="274"/>
          <w:marRight w:val="0"/>
          <w:marTop w:val="80"/>
          <w:marBottom w:val="80"/>
          <w:divBdr>
            <w:top w:val="none" w:sz="0" w:space="0" w:color="auto"/>
            <w:left w:val="none" w:sz="0" w:space="0" w:color="auto"/>
            <w:bottom w:val="none" w:sz="0" w:space="0" w:color="auto"/>
            <w:right w:val="none" w:sz="0" w:space="0" w:color="auto"/>
          </w:divBdr>
        </w:div>
        <w:div w:id="998852042">
          <w:marLeft w:val="274"/>
          <w:marRight w:val="0"/>
          <w:marTop w:val="80"/>
          <w:marBottom w:val="80"/>
          <w:divBdr>
            <w:top w:val="none" w:sz="0" w:space="0" w:color="auto"/>
            <w:left w:val="none" w:sz="0" w:space="0" w:color="auto"/>
            <w:bottom w:val="none" w:sz="0" w:space="0" w:color="auto"/>
            <w:right w:val="none" w:sz="0" w:space="0" w:color="auto"/>
          </w:divBdr>
        </w:div>
        <w:div w:id="1080062129">
          <w:marLeft w:val="274"/>
          <w:marRight w:val="0"/>
          <w:marTop w:val="80"/>
          <w:marBottom w:val="80"/>
          <w:divBdr>
            <w:top w:val="none" w:sz="0" w:space="0" w:color="auto"/>
            <w:left w:val="none" w:sz="0" w:space="0" w:color="auto"/>
            <w:bottom w:val="none" w:sz="0" w:space="0" w:color="auto"/>
            <w:right w:val="none" w:sz="0" w:space="0" w:color="auto"/>
          </w:divBdr>
        </w:div>
        <w:div w:id="349570490">
          <w:marLeft w:val="994"/>
          <w:marRight w:val="0"/>
          <w:marTop w:val="0"/>
          <w:marBottom w:val="0"/>
          <w:divBdr>
            <w:top w:val="none" w:sz="0" w:space="0" w:color="auto"/>
            <w:left w:val="none" w:sz="0" w:space="0" w:color="auto"/>
            <w:bottom w:val="none" w:sz="0" w:space="0" w:color="auto"/>
            <w:right w:val="none" w:sz="0" w:space="0" w:color="auto"/>
          </w:divBdr>
        </w:div>
        <w:div w:id="446124871">
          <w:marLeft w:val="994"/>
          <w:marRight w:val="0"/>
          <w:marTop w:val="0"/>
          <w:marBottom w:val="0"/>
          <w:divBdr>
            <w:top w:val="none" w:sz="0" w:space="0" w:color="auto"/>
            <w:left w:val="none" w:sz="0" w:space="0" w:color="auto"/>
            <w:bottom w:val="none" w:sz="0" w:space="0" w:color="auto"/>
            <w:right w:val="none" w:sz="0" w:space="0" w:color="auto"/>
          </w:divBdr>
        </w:div>
      </w:divsChild>
    </w:div>
    <w:div w:id="1735197602">
      <w:bodyDiv w:val="1"/>
      <w:marLeft w:val="0"/>
      <w:marRight w:val="0"/>
      <w:marTop w:val="0"/>
      <w:marBottom w:val="0"/>
      <w:divBdr>
        <w:top w:val="none" w:sz="0" w:space="0" w:color="auto"/>
        <w:left w:val="none" w:sz="0" w:space="0" w:color="auto"/>
        <w:bottom w:val="none" w:sz="0" w:space="0" w:color="auto"/>
        <w:right w:val="none" w:sz="0" w:space="0" w:color="auto"/>
      </w:divBdr>
    </w:div>
    <w:div w:id="1738161348">
      <w:bodyDiv w:val="1"/>
      <w:marLeft w:val="0"/>
      <w:marRight w:val="0"/>
      <w:marTop w:val="0"/>
      <w:marBottom w:val="0"/>
      <w:divBdr>
        <w:top w:val="none" w:sz="0" w:space="0" w:color="auto"/>
        <w:left w:val="none" w:sz="0" w:space="0" w:color="auto"/>
        <w:bottom w:val="none" w:sz="0" w:space="0" w:color="auto"/>
        <w:right w:val="none" w:sz="0" w:space="0" w:color="auto"/>
      </w:divBdr>
    </w:div>
    <w:div w:id="1739286849">
      <w:bodyDiv w:val="1"/>
      <w:marLeft w:val="0"/>
      <w:marRight w:val="0"/>
      <w:marTop w:val="0"/>
      <w:marBottom w:val="0"/>
      <w:divBdr>
        <w:top w:val="none" w:sz="0" w:space="0" w:color="auto"/>
        <w:left w:val="none" w:sz="0" w:space="0" w:color="auto"/>
        <w:bottom w:val="none" w:sz="0" w:space="0" w:color="auto"/>
        <w:right w:val="none" w:sz="0" w:space="0" w:color="auto"/>
      </w:divBdr>
    </w:div>
    <w:div w:id="1742831058">
      <w:bodyDiv w:val="1"/>
      <w:marLeft w:val="0"/>
      <w:marRight w:val="0"/>
      <w:marTop w:val="0"/>
      <w:marBottom w:val="0"/>
      <w:divBdr>
        <w:top w:val="none" w:sz="0" w:space="0" w:color="auto"/>
        <w:left w:val="none" w:sz="0" w:space="0" w:color="auto"/>
        <w:bottom w:val="none" w:sz="0" w:space="0" w:color="auto"/>
        <w:right w:val="none" w:sz="0" w:space="0" w:color="auto"/>
      </w:divBdr>
    </w:div>
    <w:div w:id="1747143317">
      <w:bodyDiv w:val="1"/>
      <w:marLeft w:val="0"/>
      <w:marRight w:val="0"/>
      <w:marTop w:val="0"/>
      <w:marBottom w:val="0"/>
      <w:divBdr>
        <w:top w:val="none" w:sz="0" w:space="0" w:color="auto"/>
        <w:left w:val="none" w:sz="0" w:space="0" w:color="auto"/>
        <w:bottom w:val="none" w:sz="0" w:space="0" w:color="auto"/>
        <w:right w:val="none" w:sz="0" w:space="0" w:color="auto"/>
      </w:divBdr>
    </w:div>
    <w:div w:id="1750499000">
      <w:bodyDiv w:val="1"/>
      <w:marLeft w:val="0"/>
      <w:marRight w:val="0"/>
      <w:marTop w:val="0"/>
      <w:marBottom w:val="0"/>
      <w:divBdr>
        <w:top w:val="none" w:sz="0" w:space="0" w:color="auto"/>
        <w:left w:val="none" w:sz="0" w:space="0" w:color="auto"/>
        <w:bottom w:val="none" w:sz="0" w:space="0" w:color="auto"/>
        <w:right w:val="none" w:sz="0" w:space="0" w:color="auto"/>
      </w:divBdr>
    </w:div>
    <w:div w:id="1751271721">
      <w:bodyDiv w:val="1"/>
      <w:marLeft w:val="0"/>
      <w:marRight w:val="0"/>
      <w:marTop w:val="0"/>
      <w:marBottom w:val="0"/>
      <w:divBdr>
        <w:top w:val="none" w:sz="0" w:space="0" w:color="auto"/>
        <w:left w:val="none" w:sz="0" w:space="0" w:color="auto"/>
        <w:bottom w:val="none" w:sz="0" w:space="0" w:color="auto"/>
        <w:right w:val="none" w:sz="0" w:space="0" w:color="auto"/>
      </w:divBdr>
    </w:div>
    <w:div w:id="1753236800">
      <w:bodyDiv w:val="1"/>
      <w:marLeft w:val="0"/>
      <w:marRight w:val="0"/>
      <w:marTop w:val="0"/>
      <w:marBottom w:val="0"/>
      <w:divBdr>
        <w:top w:val="none" w:sz="0" w:space="0" w:color="auto"/>
        <w:left w:val="none" w:sz="0" w:space="0" w:color="auto"/>
        <w:bottom w:val="none" w:sz="0" w:space="0" w:color="auto"/>
        <w:right w:val="none" w:sz="0" w:space="0" w:color="auto"/>
      </w:divBdr>
    </w:div>
    <w:div w:id="1756584496">
      <w:bodyDiv w:val="1"/>
      <w:marLeft w:val="0"/>
      <w:marRight w:val="0"/>
      <w:marTop w:val="0"/>
      <w:marBottom w:val="0"/>
      <w:divBdr>
        <w:top w:val="none" w:sz="0" w:space="0" w:color="auto"/>
        <w:left w:val="none" w:sz="0" w:space="0" w:color="auto"/>
        <w:bottom w:val="none" w:sz="0" w:space="0" w:color="auto"/>
        <w:right w:val="none" w:sz="0" w:space="0" w:color="auto"/>
      </w:divBdr>
      <w:divsChild>
        <w:div w:id="1321540171">
          <w:marLeft w:val="274"/>
          <w:marRight w:val="0"/>
          <w:marTop w:val="86"/>
          <w:marBottom w:val="0"/>
          <w:divBdr>
            <w:top w:val="none" w:sz="0" w:space="0" w:color="auto"/>
            <w:left w:val="none" w:sz="0" w:space="0" w:color="auto"/>
            <w:bottom w:val="none" w:sz="0" w:space="0" w:color="auto"/>
            <w:right w:val="none" w:sz="0" w:space="0" w:color="auto"/>
          </w:divBdr>
        </w:div>
        <w:div w:id="244532532">
          <w:marLeft w:val="274"/>
          <w:marRight w:val="0"/>
          <w:marTop w:val="86"/>
          <w:marBottom w:val="0"/>
          <w:divBdr>
            <w:top w:val="none" w:sz="0" w:space="0" w:color="auto"/>
            <w:left w:val="none" w:sz="0" w:space="0" w:color="auto"/>
            <w:bottom w:val="none" w:sz="0" w:space="0" w:color="auto"/>
            <w:right w:val="none" w:sz="0" w:space="0" w:color="auto"/>
          </w:divBdr>
        </w:div>
        <w:div w:id="479201811">
          <w:marLeft w:val="274"/>
          <w:marRight w:val="0"/>
          <w:marTop w:val="86"/>
          <w:marBottom w:val="0"/>
          <w:divBdr>
            <w:top w:val="none" w:sz="0" w:space="0" w:color="auto"/>
            <w:left w:val="none" w:sz="0" w:space="0" w:color="auto"/>
            <w:bottom w:val="none" w:sz="0" w:space="0" w:color="auto"/>
            <w:right w:val="none" w:sz="0" w:space="0" w:color="auto"/>
          </w:divBdr>
        </w:div>
        <w:div w:id="1713384063">
          <w:marLeft w:val="274"/>
          <w:marRight w:val="0"/>
          <w:marTop w:val="86"/>
          <w:marBottom w:val="0"/>
          <w:divBdr>
            <w:top w:val="none" w:sz="0" w:space="0" w:color="auto"/>
            <w:left w:val="none" w:sz="0" w:space="0" w:color="auto"/>
            <w:bottom w:val="none" w:sz="0" w:space="0" w:color="auto"/>
            <w:right w:val="none" w:sz="0" w:space="0" w:color="auto"/>
          </w:divBdr>
        </w:div>
      </w:divsChild>
    </w:div>
    <w:div w:id="1760756917">
      <w:bodyDiv w:val="1"/>
      <w:marLeft w:val="0"/>
      <w:marRight w:val="0"/>
      <w:marTop w:val="0"/>
      <w:marBottom w:val="0"/>
      <w:divBdr>
        <w:top w:val="none" w:sz="0" w:space="0" w:color="auto"/>
        <w:left w:val="none" w:sz="0" w:space="0" w:color="auto"/>
        <w:bottom w:val="none" w:sz="0" w:space="0" w:color="auto"/>
        <w:right w:val="none" w:sz="0" w:space="0" w:color="auto"/>
      </w:divBdr>
    </w:div>
    <w:div w:id="1762873935">
      <w:bodyDiv w:val="1"/>
      <w:marLeft w:val="0"/>
      <w:marRight w:val="0"/>
      <w:marTop w:val="0"/>
      <w:marBottom w:val="0"/>
      <w:divBdr>
        <w:top w:val="none" w:sz="0" w:space="0" w:color="auto"/>
        <w:left w:val="none" w:sz="0" w:space="0" w:color="auto"/>
        <w:bottom w:val="none" w:sz="0" w:space="0" w:color="auto"/>
        <w:right w:val="none" w:sz="0" w:space="0" w:color="auto"/>
      </w:divBdr>
    </w:div>
    <w:div w:id="1769616406">
      <w:bodyDiv w:val="1"/>
      <w:marLeft w:val="0"/>
      <w:marRight w:val="0"/>
      <w:marTop w:val="0"/>
      <w:marBottom w:val="0"/>
      <w:divBdr>
        <w:top w:val="none" w:sz="0" w:space="0" w:color="auto"/>
        <w:left w:val="none" w:sz="0" w:space="0" w:color="auto"/>
        <w:bottom w:val="none" w:sz="0" w:space="0" w:color="auto"/>
        <w:right w:val="none" w:sz="0" w:space="0" w:color="auto"/>
      </w:divBdr>
    </w:div>
    <w:div w:id="1770198587">
      <w:bodyDiv w:val="1"/>
      <w:marLeft w:val="0"/>
      <w:marRight w:val="0"/>
      <w:marTop w:val="0"/>
      <w:marBottom w:val="0"/>
      <w:divBdr>
        <w:top w:val="none" w:sz="0" w:space="0" w:color="auto"/>
        <w:left w:val="none" w:sz="0" w:space="0" w:color="auto"/>
        <w:bottom w:val="none" w:sz="0" w:space="0" w:color="auto"/>
        <w:right w:val="none" w:sz="0" w:space="0" w:color="auto"/>
      </w:divBdr>
    </w:div>
    <w:div w:id="1771468332">
      <w:bodyDiv w:val="1"/>
      <w:marLeft w:val="0"/>
      <w:marRight w:val="0"/>
      <w:marTop w:val="0"/>
      <w:marBottom w:val="0"/>
      <w:divBdr>
        <w:top w:val="none" w:sz="0" w:space="0" w:color="auto"/>
        <w:left w:val="none" w:sz="0" w:space="0" w:color="auto"/>
        <w:bottom w:val="none" w:sz="0" w:space="0" w:color="auto"/>
        <w:right w:val="none" w:sz="0" w:space="0" w:color="auto"/>
      </w:divBdr>
    </w:div>
    <w:div w:id="1793479127">
      <w:bodyDiv w:val="1"/>
      <w:marLeft w:val="0"/>
      <w:marRight w:val="0"/>
      <w:marTop w:val="0"/>
      <w:marBottom w:val="0"/>
      <w:divBdr>
        <w:top w:val="none" w:sz="0" w:space="0" w:color="auto"/>
        <w:left w:val="none" w:sz="0" w:space="0" w:color="auto"/>
        <w:bottom w:val="none" w:sz="0" w:space="0" w:color="auto"/>
        <w:right w:val="none" w:sz="0" w:space="0" w:color="auto"/>
      </w:divBdr>
      <w:divsChild>
        <w:div w:id="529804966">
          <w:marLeft w:val="274"/>
          <w:marRight w:val="0"/>
          <w:marTop w:val="86"/>
          <w:marBottom w:val="0"/>
          <w:divBdr>
            <w:top w:val="none" w:sz="0" w:space="0" w:color="auto"/>
            <w:left w:val="none" w:sz="0" w:space="0" w:color="auto"/>
            <w:bottom w:val="none" w:sz="0" w:space="0" w:color="auto"/>
            <w:right w:val="none" w:sz="0" w:space="0" w:color="auto"/>
          </w:divBdr>
        </w:div>
        <w:div w:id="1054157543">
          <w:marLeft w:val="274"/>
          <w:marRight w:val="0"/>
          <w:marTop w:val="86"/>
          <w:marBottom w:val="0"/>
          <w:divBdr>
            <w:top w:val="none" w:sz="0" w:space="0" w:color="auto"/>
            <w:left w:val="none" w:sz="0" w:space="0" w:color="auto"/>
            <w:bottom w:val="none" w:sz="0" w:space="0" w:color="auto"/>
            <w:right w:val="none" w:sz="0" w:space="0" w:color="auto"/>
          </w:divBdr>
        </w:div>
      </w:divsChild>
    </w:div>
    <w:div w:id="1797528943">
      <w:bodyDiv w:val="1"/>
      <w:marLeft w:val="0"/>
      <w:marRight w:val="0"/>
      <w:marTop w:val="0"/>
      <w:marBottom w:val="0"/>
      <w:divBdr>
        <w:top w:val="none" w:sz="0" w:space="0" w:color="auto"/>
        <w:left w:val="none" w:sz="0" w:space="0" w:color="auto"/>
        <w:bottom w:val="none" w:sz="0" w:space="0" w:color="auto"/>
        <w:right w:val="none" w:sz="0" w:space="0" w:color="auto"/>
      </w:divBdr>
      <w:divsChild>
        <w:div w:id="747384724">
          <w:marLeft w:val="562"/>
          <w:marRight w:val="0"/>
          <w:marTop w:val="0"/>
          <w:marBottom w:val="120"/>
          <w:divBdr>
            <w:top w:val="none" w:sz="0" w:space="0" w:color="auto"/>
            <w:left w:val="none" w:sz="0" w:space="0" w:color="auto"/>
            <w:bottom w:val="none" w:sz="0" w:space="0" w:color="auto"/>
            <w:right w:val="none" w:sz="0" w:space="0" w:color="auto"/>
          </w:divBdr>
        </w:div>
        <w:div w:id="1779988146">
          <w:marLeft w:val="562"/>
          <w:marRight w:val="0"/>
          <w:marTop w:val="0"/>
          <w:marBottom w:val="120"/>
          <w:divBdr>
            <w:top w:val="none" w:sz="0" w:space="0" w:color="auto"/>
            <w:left w:val="none" w:sz="0" w:space="0" w:color="auto"/>
            <w:bottom w:val="none" w:sz="0" w:space="0" w:color="auto"/>
            <w:right w:val="none" w:sz="0" w:space="0" w:color="auto"/>
          </w:divBdr>
        </w:div>
        <w:div w:id="115175175">
          <w:marLeft w:val="562"/>
          <w:marRight w:val="0"/>
          <w:marTop w:val="0"/>
          <w:marBottom w:val="120"/>
          <w:divBdr>
            <w:top w:val="none" w:sz="0" w:space="0" w:color="auto"/>
            <w:left w:val="none" w:sz="0" w:space="0" w:color="auto"/>
            <w:bottom w:val="none" w:sz="0" w:space="0" w:color="auto"/>
            <w:right w:val="none" w:sz="0" w:space="0" w:color="auto"/>
          </w:divBdr>
        </w:div>
        <w:div w:id="58215037">
          <w:marLeft w:val="562"/>
          <w:marRight w:val="0"/>
          <w:marTop w:val="0"/>
          <w:marBottom w:val="120"/>
          <w:divBdr>
            <w:top w:val="none" w:sz="0" w:space="0" w:color="auto"/>
            <w:left w:val="none" w:sz="0" w:space="0" w:color="auto"/>
            <w:bottom w:val="none" w:sz="0" w:space="0" w:color="auto"/>
            <w:right w:val="none" w:sz="0" w:space="0" w:color="auto"/>
          </w:divBdr>
        </w:div>
        <w:div w:id="1565947606">
          <w:marLeft w:val="562"/>
          <w:marRight w:val="0"/>
          <w:marTop w:val="0"/>
          <w:marBottom w:val="120"/>
          <w:divBdr>
            <w:top w:val="none" w:sz="0" w:space="0" w:color="auto"/>
            <w:left w:val="none" w:sz="0" w:space="0" w:color="auto"/>
            <w:bottom w:val="none" w:sz="0" w:space="0" w:color="auto"/>
            <w:right w:val="none" w:sz="0" w:space="0" w:color="auto"/>
          </w:divBdr>
        </w:div>
        <w:div w:id="218244278">
          <w:marLeft w:val="562"/>
          <w:marRight w:val="0"/>
          <w:marTop w:val="0"/>
          <w:marBottom w:val="120"/>
          <w:divBdr>
            <w:top w:val="none" w:sz="0" w:space="0" w:color="auto"/>
            <w:left w:val="none" w:sz="0" w:space="0" w:color="auto"/>
            <w:bottom w:val="none" w:sz="0" w:space="0" w:color="auto"/>
            <w:right w:val="none" w:sz="0" w:space="0" w:color="auto"/>
          </w:divBdr>
        </w:div>
        <w:div w:id="682323658">
          <w:marLeft w:val="562"/>
          <w:marRight w:val="0"/>
          <w:marTop w:val="0"/>
          <w:marBottom w:val="120"/>
          <w:divBdr>
            <w:top w:val="none" w:sz="0" w:space="0" w:color="auto"/>
            <w:left w:val="none" w:sz="0" w:space="0" w:color="auto"/>
            <w:bottom w:val="none" w:sz="0" w:space="0" w:color="auto"/>
            <w:right w:val="none" w:sz="0" w:space="0" w:color="auto"/>
          </w:divBdr>
        </w:div>
        <w:div w:id="698436657">
          <w:marLeft w:val="562"/>
          <w:marRight w:val="0"/>
          <w:marTop w:val="0"/>
          <w:marBottom w:val="120"/>
          <w:divBdr>
            <w:top w:val="none" w:sz="0" w:space="0" w:color="auto"/>
            <w:left w:val="none" w:sz="0" w:space="0" w:color="auto"/>
            <w:bottom w:val="none" w:sz="0" w:space="0" w:color="auto"/>
            <w:right w:val="none" w:sz="0" w:space="0" w:color="auto"/>
          </w:divBdr>
        </w:div>
        <w:div w:id="93980105">
          <w:marLeft w:val="562"/>
          <w:marRight w:val="0"/>
          <w:marTop w:val="0"/>
          <w:marBottom w:val="120"/>
          <w:divBdr>
            <w:top w:val="none" w:sz="0" w:space="0" w:color="auto"/>
            <w:left w:val="none" w:sz="0" w:space="0" w:color="auto"/>
            <w:bottom w:val="none" w:sz="0" w:space="0" w:color="auto"/>
            <w:right w:val="none" w:sz="0" w:space="0" w:color="auto"/>
          </w:divBdr>
        </w:div>
      </w:divsChild>
    </w:div>
    <w:div w:id="1804228954">
      <w:bodyDiv w:val="1"/>
      <w:marLeft w:val="0"/>
      <w:marRight w:val="0"/>
      <w:marTop w:val="0"/>
      <w:marBottom w:val="0"/>
      <w:divBdr>
        <w:top w:val="none" w:sz="0" w:space="0" w:color="auto"/>
        <w:left w:val="none" w:sz="0" w:space="0" w:color="auto"/>
        <w:bottom w:val="none" w:sz="0" w:space="0" w:color="auto"/>
        <w:right w:val="none" w:sz="0" w:space="0" w:color="auto"/>
      </w:divBdr>
      <w:divsChild>
        <w:div w:id="1370378853">
          <w:marLeft w:val="806"/>
          <w:marRight w:val="0"/>
          <w:marTop w:val="0"/>
          <w:marBottom w:val="0"/>
          <w:divBdr>
            <w:top w:val="none" w:sz="0" w:space="0" w:color="auto"/>
            <w:left w:val="none" w:sz="0" w:space="0" w:color="auto"/>
            <w:bottom w:val="none" w:sz="0" w:space="0" w:color="auto"/>
            <w:right w:val="none" w:sz="0" w:space="0" w:color="auto"/>
          </w:divBdr>
        </w:div>
        <w:div w:id="1033924796">
          <w:marLeft w:val="806"/>
          <w:marRight w:val="0"/>
          <w:marTop w:val="0"/>
          <w:marBottom w:val="0"/>
          <w:divBdr>
            <w:top w:val="none" w:sz="0" w:space="0" w:color="auto"/>
            <w:left w:val="none" w:sz="0" w:space="0" w:color="auto"/>
            <w:bottom w:val="none" w:sz="0" w:space="0" w:color="auto"/>
            <w:right w:val="none" w:sz="0" w:space="0" w:color="auto"/>
          </w:divBdr>
        </w:div>
        <w:div w:id="1773015455">
          <w:marLeft w:val="806"/>
          <w:marRight w:val="0"/>
          <w:marTop w:val="0"/>
          <w:marBottom w:val="0"/>
          <w:divBdr>
            <w:top w:val="none" w:sz="0" w:space="0" w:color="auto"/>
            <w:left w:val="none" w:sz="0" w:space="0" w:color="auto"/>
            <w:bottom w:val="none" w:sz="0" w:space="0" w:color="auto"/>
            <w:right w:val="none" w:sz="0" w:space="0" w:color="auto"/>
          </w:divBdr>
        </w:div>
        <w:div w:id="725690004">
          <w:marLeft w:val="806"/>
          <w:marRight w:val="0"/>
          <w:marTop w:val="0"/>
          <w:marBottom w:val="0"/>
          <w:divBdr>
            <w:top w:val="none" w:sz="0" w:space="0" w:color="auto"/>
            <w:left w:val="none" w:sz="0" w:space="0" w:color="auto"/>
            <w:bottom w:val="none" w:sz="0" w:space="0" w:color="auto"/>
            <w:right w:val="none" w:sz="0" w:space="0" w:color="auto"/>
          </w:divBdr>
        </w:div>
        <w:div w:id="1724448831">
          <w:marLeft w:val="806"/>
          <w:marRight w:val="0"/>
          <w:marTop w:val="0"/>
          <w:marBottom w:val="0"/>
          <w:divBdr>
            <w:top w:val="none" w:sz="0" w:space="0" w:color="auto"/>
            <w:left w:val="none" w:sz="0" w:space="0" w:color="auto"/>
            <w:bottom w:val="none" w:sz="0" w:space="0" w:color="auto"/>
            <w:right w:val="none" w:sz="0" w:space="0" w:color="auto"/>
          </w:divBdr>
        </w:div>
      </w:divsChild>
    </w:div>
    <w:div w:id="1804347745">
      <w:bodyDiv w:val="1"/>
      <w:marLeft w:val="0"/>
      <w:marRight w:val="0"/>
      <w:marTop w:val="0"/>
      <w:marBottom w:val="0"/>
      <w:divBdr>
        <w:top w:val="none" w:sz="0" w:space="0" w:color="auto"/>
        <w:left w:val="none" w:sz="0" w:space="0" w:color="auto"/>
        <w:bottom w:val="none" w:sz="0" w:space="0" w:color="auto"/>
        <w:right w:val="none" w:sz="0" w:space="0" w:color="auto"/>
      </w:divBdr>
    </w:div>
    <w:div w:id="1809129971">
      <w:bodyDiv w:val="1"/>
      <w:marLeft w:val="0"/>
      <w:marRight w:val="0"/>
      <w:marTop w:val="0"/>
      <w:marBottom w:val="0"/>
      <w:divBdr>
        <w:top w:val="none" w:sz="0" w:space="0" w:color="auto"/>
        <w:left w:val="none" w:sz="0" w:space="0" w:color="auto"/>
        <w:bottom w:val="none" w:sz="0" w:space="0" w:color="auto"/>
        <w:right w:val="none" w:sz="0" w:space="0" w:color="auto"/>
      </w:divBdr>
    </w:div>
    <w:div w:id="1810248286">
      <w:bodyDiv w:val="1"/>
      <w:marLeft w:val="0"/>
      <w:marRight w:val="0"/>
      <w:marTop w:val="0"/>
      <w:marBottom w:val="0"/>
      <w:divBdr>
        <w:top w:val="none" w:sz="0" w:space="0" w:color="auto"/>
        <w:left w:val="none" w:sz="0" w:space="0" w:color="auto"/>
        <w:bottom w:val="none" w:sz="0" w:space="0" w:color="auto"/>
        <w:right w:val="none" w:sz="0" w:space="0" w:color="auto"/>
      </w:divBdr>
    </w:div>
    <w:div w:id="1811172794">
      <w:bodyDiv w:val="1"/>
      <w:marLeft w:val="0"/>
      <w:marRight w:val="0"/>
      <w:marTop w:val="0"/>
      <w:marBottom w:val="0"/>
      <w:divBdr>
        <w:top w:val="none" w:sz="0" w:space="0" w:color="auto"/>
        <w:left w:val="none" w:sz="0" w:space="0" w:color="auto"/>
        <w:bottom w:val="none" w:sz="0" w:space="0" w:color="auto"/>
        <w:right w:val="none" w:sz="0" w:space="0" w:color="auto"/>
      </w:divBdr>
    </w:div>
    <w:div w:id="1811433770">
      <w:bodyDiv w:val="1"/>
      <w:marLeft w:val="0"/>
      <w:marRight w:val="0"/>
      <w:marTop w:val="0"/>
      <w:marBottom w:val="0"/>
      <w:divBdr>
        <w:top w:val="none" w:sz="0" w:space="0" w:color="auto"/>
        <w:left w:val="none" w:sz="0" w:space="0" w:color="auto"/>
        <w:bottom w:val="none" w:sz="0" w:space="0" w:color="auto"/>
        <w:right w:val="none" w:sz="0" w:space="0" w:color="auto"/>
      </w:divBdr>
    </w:div>
    <w:div w:id="1812870809">
      <w:bodyDiv w:val="1"/>
      <w:marLeft w:val="0"/>
      <w:marRight w:val="0"/>
      <w:marTop w:val="0"/>
      <w:marBottom w:val="0"/>
      <w:divBdr>
        <w:top w:val="none" w:sz="0" w:space="0" w:color="auto"/>
        <w:left w:val="none" w:sz="0" w:space="0" w:color="auto"/>
        <w:bottom w:val="none" w:sz="0" w:space="0" w:color="auto"/>
        <w:right w:val="none" w:sz="0" w:space="0" w:color="auto"/>
      </w:divBdr>
      <w:divsChild>
        <w:div w:id="1978415024">
          <w:marLeft w:val="274"/>
          <w:marRight w:val="0"/>
          <w:marTop w:val="0"/>
          <w:marBottom w:val="0"/>
          <w:divBdr>
            <w:top w:val="none" w:sz="0" w:space="0" w:color="auto"/>
            <w:left w:val="none" w:sz="0" w:space="0" w:color="auto"/>
            <w:bottom w:val="none" w:sz="0" w:space="0" w:color="auto"/>
            <w:right w:val="none" w:sz="0" w:space="0" w:color="auto"/>
          </w:divBdr>
        </w:div>
      </w:divsChild>
    </w:div>
    <w:div w:id="1813330175">
      <w:bodyDiv w:val="1"/>
      <w:marLeft w:val="0"/>
      <w:marRight w:val="0"/>
      <w:marTop w:val="0"/>
      <w:marBottom w:val="0"/>
      <w:divBdr>
        <w:top w:val="none" w:sz="0" w:space="0" w:color="auto"/>
        <w:left w:val="none" w:sz="0" w:space="0" w:color="auto"/>
        <w:bottom w:val="none" w:sz="0" w:space="0" w:color="auto"/>
        <w:right w:val="none" w:sz="0" w:space="0" w:color="auto"/>
      </w:divBdr>
    </w:div>
    <w:div w:id="1813668667">
      <w:bodyDiv w:val="1"/>
      <w:marLeft w:val="0"/>
      <w:marRight w:val="0"/>
      <w:marTop w:val="0"/>
      <w:marBottom w:val="0"/>
      <w:divBdr>
        <w:top w:val="none" w:sz="0" w:space="0" w:color="auto"/>
        <w:left w:val="none" w:sz="0" w:space="0" w:color="auto"/>
        <w:bottom w:val="none" w:sz="0" w:space="0" w:color="auto"/>
        <w:right w:val="none" w:sz="0" w:space="0" w:color="auto"/>
      </w:divBdr>
    </w:div>
    <w:div w:id="1838382574">
      <w:bodyDiv w:val="1"/>
      <w:marLeft w:val="0"/>
      <w:marRight w:val="0"/>
      <w:marTop w:val="0"/>
      <w:marBottom w:val="0"/>
      <w:divBdr>
        <w:top w:val="none" w:sz="0" w:space="0" w:color="auto"/>
        <w:left w:val="none" w:sz="0" w:space="0" w:color="auto"/>
        <w:bottom w:val="none" w:sz="0" w:space="0" w:color="auto"/>
        <w:right w:val="none" w:sz="0" w:space="0" w:color="auto"/>
      </w:divBdr>
    </w:div>
    <w:div w:id="1838612612">
      <w:bodyDiv w:val="1"/>
      <w:marLeft w:val="0"/>
      <w:marRight w:val="0"/>
      <w:marTop w:val="0"/>
      <w:marBottom w:val="0"/>
      <w:divBdr>
        <w:top w:val="none" w:sz="0" w:space="0" w:color="auto"/>
        <w:left w:val="none" w:sz="0" w:space="0" w:color="auto"/>
        <w:bottom w:val="none" w:sz="0" w:space="0" w:color="auto"/>
        <w:right w:val="none" w:sz="0" w:space="0" w:color="auto"/>
      </w:divBdr>
      <w:divsChild>
        <w:div w:id="1035352202">
          <w:marLeft w:val="360"/>
          <w:marRight w:val="0"/>
          <w:marTop w:val="86"/>
          <w:marBottom w:val="0"/>
          <w:divBdr>
            <w:top w:val="none" w:sz="0" w:space="0" w:color="auto"/>
            <w:left w:val="none" w:sz="0" w:space="0" w:color="auto"/>
            <w:bottom w:val="none" w:sz="0" w:space="0" w:color="auto"/>
            <w:right w:val="none" w:sz="0" w:space="0" w:color="auto"/>
          </w:divBdr>
        </w:div>
        <w:div w:id="1510946572">
          <w:marLeft w:val="274"/>
          <w:marRight w:val="0"/>
          <w:marTop w:val="86"/>
          <w:marBottom w:val="0"/>
          <w:divBdr>
            <w:top w:val="none" w:sz="0" w:space="0" w:color="auto"/>
            <w:left w:val="none" w:sz="0" w:space="0" w:color="auto"/>
            <w:bottom w:val="none" w:sz="0" w:space="0" w:color="auto"/>
            <w:right w:val="none" w:sz="0" w:space="0" w:color="auto"/>
          </w:divBdr>
        </w:div>
        <w:div w:id="1460224204">
          <w:marLeft w:val="274"/>
          <w:marRight w:val="0"/>
          <w:marTop w:val="86"/>
          <w:marBottom w:val="0"/>
          <w:divBdr>
            <w:top w:val="none" w:sz="0" w:space="0" w:color="auto"/>
            <w:left w:val="none" w:sz="0" w:space="0" w:color="auto"/>
            <w:bottom w:val="none" w:sz="0" w:space="0" w:color="auto"/>
            <w:right w:val="none" w:sz="0" w:space="0" w:color="auto"/>
          </w:divBdr>
        </w:div>
      </w:divsChild>
    </w:div>
    <w:div w:id="1841001516">
      <w:bodyDiv w:val="1"/>
      <w:marLeft w:val="0"/>
      <w:marRight w:val="0"/>
      <w:marTop w:val="0"/>
      <w:marBottom w:val="0"/>
      <w:divBdr>
        <w:top w:val="none" w:sz="0" w:space="0" w:color="auto"/>
        <w:left w:val="none" w:sz="0" w:space="0" w:color="auto"/>
        <w:bottom w:val="none" w:sz="0" w:space="0" w:color="auto"/>
        <w:right w:val="none" w:sz="0" w:space="0" w:color="auto"/>
      </w:divBdr>
    </w:div>
    <w:div w:id="1844785596">
      <w:bodyDiv w:val="1"/>
      <w:marLeft w:val="0"/>
      <w:marRight w:val="0"/>
      <w:marTop w:val="0"/>
      <w:marBottom w:val="0"/>
      <w:divBdr>
        <w:top w:val="none" w:sz="0" w:space="0" w:color="auto"/>
        <w:left w:val="none" w:sz="0" w:space="0" w:color="auto"/>
        <w:bottom w:val="none" w:sz="0" w:space="0" w:color="auto"/>
        <w:right w:val="none" w:sz="0" w:space="0" w:color="auto"/>
      </w:divBdr>
    </w:div>
    <w:div w:id="1845439521">
      <w:bodyDiv w:val="1"/>
      <w:marLeft w:val="0"/>
      <w:marRight w:val="0"/>
      <w:marTop w:val="0"/>
      <w:marBottom w:val="0"/>
      <w:divBdr>
        <w:top w:val="none" w:sz="0" w:space="0" w:color="auto"/>
        <w:left w:val="none" w:sz="0" w:space="0" w:color="auto"/>
        <w:bottom w:val="none" w:sz="0" w:space="0" w:color="auto"/>
        <w:right w:val="none" w:sz="0" w:space="0" w:color="auto"/>
      </w:divBdr>
    </w:div>
    <w:div w:id="1848328760">
      <w:bodyDiv w:val="1"/>
      <w:marLeft w:val="0"/>
      <w:marRight w:val="0"/>
      <w:marTop w:val="0"/>
      <w:marBottom w:val="0"/>
      <w:divBdr>
        <w:top w:val="none" w:sz="0" w:space="0" w:color="auto"/>
        <w:left w:val="none" w:sz="0" w:space="0" w:color="auto"/>
        <w:bottom w:val="none" w:sz="0" w:space="0" w:color="auto"/>
        <w:right w:val="none" w:sz="0" w:space="0" w:color="auto"/>
      </w:divBdr>
    </w:div>
    <w:div w:id="1848903985">
      <w:bodyDiv w:val="1"/>
      <w:marLeft w:val="0"/>
      <w:marRight w:val="0"/>
      <w:marTop w:val="0"/>
      <w:marBottom w:val="0"/>
      <w:divBdr>
        <w:top w:val="none" w:sz="0" w:space="0" w:color="auto"/>
        <w:left w:val="none" w:sz="0" w:space="0" w:color="auto"/>
        <w:bottom w:val="none" w:sz="0" w:space="0" w:color="auto"/>
        <w:right w:val="none" w:sz="0" w:space="0" w:color="auto"/>
      </w:divBdr>
    </w:div>
    <w:div w:id="1857502209">
      <w:bodyDiv w:val="1"/>
      <w:marLeft w:val="0"/>
      <w:marRight w:val="0"/>
      <w:marTop w:val="0"/>
      <w:marBottom w:val="0"/>
      <w:divBdr>
        <w:top w:val="none" w:sz="0" w:space="0" w:color="auto"/>
        <w:left w:val="none" w:sz="0" w:space="0" w:color="auto"/>
        <w:bottom w:val="none" w:sz="0" w:space="0" w:color="auto"/>
        <w:right w:val="none" w:sz="0" w:space="0" w:color="auto"/>
      </w:divBdr>
    </w:div>
    <w:div w:id="1860316163">
      <w:bodyDiv w:val="1"/>
      <w:marLeft w:val="0"/>
      <w:marRight w:val="0"/>
      <w:marTop w:val="0"/>
      <w:marBottom w:val="0"/>
      <w:divBdr>
        <w:top w:val="none" w:sz="0" w:space="0" w:color="auto"/>
        <w:left w:val="none" w:sz="0" w:space="0" w:color="auto"/>
        <w:bottom w:val="none" w:sz="0" w:space="0" w:color="auto"/>
        <w:right w:val="none" w:sz="0" w:space="0" w:color="auto"/>
      </w:divBdr>
    </w:div>
    <w:div w:id="1861241070">
      <w:bodyDiv w:val="1"/>
      <w:marLeft w:val="0"/>
      <w:marRight w:val="0"/>
      <w:marTop w:val="0"/>
      <w:marBottom w:val="0"/>
      <w:divBdr>
        <w:top w:val="none" w:sz="0" w:space="0" w:color="auto"/>
        <w:left w:val="none" w:sz="0" w:space="0" w:color="auto"/>
        <w:bottom w:val="none" w:sz="0" w:space="0" w:color="auto"/>
        <w:right w:val="none" w:sz="0" w:space="0" w:color="auto"/>
      </w:divBdr>
    </w:div>
    <w:div w:id="1868328883">
      <w:bodyDiv w:val="1"/>
      <w:marLeft w:val="0"/>
      <w:marRight w:val="0"/>
      <w:marTop w:val="0"/>
      <w:marBottom w:val="0"/>
      <w:divBdr>
        <w:top w:val="none" w:sz="0" w:space="0" w:color="auto"/>
        <w:left w:val="none" w:sz="0" w:space="0" w:color="auto"/>
        <w:bottom w:val="none" w:sz="0" w:space="0" w:color="auto"/>
        <w:right w:val="none" w:sz="0" w:space="0" w:color="auto"/>
      </w:divBdr>
    </w:div>
    <w:div w:id="1869642566">
      <w:bodyDiv w:val="1"/>
      <w:marLeft w:val="0"/>
      <w:marRight w:val="0"/>
      <w:marTop w:val="0"/>
      <w:marBottom w:val="0"/>
      <w:divBdr>
        <w:top w:val="none" w:sz="0" w:space="0" w:color="auto"/>
        <w:left w:val="none" w:sz="0" w:space="0" w:color="auto"/>
        <w:bottom w:val="none" w:sz="0" w:space="0" w:color="auto"/>
        <w:right w:val="none" w:sz="0" w:space="0" w:color="auto"/>
      </w:divBdr>
    </w:div>
    <w:div w:id="1883444909">
      <w:bodyDiv w:val="1"/>
      <w:marLeft w:val="0"/>
      <w:marRight w:val="0"/>
      <w:marTop w:val="0"/>
      <w:marBottom w:val="0"/>
      <w:divBdr>
        <w:top w:val="none" w:sz="0" w:space="0" w:color="auto"/>
        <w:left w:val="none" w:sz="0" w:space="0" w:color="auto"/>
        <w:bottom w:val="none" w:sz="0" w:space="0" w:color="auto"/>
        <w:right w:val="none" w:sz="0" w:space="0" w:color="auto"/>
      </w:divBdr>
    </w:div>
    <w:div w:id="1886943768">
      <w:bodyDiv w:val="1"/>
      <w:marLeft w:val="0"/>
      <w:marRight w:val="0"/>
      <w:marTop w:val="0"/>
      <w:marBottom w:val="0"/>
      <w:divBdr>
        <w:top w:val="none" w:sz="0" w:space="0" w:color="auto"/>
        <w:left w:val="none" w:sz="0" w:space="0" w:color="auto"/>
        <w:bottom w:val="none" w:sz="0" w:space="0" w:color="auto"/>
        <w:right w:val="none" w:sz="0" w:space="0" w:color="auto"/>
      </w:divBdr>
    </w:div>
    <w:div w:id="1894539690">
      <w:bodyDiv w:val="1"/>
      <w:marLeft w:val="0"/>
      <w:marRight w:val="0"/>
      <w:marTop w:val="0"/>
      <w:marBottom w:val="0"/>
      <w:divBdr>
        <w:top w:val="none" w:sz="0" w:space="0" w:color="auto"/>
        <w:left w:val="none" w:sz="0" w:space="0" w:color="auto"/>
        <w:bottom w:val="none" w:sz="0" w:space="0" w:color="auto"/>
        <w:right w:val="none" w:sz="0" w:space="0" w:color="auto"/>
      </w:divBdr>
    </w:div>
    <w:div w:id="1895847482">
      <w:bodyDiv w:val="1"/>
      <w:marLeft w:val="0"/>
      <w:marRight w:val="0"/>
      <w:marTop w:val="0"/>
      <w:marBottom w:val="0"/>
      <w:divBdr>
        <w:top w:val="none" w:sz="0" w:space="0" w:color="auto"/>
        <w:left w:val="none" w:sz="0" w:space="0" w:color="auto"/>
        <w:bottom w:val="none" w:sz="0" w:space="0" w:color="auto"/>
        <w:right w:val="none" w:sz="0" w:space="0" w:color="auto"/>
      </w:divBdr>
      <w:divsChild>
        <w:div w:id="1029254798">
          <w:marLeft w:val="360"/>
          <w:marRight w:val="0"/>
          <w:marTop w:val="0"/>
          <w:marBottom w:val="0"/>
          <w:divBdr>
            <w:top w:val="none" w:sz="0" w:space="0" w:color="auto"/>
            <w:left w:val="none" w:sz="0" w:space="0" w:color="auto"/>
            <w:bottom w:val="none" w:sz="0" w:space="0" w:color="auto"/>
            <w:right w:val="none" w:sz="0" w:space="0" w:color="auto"/>
          </w:divBdr>
        </w:div>
        <w:div w:id="1204751559">
          <w:marLeft w:val="274"/>
          <w:marRight w:val="0"/>
          <w:marTop w:val="80"/>
          <w:marBottom w:val="80"/>
          <w:divBdr>
            <w:top w:val="none" w:sz="0" w:space="0" w:color="auto"/>
            <w:left w:val="none" w:sz="0" w:space="0" w:color="auto"/>
            <w:bottom w:val="none" w:sz="0" w:space="0" w:color="auto"/>
            <w:right w:val="none" w:sz="0" w:space="0" w:color="auto"/>
          </w:divBdr>
        </w:div>
        <w:div w:id="609624254">
          <w:marLeft w:val="274"/>
          <w:marRight w:val="0"/>
          <w:marTop w:val="80"/>
          <w:marBottom w:val="80"/>
          <w:divBdr>
            <w:top w:val="none" w:sz="0" w:space="0" w:color="auto"/>
            <w:left w:val="none" w:sz="0" w:space="0" w:color="auto"/>
            <w:bottom w:val="none" w:sz="0" w:space="0" w:color="auto"/>
            <w:right w:val="none" w:sz="0" w:space="0" w:color="auto"/>
          </w:divBdr>
        </w:div>
        <w:div w:id="2141536994">
          <w:marLeft w:val="274"/>
          <w:marRight w:val="0"/>
          <w:marTop w:val="80"/>
          <w:marBottom w:val="80"/>
          <w:divBdr>
            <w:top w:val="none" w:sz="0" w:space="0" w:color="auto"/>
            <w:left w:val="none" w:sz="0" w:space="0" w:color="auto"/>
            <w:bottom w:val="none" w:sz="0" w:space="0" w:color="auto"/>
            <w:right w:val="none" w:sz="0" w:space="0" w:color="auto"/>
          </w:divBdr>
        </w:div>
        <w:div w:id="913012065">
          <w:marLeft w:val="274"/>
          <w:marRight w:val="0"/>
          <w:marTop w:val="80"/>
          <w:marBottom w:val="80"/>
          <w:divBdr>
            <w:top w:val="none" w:sz="0" w:space="0" w:color="auto"/>
            <w:left w:val="none" w:sz="0" w:space="0" w:color="auto"/>
            <w:bottom w:val="none" w:sz="0" w:space="0" w:color="auto"/>
            <w:right w:val="none" w:sz="0" w:space="0" w:color="auto"/>
          </w:divBdr>
        </w:div>
        <w:div w:id="1465346353">
          <w:marLeft w:val="274"/>
          <w:marRight w:val="0"/>
          <w:marTop w:val="80"/>
          <w:marBottom w:val="80"/>
          <w:divBdr>
            <w:top w:val="none" w:sz="0" w:space="0" w:color="auto"/>
            <w:left w:val="none" w:sz="0" w:space="0" w:color="auto"/>
            <w:bottom w:val="none" w:sz="0" w:space="0" w:color="auto"/>
            <w:right w:val="none" w:sz="0" w:space="0" w:color="auto"/>
          </w:divBdr>
        </w:div>
        <w:div w:id="463428082">
          <w:marLeft w:val="994"/>
          <w:marRight w:val="0"/>
          <w:marTop w:val="0"/>
          <w:marBottom w:val="0"/>
          <w:divBdr>
            <w:top w:val="none" w:sz="0" w:space="0" w:color="auto"/>
            <w:left w:val="none" w:sz="0" w:space="0" w:color="auto"/>
            <w:bottom w:val="none" w:sz="0" w:space="0" w:color="auto"/>
            <w:right w:val="none" w:sz="0" w:space="0" w:color="auto"/>
          </w:divBdr>
        </w:div>
        <w:div w:id="1203057634">
          <w:marLeft w:val="994"/>
          <w:marRight w:val="0"/>
          <w:marTop w:val="0"/>
          <w:marBottom w:val="0"/>
          <w:divBdr>
            <w:top w:val="none" w:sz="0" w:space="0" w:color="auto"/>
            <w:left w:val="none" w:sz="0" w:space="0" w:color="auto"/>
            <w:bottom w:val="none" w:sz="0" w:space="0" w:color="auto"/>
            <w:right w:val="none" w:sz="0" w:space="0" w:color="auto"/>
          </w:divBdr>
        </w:div>
      </w:divsChild>
    </w:div>
    <w:div w:id="1900287918">
      <w:bodyDiv w:val="1"/>
      <w:marLeft w:val="0"/>
      <w:marRight w:val="0"/>
      <w:marTop w:val="0"/>
      <w:marBottom w:val="0"/>
      <w:divBdr>
        <w:top w:val="none" w:sz="0" w:space="0" w:color="auto"/>
        <w:left w:val="none" w:sz="0" w:space="0" w:color="auto"/>
        <w:bottom w:val="none" w:sz="0" w:space="0" w:color="auto"/>
        <w:right w:val="none" w:sz="0" w:space="0" w:color="auto"/>
      </w:divBdr>
    </w:div>
    <w:div w:id="1905485743">
      <w:bodyDiv w:val="1"/>
      <w:marLeft w:val="0"/>
      <w:marRight w:val="0"/>
      <w:marTop w:val="0"/>
      <w:marBottom w:val="0"/>
      <w:divBdr>
        <w:top w:val="none" w:sz="0" w:space="0" w:color="auto"/>
        <w:left w:val="none" w:sz="0" w:space="0" w:color="auto"/>
        <w:bottom w:val="none" w:sz="0" w:space="0" w:color="auto"/>
        <w:right w:val="none" w:sz="0" w:space="0" w:color="auto"/>
      </w:divBdr>
    </w:div>
    <w:div w:id="1907762783">
      <w:bodyDiv w:val="1"/>
      <w:marLeft w:val="0"/>
      <w:marRight w:val="0"/>
      <w:marTop w:val="0"/>
      <w:marBottom w:val="0"/>
      <w:divBdr>
        <w:top w:val="none" w:sz="0" w:space="0" w:color="auto"/>
        <w:left w:val="none" w:sz="0" w:space="0" w:color="auto"/>
        <w:bottom w:val="none" w:sz="0" w:space="0" w:color="auto"/>
        <w:right w:val="none" w:sz="0" w:space="0" w:color="auto"/>
      </w:divBdr>
    </w:div>
    <w:div w:id="1918519773">
      <w:bodyDiv w:val="1"/>
      <w:marLeft w:val="0"/>
      <w:marRight w:val="0"/>
      <w:marTop w:val="0"/>
      <w:marBottom w:val="0"/>
      <w:divBdr>
        <w:top w:val="none" w:sz="0" w:space="0" w:color="auto"/>
        <w:left w:val="none" w:sz="0" w:space="0" w:color="auto"/>
        <w:bottom w:val="none" w:sz="0" w:space="0" w:color="auto"/>
        <w:right w:val="none" w:sz="0" w:space="0" w:color="auto"/>
      </w:divBdr>
    </w:div>
    <w:div w:id="1921716210">
      <w:bodyDiv w:val="1"/>
      <w:marLeft w:val="0"/>
      <w:marRight w:val="0"/>
      <w:marTop w:val="0"/>
      <w:marBottom w:val="0"/>
      <w:divBdr>
        <w:top w:val="none" w:sz="0" w:space="0" w:color="auto"/>
        <w:left w:val="none" w:sz="0" w:space="0" w:color="auto"/>
        <w:bottom w:val="none" w:sz="0" w:space="0" w:color="auto"/>
        <w:right w:val="none" w:sz="0" w:space="0" w:color="auto"/>
      </w:divBdr>
    </w:div>
    <w:div w:id="1922837464">
      <w:bodyDiv w:val="1"/>
      <w:marLeft w:val="0"/>
      <w:marRight w:val="0"/>
      <w:marTop w:val="0"/>
      <w:marBottom w:val="0"/>
      <w:divBdr>
        <w:top w:val="none" w:sz="0" w:space="0" w:color="auto"/>
        <w:left w:val="none" w:sz="0" w:space="0" w:color="auto"/>
        <w:bottom w:val="none" w:sz="0" w:space="0" w:color="auto"/>
        <w:right w:val="none" w:sz="0" w:space="0" w:color="auto"/>
      </w:divBdr>
    </w:div>
    <w:div w:id="1926646473">
      <w:bodyDiv w:val="1"/>
      <w:marLeft w:val="0"/>
      <w:marRight w:val="0"/>
      <w:marTop w:val="0"/>
      <w:marBottom w:val="0"/>
      <w:divBdr>
        <w:top w:val="none" w:sz="0" w:space="0" w:color="auto"/>
        <w:left w:val="none" w:sz="0" w:space="0" w:color="auto"/>
        <w:bottom w:val="none" w:sz="0" w:space="0" w:color="auto"/>
        <w:right w:val="none" w:sz="0" w:space="0" w:color="auto"/>
      </w:divBdr>
    </w:div>
    <w:div w:id="1939176574">
      <w:bodyDiv w:val="1"/>
      <w:marLeft w:val="0"/>
      <w:marRight w:val="0"/>
      <w:marTop w:val="0"/>
      <w:marBottom w:val="0"/>
      <w:divBdr>
        <w:top w:val="none" w:sz="0" w:space="0" w:color="auto"/>
        <w:left w:val="none" w:sz="0" w:space="0" w:color="auto"/>
        <w:bottom w:val="none" w:sz="0" w:space="0" w:color="auto"/>
        <w:right w:val="none" w:sz="0" w:space="0" w:color="auto"/>
      </w:divBdr>
    </w:div>
    <w:div w:id="1939367146">
      <w:bodyDiv w:val="1"/>
      <w:marLeft w:val="0"/>
      <w:marRight w:val="0"/>
      <w:marTop w:val="0"/>
      <w:marBottom w:val="0"/>
      <w:divBdr>
        <w:top w:val="none" w:sz="0" w:space="0" w:color="auto"/>
        <w:left w:val="none" w:sz="0" w:space="0" w:color="auto"/>
        <w:bottom w:val="none" w:sz="0" w:space="0" w:color="auto"/>
        <w:right w:val="none" w:sz="0" w:space="0" w:color="auto"/>
      </w:divBdr>
    </w:div>
    <w:div w:id="1942447707">
      <w:bodyDiv w:val="1"/>
      <w:marLeft w:val="0"/>
      <w:marRight w:val="0"/>
      <w:marTop w:val="0"/>
      <w:marBottom w:val="0"/>
      <w:divBdr>
        <w:top w:val="none" w:sz="0" w:space="0" w:color="auto"/>
        <w:left w:val="none" w:sz="0" w:space="0" w:color="auto"/>
        <w:bottom w:val="none" w:sz="0" w:space="0" w:color="auto"/>
        <w:right w:val="none" w:sz="0" w:space="0" w:color="auto"/>
      </w:divBdr>
      <w:divsChild>
        <w:div w:id="1757554864">
          <w:marLeft w:val="360"/>
          <w:marRight w:val="0"/>
          <w:marTop w:val="0"/>
          <w:marBottom w:val="0"/>
          <w:divBdr>
            <w:top w:val="none" w:sz="0" w:space="0" w:color="auto"/>
            <w:left w:val="none" w:sz="0" w:space="0" w:color="auto"/>
            <w:bottom w:val="none" w:sz="0" w:space="0" w:color="auto"/>
            <w:right w:val="none" w:sz="0" w:space="0" w:color="auto"/>
          </w:divBdr>
        </w:div>
        <w:div w:id="99766202">
          <w:marLeft w:val="274"/>
          <w:marRight w:val="0"/>
          <w:marTop w:val="80"/>
          <w:marBottom w:val="80"/>
          <w:divBdr>
            <w:top w:val="none" w:sz="0" w:space="0" w:color="auto"/>
            <w:left w:val="none" w:sz="0" w:space="0" w:color="auto"/>
            <w:bottom w:val="none" w:sz="0" w:space="0" w:color="auto"/>
            <w:right w:val="none" w:sz="0" w:space="0" w:color="auto"/>
          </w:divBdr>
        </w:div>
        <w:div w:id="165175096">
          <w:marLeft w:val="274"/>
          <w:marRight w:val="0"/>
          <w:marTop w:val="80"/>
          <w:marBottom w:val="80"/>
          <w:divBdr>
            <w:top w:val="none" w:sz="0" w:space="0" w:color="auto"/>
            <w:left w:val="none" w:sz="0" w:space="0" w:color="auto"/>
            <w:bottom w:val="none" w:sz="0" w:space="0" w:color="auto"/>
            <w:right w:val="none" w:sz="0" w:space="0" w:color="auto"/>
          </w:divBdr>
        </w:div>
        <w:div w:id="1063719289">
          <w:marLeft w:val="274"/>
          <w:marRight w:val="0"/>
          <w:marTop w:val="80"/>
          <w:marBottom w:val="80"/>
          <w:divBdr>
            <w:top w:val="none" w:sz="0" w:space="0" w:color="auto"/>
            <w:left w:val="none" w:sz="0" w:space="0" w:color="auto"/>
            <w:bottom w:val="none" w:sz="0" w:space="0" w:color="auto"/>
            <w:right w:val="none" w:sz="0" w:space="0" w:color="auto"/>
          </w:divBdr>
        </w:div>
        <w:div w:id="1645771629">
          <w:marLeft w:val="274"/>
          <w:marRight w:val="0"/>
          <w:marTop w:val="80"/>
          <w:marBottom w:val="80"/>
          <w:divBdr>
            <w:top w:val="none" w:sz="0" w:space="0" w:color="auto"/>
            <w:left w:val="none" w:sz="0" w:space="0" w:color="auto"/>
            <w:bottom w:val="none" w:sz="0" w:space="0" w:color="auto"/>
            <w:right w:val="none" w:sz="0" w:space="0" w:color="auto"/>
          </w:divBdr>
        </w:div>
        <w:div w:id="1432697393">
          <w:marLeft w:val="274"/>
          <w:marRight w:val="0"/>
          <w:marTop w:val="80"/>
          <w:marBottom w:val="80"/>
          <w:divBdr>
            <w:top w:val="none" w:sz="0" w:space="0" w:color="auto"/>
            <w:left w:val="none" w:sz="0" w:space="0" w:color="auto"/>
            <w:bottom w:val="none" w:sz="0" w:space="0" w:color="auto"/>
            <w:right w:val="none" w:sz="0" w:space="0" w:color="auto"/>
          </w:divBdr>
        </w:div>
        <w:div w:id="888565272">
          <w:marLeft w:val="994"/>
          <w:marRight w:val="0"/>
          <w:marTop w:val="0"/>
          <w:marBottom w:val="0"/>
          <w:divBdr>
            <w:top w:val="none" w:sz="0" w:space="0" w:color="auto"/>
            <w:left w:val="none" w:sz="0" w:space="0" w:color="auto"/>
            <w:bottom w:val="none" w:sz="0" w:space="0" w:color="auto"/>
            <w:right w:val="none" w:sz="0" w:space="0" w:color="auto"/>
          </w:divBdr>
        </w:div>
        <w:div w:id="1448084156">
          <w:marLeft w:val="994"/>
          <w:marRight w:val="0"/>
          <w:marTop w:val="0"/>
          <w:marBottom w:val="0"/>
          <w:divBdr>
            <w:top w:val="none" w:sz="0" w:space="0" w:color="auto"/>
            <w:left w:val="none" w:sz="0" w:space="0" w:color="auto"/>
            <w:bottom w:val="none" w:sz="0" w:space="0" w:color="auto"/>
            <w:right w:val="none" w:sz="0" w:space="0" w:color="auto"/>
          </w:divBdr>
        </w:div>
      </w:divsChild>
    </w:div>
    <w:div w:id="1947037150">
      <w:bodyDiv w:val="1"/>
      <w:marLeft w:val="0"/>
      <w:marRight w:val="0"/>
      <w:marTop w:val="0"/>
      <w:marBottom w:val="0"/>
      <w:divBdr>
        <w:top w:val="none" w:sz="0" w:space="0" w:color="auto"/>
        <w:left w:val="none" w:sz="0" w:space="0" w:color="auto"/>
        <w:bottom w:val="none" w:sz="0" w:space="0" w:color="auto"/>
        <w:right w:val="none" w:sz="0" w:space="0" w:color="auto"/>
      </w:divBdr>
    </w:div>
    <w:div w:id="1953239569">
      <w:bodyDiv w:val="1"/>
      <w:marLeft w:val="0"/>
      <w:marRight w:val="0"/>
      <w:marTop w:val="0"/>
      <w:marBottom w:val="0"/>
      <w:divBdr>
        <w:top w:val="none" w:sz="0" w:space="0" w:color="auto"/>
        <w:left w:val="none" w:sz="0" w:space="0" w:color="auto"/>
        <w:bottom w:val="none" w:sz="0" w:space="0" w:color="auto"/>
        <w:right w:val="none" w:sz="0" w:space="0" w:color="auto"/>
      </w:divBdr>
    </w:div>
    <w:div w:id="1956473429">
      <w:bodyDiv w:val="1"/>
      <w:marLeft w:val="0"/>
      <w:marRight w:val="0"/>
      <w:marTop w:val="0"/>
      <w:marBottom w:val="0"/>
      <w:divBdr>
        <w:top w:val="none" w:sz="0" w:space="0" w:color="auto"/>
        <w:left w:val="none" w:sz="0" w:space="0" w:color="auto"/>
        <w:bottom w:val="none" w:sz="0" w:space="0" w:color="auto"/>
        <w:right w:val="none" w:sz="0" w:space="0" w:color="auto"/>
      </w:divBdr>
      <w:divsChild>
        <w:div w:id="1123422833">
          <w:marLeft w:val="0"/>
          <w:marRight w:val="0"/>
          <w:marTop w:val="86"/>
          <w:marBottom w:val="0"/>
          <w:divBdr>
            <w:top w:val="none" w:sz="0" w:space="0" w:color="auto"/>
            <w:left w:val="none" w:sz="0" w:space="0" w:color="auto"/>
            <w:bottom w:val="none" w:sz="0" w:space="0" w:color="auto"/>
            <w:right w:val="none" w:sz="0" w:space="0" w:color="auto"/>
          </w:divBdr>
        </w:div>
      </w:divsChild>
    </w:div>
    <w:div w:id="1958560618">
      <w:bodyDiv w:val="1"/>
      <w:marLeft w:val="0"/>
      <w:marRight w:val="0"/>
      <w:marTop w:val="0"/>
      <w:marBottom w:val="0"/>
      <w:divBdr>
        <w:top w:val="none" w:sz="0" w:space="0" w:color="auto"/>
        <w:left w:val="none" w:sz="0" w:space="0" w:color="auto"/>
        <w:bottom w:val="none" w:sz="0" w:space="0" w:color="auto"/>
        <w:right w:val="none" w:sz="0" w:space="0" w:color="auto"/>
      </w:divBdr>
    </w:div>
    <w:div w:id="1959215042">
      <w:bodyDiv w:val="1"/>
      <w:marLeft w:val="0"/>
      <w:marRight w:val="0"/>
      <w:marTop w:val="0"/>
      <w:marBottom w:val="0"/>
      <w:divBdr>
        <w:top w:val="none" w:sz="0" w:space="0" w:color="auto"/>
        <w:left w:val="none" w:sz="0" w:space="0" w:color="auto"/>
        <w:bottom w:val="none" w:sz="0" w:space="0" w:color="auto"/>
        <w:right w:val="none" w:sz="0" w:space="0" w:color="auto"/>
      </w:divBdr>
    </w:div>
    <w:div w:id="1961301608">
      <w:bodyDiv w:val="1"/>
      <w:marLeft w:val="0"/>
      <w:marRight w:val="0"/>
      <w:marTop w:val="0"/>
      <w:marBottom w:val="0"/>
      <w:divBdr>
        <w:top w:val="none" w:sz="0" w:space="0" w:color="auto"/>
        <w:left w:val="none" w:sz="0" w:space="0" w:color="auto"/>
        <w:bottom w:val="none" w:sz="0" w:space="0" w:color="auto"/>
        <w:right w:val="none" w:sz="0" w:space="0" w:color="auto"/>
      </w:divBdr>
      <w:divsChild>
        <w:div w:id="1502086738">
          <w:marLeft w:val="360"/>
          <w:marRight w:val="0"/>
          <w:marTop w:val="0"/>
          <w:marBottom w:val="0"/>
          <w:divBdr>
            <w:top w:val="none" w:sz="0" w:space="0" w:color="auto"/>
            <w:left w:val="none" w:sz="0" w:space="0" w:color="auto"/>
            <w:bottom w:val="none" w:sz="0" w:space="0" w:color="auto"/>
            <w:right w:val="none" w:sz="0" w:space="0" w:color="auto"/>
          </w:divBdr>
        </w:div>
        <w:div w:id="1876036565">
          <w:marLeft w:val="274"/>
          <w:marRight w:val="0"/>
          <w:marTop w:val="80"/>
          <w:marBottom w:val="80"/>
          <w:divBdr>
            <w:top w:val="none" w:sz="0" w:space="0" w:color="auto"/>
            <w:left w:val="none" w:sz="0" w:space="0" w:color="auto"/>
            <w:bottom w:val="none" w:sz="0" w:space="0" w:color="auto"/>
            <w:right w:val="none" w:sz="0" w:space="0" w:color="auto"/>
          </w:divBdr>
        </w:div>
        <w:div w:id="731270625">
          <w:marLeft w:val="274"/>
          <w:marRight w:val="0"/>
          <w:marTop w:val="80"/>
          <w:marBottom w:val="80"/>
          <w:divBdr>
            <w:top w:val="none" w:sz="0" w:space="0" w:color="auto"/>
            <w:left w:val="none" w:sz="0" w:space="0" w:color="auto"/>
            <w:bottom w:val="none" w:sz="0" w:space="0" w:color="auto"/>
            <w:right w:val="none" w:sz="0" w:space="0" w:color="auto"/>
          </w:divBdr>
        </w:div>
        <w:div w:id="700715550">
          <w:marLeft w:val="274"/>
          <w:marRight w:val="0"/>
          <w:marTop w:val="80"/>
          <w:marBottom w:val="80"/>
          <w:divBdr>
            <w:top w:val="none" w:sz="0" w:space="0" w:color="auto"/>
            <w:left w:val="none" w:sz="0" w:space="0" w:color="auto"/>
            <w:bottom w:val="none" w:sz="0" w:space="0" w:color="auto"/>
            <w:right w:val="none" w:sz="0" w:space="0" w:color="auto"/>
          </w:divBdr>
        </w:div>
        <w:div w:id="539630266">
          <w:marLeft w:val="274"/>
          <w:marRight w:val="0"/>
          <w:marTop w:val="80"/>
          <w:marBottom w:val="80"/>
          <w:divBdr>
            <w:top w:val="none" w:sz="0" w:space="0" w:color="auto"/>
            <w:left w:val="none" w:sz="0" w:space="0" w:color="auto"/>
            <w:bottom w:val="none" w:sz="0" w:space="0" w:color="auto"/>
            <w:right w:val="none" w:sz="0" w:space="0" w:color="auto"/>
          </w:divBdr>
        </w:div>
        <w:div w:id="450325402">
          <w:marLeft w:val="274"/>
          <w:marRight w:val="0"/>
          <w:marTop w:val="80"/>
          <w:marBottom w:val="80"/>
          <w:divBdr>
            <w:top w:val="none" w:sz="0" w:space="0" w:color="auto"/>
            <w:left w:val="none" w:sz="0" w:space="0" w:color="auto"/>
            <w:bottom w:val="none" w:sz="0" w:space="0" w:color="auto"/>
            <w:right w:val="none" w:sz="0" w:space="0" w:color="auto"/>
          </w:divBdr>
        </w:div>
        <w:div w:id="1020356973">
          <w:marLeft w:val="274"/>
          <w:marRight w:val="0"/>
          <w:marTop w:val="80"/>
          <w:marBottom w:val="80"/>
          <w:divBdr>
            <w:top w:val="none" w:sz="0" w:space="0" w:color="auto"/>
            <w:left w:val="none" w:sz="0" w:space="0" w:color="auto"/>
            <w:bottom w:val="none" w:sz="0" w:space="0" w:color="auto"/>
            <w:right w:val="none" w:sz="0" w:space="0" w:color="auto"/>
          </w:divBdr>
        </w:div>
        <w:div w:id="1278947011">
          <w:marLeft w:val="994"/>
          <w:marRight w:val="0"/>
          <w:marTop w:val="0"/>
          <w:marBottom w:val="0"/>
          <w:divBdr>
            <w:top w:val="none" w:sz="0" w:space="0" w:color="auto"/>
            <w:left w:val="none" w:sz="0" w:space="0" w:color="auto"/>
            <w:bottom w:val="none" w:sz="0" w:space="0" w:color="auto"/>
            <w:right w:val="none" w:sz="0" w:space="0" w:color="auto"/>
          </w:divBdr>
        </w:div>
        <w:div w:id="1983928112">
          <w:marLeft w:val="994"/>
          <w:marRight w:val="0"/>
          <w:marTop w:val="0"/>
          <w:marBottom w:val="0"/>
          <w:divBdr>
            <w:top w:val="none" w:sz="0" w:space="0" w:color="auto"/>
            <w:left w:val="none" w:sz="0" w:space="0" w:color="auto"/>
            <w:bottom w:val="none" w:sz="0" w:space="0" w:color="auto"/>
            <w:right w:val="none" w:sz="0" w:space="0" w:color="auto"/>
          </w:divBdr>
        </w:div>
      </w:divsChild>
    </w:div>
    <w:div w:id="1971747052">
      <w:bodyDiv w:val="1"/>
      <w:marLeft w:val="0"/>
      <w:marRight w:val="0"/>
      <w:marTop w:val="0"/>
      <w:marBottom w:val="0"/>
      <w:divBdr>
        <w:top w:val="none" w:sz="0" w:space="0" w:color="auto"/>
        <w:left w:val="none" w:sz="0" w:space="0" w:color="auto"/>
        <w:bottom w:val="none" w:sz="0" w:space="0" w:color="auto"/>
        <w:right w:val="none" w:sz="0" w:space="0" w:color="auto"/>
      </w:divBdr>
    </w:div>
    <w:div w:id="1978871011">
      <w:bodyDiv w:val="1"/>
      <w:marLeft w:val="0"/>
      <w:marRight w:val="0"/>
      <w:marTop w:val="0"/>
      <w:marBottom w:val="0"/>
      <w:divBdr>
        <w:top w:val="none" w:sz="0" w:space="0" w:color="auto"/>
        <w:left w:val="none" w:sz="0" w:space="0" w:color="auto"/>
        <w:bottom w:val="none" w:sz="0" w:space="0" w:color="auto"/>
        <w:right w:val="none" w:sz="0" w:space="0" w:color="auto"/>
      </w:divBdr>
    </w:div>
    <w:div w:id="2003846358">
      <w:bodyDiv w:val="1"/>
      <w:marLeft w:val="0"/>
      <w:marRight w:val="0"/>
      <w:marTop w:val="0"/>
      <w:marBottom w:val="0"/>
      <w:divBdr>
        <w:top w:val="none" w:sz="0" w:space="0" w:color="auto"/>
        <w:left w:val="none" w:sz="0" w:space="0" w:color="auto"/>
        <w:bottom w:val="none" w:sz="0" w:space="0" w:color="auto"/>
        <w:right w:val="none" w:sz="0" w:space="0" w:color="auto"/>
      </w:divBdr>
    </w:div>
    <w:div w:id="2020934758">
      <w:bodyDiv w:val="1"/>
      <w:marLeft w:val="0"/>
      <w:marRight w:val="0"/>
      <w:marTop w:val="0"/>
      <w:marBottom w:val="0"/>
      <w:divBdr>
        <w:top w:val="none" w:sz="0" w:space="0" w:color="auto"/>
        <w:left w:val="none" w:sz="0" w:space="0" w:color="auto"/>
        <w:bottom w:val="none" w:sz="0" w:space="0" w:color="auto"/>
        <w:right w:val="none" w:sz="0" w:space="0" w:color="auto"/>
      </w:divBdr>
      <w:divsChild>
        <w:div w:id="1577669543">
          <w:marLeft w:val="806"/>
          <w:marRight w:val="0"/>
          <w:marTop w:val="0"/>
          <w:marBottom w:val="0"/>
          <w:divBdr>
            <w:top w:val="none" w:sz="0" w:space="0" w:color="auto"/>
            <w:left w:val="none" w:sz="0" w:space="0" w:color="auto"/>
            <w:bottom w:val="none" w:sz="0" w:space="0" w:color="auto"/>
            <w:right w:val="none" w:sz="0" w:space="0" w:color="auto"/>
          </w:divBdr>
        </w:div>
        <w:div w:id="133765158">
          <w:marLeft w:val="806"/>
          <w:marRight w:val="0"/>
          <w:marTop w:val="0"/>
          <w:marBottom w:val="0"/>
          <w:divBdr>
            <w:top w:val="none" w:sz="0" w:space="0" w:color="auto"/>
            <w:left w:val="none" w:sz="0" w:space="0" w:color="auto"/>
            <w:bottom w:val="none" w:sz="0" w:space="0" w:color="auto"/>
            <w:right w:val="none" w:sz="0" w:space="0" w:color="auto"/>
          </w:divBdr>
        </w:div>
      </w:divsChild>
    </w:div>
    <w:div w:id="2029869982">
      <w:bodyDiv w:val="1"/>
      <w:marLeft w:val="0"/>
      <w:marRight w:val="0"/>
      <w:marTop w:val="0"/>
      <w:marBottom w:val="0"/>
      <w:divBdr>
        <w:top w:val="none" w:sz="0" w:space="0" w:color="auto"/>
        <w:left w:val="none" w:sz="0" w:space="0" w:color="auto"/>
        <w:bottom w:val="none" w:sz="0" w:space="0" w:color="auto"/>
        <w:right w:val="none" w:sz="0" w:space="0" w:color="auto"/>
      </w:divBdr>
    </w:div>
    <w:div w:id="2030595999">
      <w:bodyDiv w:val="1"/>
      <w:marLeft w:val="0"/>
      <w:marRight w:val="0"/>
      <w:marTop w:val="0"/>
      <w:marBottom w:val="0"/>
      <w:divBdr>
        <w:top w:val="none" w:sz="0" w:space="0" w:color="auto"/>
        <w:left w:val="none" w:sz="0" w:space="0" w:color="auto"/>
        <w:bottom w:val="none" w:sz="0" w:space="0" w:color="auto"/>
        <w:right w:val="none" w:sz="0" w:space="0" w:color="auto"/>
      </w:divBdr>
    </w:div>
    <w:div w:id="2034266053">
      <w:bodyDiv w:val="1"/>
      <w:marLeft w:val="0"/>
      <w:marRight w:val="0"/>
      <w:marTop w:val="0"/>
      <w:marBottom w:val="0"/>
      <w:divBdr>
        <w:top w:val="none" w:sz="0" w:space="0" w:color="auto"/>
        <w:left w:val="none" w:sz="0" w:space="0" w:color="auto"/>
        <w:bottom w:val="none" w:sz="0" w:space="0" w:color="auto"/>
        <w:right w:val="none" w:sz="0" w:space="0" w:color="auto"/>
      </w:divBdr>
    </w:div>
    <w:div w:id="2038121757">
      <w:bodyDiv w:val="1"/>
      <w:marLeft w:val="0"/>
      <w:marRight w:val="0"/>
      <w:marTop w:val="0"/>
      <w:marBottom w:val="0"/>
      <w:divBdr>
        <w:top w:val="none" w:sz="0" w:space="0" w:color="auto"/>
        <w:left w:val="none" w:sz="0" w:space="0" w:color="auto"/>
        <w:bottom w:val="none" w:sz="0" w:space="0" w:color="auto"/>
        <w:right w:val="none" w:sz="0" w:space="0" w:color="auto"/>
      </w:divBdr>
    </w:div>
    <w:div w:id="2040424594">
      <w:bodyDiv w:val="1"/>
      <w:marLeft w:val="0"/>
      <w:marRight w:val="0"/>
      <w:marTop w:val="0"/>
      <w:marBottom w:val="0"/>
      <w:divBdr>
        <w:top w:val="none" w:sz="0" w:space="0" w:color="auto"/>
        <w:left w:val="none" w:sz="0" w:space="0" w:color="auto"/>
        <w:bottom w:val="none" w:sz="0" w:space="0" w:color="auto"/>
        <w:right w:val="none" w:sz="0" w:space="0" w:color="auto"/>
      </w:divBdr>
    </w:div>
    <w:div w:id="2041587477">
      <w:bodyDiv w:val="1"/>
      <w:marLeft w:val="0"/>
      <w:marRight w:val="0"/>
      <w:marTop w:val="0"/>
      <w:marBottom w:val="0"/>
      <w:divBdr>
        <w:top w:val="none" w:sz="0" w:space="0" w:color="auto"/>
        <w:left w:val="none" w:sz="0" w:space="0" w:color="auto"/>
        <w:bottom w:val="none" w:sz="0" w:space="0" w:color="auto"/>
        <w:right w:val="none" w:sz="0" w:space="0" w:color="auto"/>
      </w:divBdr>
    </w:div>
    <w:div w:id="2043088440">
      <w:bodyDiv w:val="1"/>
      <w:marLeft w:val="0"/>
      <w:marRight w:val="0"/>
      <w:marTop w:val="0"/>
      <w:marBottom w:val="0"/>
      <w:divBdr>
        <w:top w:val="none" w:sz="0" w:space="0" w:color="auto"/>
        <w:left w:val="none" w:sz="0" w:space="0" w:color="auto"/>
        <w:bottom w:val="none" w:sz="0" w:space="0" w:color="auto"/>
        <w:right w:val="none" w:sz="0" w:space="0" w:color="auto"/>
      </w:divBdr>
    </w:div>
    <w:div w:id="2050762959">
      <w:bodyDiv w:val="1"/>
      <w:marLeft w:val="0"/>
      <w:marRight w:val="0"/>
      <w:marTop w:val="0"/>
      <w:marBottom w:val="0"/>
      <w:divBdr>
        <w:top w:val="none" w:sz="0" w:space="0" w:color="auto"/>
        <w:left w:val="none" w:sz="0" w:space="0" w:color="auto"/>
        <w:bottom w:val="none" w:sz="0" w:space="0" w:color="auto"/>
        <w:right w:val="none" w:sz="0" w:space="0" w:color="auto"/>
      </w:divBdr>
      <w:divsChild>
        <w:div w:id="270167271">
          <w:marLeft w:val="360"/>
          <w:marRight w:val="0"/>
          <w:marTop w:val="0"/>
          <w:marBottom w:val="0"/>
          <w:divBdr>
            <w:top w:val="none" w:sz="0" w:space="0" w:color="auto"/>
            <w:left w:val="none" w:sz="0" w:space="0" w:color="auto"/>
            <w:bottom w:val="none" w:sz="0" w:space="0" w:color="auto"/>
            <w:right w:val="none" w:sz="0" w:space="0" w:color="auto"/>
          </w:divBdr>
        </w:div>
        <w:div w:id="1447232966">
          <w:marLeft w:val="360"/>
          <w:marRight w:val="0"/>
          <w:marTop w:val="0"/>
          <w:marBottom w:val="0"/>
          <w:divBdr>
            <w:top w:val="none" w:sz="0" w:space="0" w:color="auto"/>
            <w:left w:val="none" w:sz="0" w:space="0" w:color="auto"/>
            <w:bottom w:val="none" w:sz="0" w:space="0" w:color="auto"/>
            <w:right w:val="none" w:sz="0" w:space="0" w:color="auto"/>
          </w:divBdr>
        </w:div>
      </w:divsChild>
    </w:div>
    <w:div w:id="2057270819">
      <w:bodyDiv w:val="1"/>
      <w:marLeft w:val="0"/>
      <w:marRight w:val="0"/>
      <w:marTop w:val="0"/>
      <w:marBottom w:val="0"/>
      <w:divBdr>
        <w:top w:val="none" w:sz="0" w:space="0" w:color="auto"/>
        <w:left w:val="none" w:sz="0" w:space="0" w:color="auto"/>
        <w:bottom w:val="none" w:sz="0" w:space="0" w:color="auto"/>
        <w:right w:val="none" w:sz="0" w:space="0" w:color="auto"/>
      </w:divBdr>
    </w:div>
    <w:div w:id="2058122712">
      <w:bodyDiv w:val="1"/>
      <w:marLeft w:val="0"/>
      <w:marRight w:val="0"/>
      <w:marTop w:val="0"/>
      <w:marBottom w:val="0"/>
      <w:divBdr>
        <w:top w:val="none" w:sz="0" w:space="0" w:color="auto"/>
        <w:left w:val="none" w:sz="0" w:space="0" w:color="auto"/>
        <w:bottom w:val="none" w:sz="0" w:space="0" w:color="auto"/>
        <w:right w:val="none" w:sz="0" w:space="0" w:color="auto"/>
      </w:divBdr>
    </w:div>
    <w:div w:id="2059939188">
      <w:bodyDiv w:val="1"/>
      <w:marLeft w:val="0"/>
      <w:marRight w:val="0"/>
      <w:marTop w:val="0"/>
      <w:marBottom w:val="0"/>
      <w:divBdr>
        <w:top w:val="none" w:sz="0" w:space="0" w:color="auto"/>
        <w:left w:val="none" w:sz="0" w:space="0" w:color="auto"/>
        <w:bottom w:val="none" w:sz="0" w:space="0" w:color="auto"/>
        <w:right w:val="none" w:sz="0" w:space="0" w:color="auto"/>
      </w:divBdr>
    </w:div>
    <w:div w:id="2067606379">
      <w:bodyDiv w:val="1"/>
      <w:marLeft w:val="0"/>
      <w:marRight w:val="0"/>
      <w:marTop w:val="0"/>
      <w:marBottom w:val="0"/>
      <w:divBdr>
        <w:top w:val="none" w:sz="0" w:space="0" w:color="auto"/>
        <w:left w:val="none" w:sz="0" w:space="0" w:color="auto"/>
        <w:bottom w:val="none" w:sz="0" w:space="0" w:color="auto"/>
        <w:right w:val="none" w:sz="0" w:space="0" w:color="auto"/>
      </w:divBdr>
    </w:div>
    <w:div w:id="2068189742">
      <w:bodyDiv w:val="1"/>
      <w:marLeft w:val="0"/>
      <w:marRight w:val="0"/>
      <w:marTop w:val="0"/>
      <w:marBottom w:val="0"/>
      <w:divBdr>
        <w:top w:val="none" w:sz="0" w:space="0" w:color="auto"/>
        <w:left w:val="none" w:sz="0" w:space="0" w:color="auto"/>
        <w:bottom w:val="none" w:sz="0" w:space="0" w:color="auto"/>
        <w:right w:val="none" w:sz="0" w:space="0" w:color="auto"/>
      </w:divBdr>
    </w:div>
    <w:div w:id="2070615493">
      <w:bodyDiv w:val="1"/>
      <w:marLeft w:val="0"/>
      <w:marRight w:val="0"/>
      <w:marTop w:val="0"/>
      <w:marBottom w:val="0"/>
      <w:divBdr>
        <w:top w:val="none" w:sz="0" w:space="0" w:color="auto"/>
        <w:left w:val="none" w:sz="0" w:space="0" w:color="auto"/>
        <w:bottom w:val="none" w:sz="0" w:space="0" w:color="auto"/>
        <w:right w:val="none" w:sz="0" w:space="0" w:color="auto"/>
      </w:divBdr>
    </w:div>
    <w:div w:id="2077968255">
      <w:bodyDiv w:val="1"/>
      <w:marLeft w:val="0"/>
      <w:marRight w:val="0"/>
      <w:marTop w:val="0"/>
      <w:marBottom w:val="0"/>
      <w:divBdr>
        <w:top w:val="none" w:sz="0" w:space="0" w:color="auto"/>
        <w:left w:val="none" w:sz="0" w:space="0" w:color="auto"/>
        <w:bottom w:val="none" w:sz="0" w:space="0" w:color="auto"/>
        <w:right w:val="none" w:sz="0" w:space="0" w:color="auto"/>
      </w:divBdr>
    </w:div>
    <w:div w:id="2087729534">
      <w:bodyDiv w:val="1"/>
      <w:marLeft w:val="0"/>
      <w:marRight w:val="0"/>
      <w:marTop w:val="0"/>
      <w:marBottom w:val="0"/>
      <w:divBdr>
        <w:top w:val="none" w:sz="0" w:space="0" w:color="auto"/>
        <w:left w:val="none" w:sz="0" w:space="0" w:color="auto"/>
        <w:bottom w:val="none" w:sz="0" w:space="0" w:color="auto"/>
        <w:right w:val="none" w:sz="0" w:space="0" w:color="auto"/>
      </w:divBdr>
    </w:div>
    <w:div w:id="2092656960">
      <w:bodyDiv w:val="1"/>
      <w:marLeft w:val="0"/>
      <w:marRight w:val="0"/>
      <w:marTop w:val="0"/>
      <w:marBottom w:val="0"/>
      <w:divBdr>
        <w:top w:val="none" w:sz="0" w:space="0" w:color="auto"/>
        <w:left w:val="none" w:sz="0" w:space="0" w:color="auto"/>
        <w:bottom w:val="none" w:sz="0" w:space="0" w:color="auto"/>
        <w:right w:val="none" w:sz="0" w:space="0" w:color="auto"/>
      </w:divBdr>
      <w:divsChild>
        <w:div w:id="888298475">
          <w:marLeft w:val="806"/>
          <w:marRight w:val="0"/>
          <w:marTop w:val="0"/>
          <w:marBottom w:val="0"/>
          <w:divBdr>
            <w:top w:val="none" w:sz="0" w:space="0" w:color="auto"/>
            <w:left w:val="none" w:sz="0" w:space="0" w:color="auto"/>
            <w:bottom w:val="none" w:sz="0" w:space="0" w:color="auto"/>
            <w:right w:val="none" w:sz="0" w:space="0" w:color="auto"/>
          </w:divBdr>
        </w:div>
        <w:div w:id="1668285663">
          <w:marLeft w:val="806"/>
          <w:marRight w:val="0"/>
          <w:marTop w:val="0"/>
          <w:marBottom w:val="0"/>
          <w:divBdr>
            <w:top w:val="none" w:sz="0" w:space="0" w:color="auto"/>
            <w:left w:val="none" w:sz="0" w:space="0" w:color="auto"/>
            <w:bottom w:val="none" w:sz="0" w:space="0" w:color="auto"/>
            <w:right w:val="none" w:sz="0" w:space="0" w:color="auto"/>
          </w:divBdr>
        </w:div>
        <w:div w:id="23946967">
          <w:marLeft w:val="806"/>
          <w:marRight w:val="0"/>
          <w:marTop w:val="0"/>
          <w:marBottom w:val="0"/>
          <w:divBdr>
            <w:top w:val="none" w:sz="0" w:space="0" w:color="auto"/>
            <w:left w:val="none" w:sz="0" w:space="0" w:color="auto"/>
            <w:bottom w:val="none" w:sz="0" w:space="0" w:color="auto"/>
            <w:right w:val="none" w:sz="0" w:space="0" w:color="auto"/>
          </w:divBdr>
        </w:div>
        <w:div w:id="1512833732">
          <w:marLeft w:val="806"/>
          <w:marRight w:val="0"/>
          <w:marTop w:val="0"/>
          <w:marBottom w:val="0"/>
          <w:divBdr>
            <w:top w:val="none" w:sz="0" w:space="0" w:color="auto"/>
            <w:left w:val="none" w:sz="0" w:space="0" w:color="auto"/>
            <w:bottom w:val="none" w:sz="0" w:space="0" w:color="auto"/>
            <w:right w:val="none" w:sz="0" w:space="0" w:color="auto"/>
          </w:divBdr>
        </w:div>
        <w:div w:id="1378510402">
          <w:marLeft w:val="806"/>
          <w:marRight w:val="0"/>
          <w:marTop w:val="0"/>
          <w:marBottom w:val="0"/>
          <w:divBdr>
            <w:top w:val="none" w:sz="0" w:space="0" w:color="auto"/>
            <w:left w:val="none" w:sz="0" w:space="0" w:color="auto"/>
            <w:bottom w:val="none" w:sz="0" w:space="0" w:color="auto"/>
            <w:right w:val="none" w:sz="0" w:space="0" w:color="auto"/>
          </w:divBdr>
        </w:div>
        <w:div w:id="709844762">
          <w:marLeft w:val="806"/>
          <w:marRight w:val="0"/>
          <w:marTop w:val="0"/>
          <w:marBottom w:val="0"/>
          <w:divBdr>
            <w:top w:val="none" w:sz="0" w:space="0" w:color="auto"/>
            <w:left w:val="none" w:sz="0" w:space="0" w:color="auto"/>
            <w:bottom w:val="none" w:sz="0" w:space="0" w:color="auto"/>
            <w:right w:val="none" w:sz="0" w:space="0" w:color="auto"/>
          </w:divBdr>
        </w:div>
      </w:divsChild>
    </w:div>
    <w:div w:id="2097436796">
      <w:bodyDiv w:val="1"/>
      <w:marLeft w:val="0"/>
      <w:marRight w:val="0"/>
      <w:marTop w:val="0"/>
      <w:marBottom w:val="0"/>
      <w:divBdr>
        <w:top w:val="none" w:sz="0" w:space="0" w:color="auto"/>
        <w:left w:val="none" w:sz="0" w:space="0" w:color="auto"/>
        <w:bottom w:val="none" w:sz="0" w:space="0" w:color="auto"/>
        <w:right w:val="none" w:sz="0" w:space="0" w:color="auto"/>
      </w:divBdr>
    </w:div>
    <w:div w:id="2098822162">
      <w:bodyDiv w:val="1"/>
      <w:marLeft w:val="0"/>
      <w:marRight w:val="0"/>
      <w:marTop w:val="0"/>
      <w:marBottom w:val="0"/>
      <w:divBdr>
        <w:top w:val="none" w:sz="0" w:space="0" w:color="auto"/>
        <w:left w:val="none" w:sz="0" w:space="0" w:color="auto"/>
        <w:bottom w:val="none" w:sz="0" w:space="0" w:color="auto"/>
        <w:right w:val="none" w:sz="0" w:space="0" w:color="auto"/>
      </w:divBdr>
    </w:div>
    <w:div w:id="2099060061">
      <w:bodyDiv w:val="1"/>
      <w:marLeft w:val="0"/>
      <w:marRight w:val="0"/>
      <w:marTop w:val="0"/>
      <w:marBottom w:val="0"/>
      <w:divBdr>
        <w:top w:val="none" w:sz="0" w:space="0" w:color="auto"/>
        <w:left w:val="none" w:sz="0" w:space="0" w:color="auto"/>
        <w:bottom w:val="none" w:sz="0" w:space="0" w:color="auto"/>
        <w:right w:val="none" w:sz="0" w:space="0" w:color="auto"/>
      </w:divBdr>
    </w:div>
    <w:div w:id="2102526697">
      <w:bodyDiv w:val="1"/>
      <w:marLeft w:val="0"/>
      <w:marRight w:val="0"/>
      <w:marTop w:val="0"/>
      <w:marBottom w:val="0"/>
      <w:divBdr>
        <w:top w:val="none" w:sz="0" w:space="0" w:color="auto"/>
        <w:left w:val="none" w:sz="0" w:space="0" w:color="auto"/>
        <w:bottom w:val="none" w:sz="0" w:space="0" w:color="auto"/>
        <w:right w:val="none" w:sz="0" w:space="0" w:color="auto"/>
      </w:divBdr>
    </w:div>
    <w:div w:id="2113353884">
      <w:bodyDiv w:val="1"/>
      <w:marLeft w:val="0"/>
      <w:marRight w:val="0"/>
      <w:marTop w:val="0"/>
      <w:marBottom w:val="0"/>
      <w:divBdr>
        <w:top w:val="none" w:sz="0" w:space="0" w:color="auto"/>
        <w:left w:val="none" w:sz="0" w:space="0" w:color="auto"/>
        <w:bottom w:val="none" w:sz="0" w:space="0" w:color="auto"/>
        <w:right w:val="none" w:sz="0" w:space="0" w:color="auto"/>
      </w:divBdr>
    </w:div>
    <w:div w:id="2114548370">
      <w:bodyDiv w:val="1"/>
      <w:marLeft w:val="0"/>
      <w:marRight w:val="0"/>
      <w:marTop w:val="0"/>
      <w:marBottom w:val="0"/>
      <w:divBdr>
        <w:top w:val="none" w:sz="0" w:space="0" w:color="auto"/>
        <w:left w:val="none" w:sz="0" w:space="0" w:color="auto"/>
        <w:bottom w:val="none" w:sz="0" w:space="0" w:color="auto"/>
        <w:right w:val="none" w:sz="0" w:space="0" w:color="auto"/>
      </w:divBdr>
    </w:div>
    <w:div w:id="2118790117">
      <w:bodyDiv w:val="1"/>
      <w:marLeft w:val="0"/>
      <w:marRight w:val="0"/>
      <w:marTop w:val="0"/>
      <w:marBottom w:val="0"/>
      <w:divBdr>
        <w:top w:val="none" w:sz="0" w:space="0" w:color="auto"/>
        <w:left w:val="none" w:sz="0" w:space="0" w:color="auto"/>
        <w:bottom w:val="none" w:sz="0" w:space="0" w:color="auto"/>
        <w:right w:val="none" w:sz="0" w:space="0" w:color="auto"/>
      </w:divBdr>
    </w:div>
    <w:div w:id="2121757089">
      <w:bodyDiv w:val="1"/>
      <w:marLeft w:val="0"/>
      <w:marRight w:val="0"/>
      <w:marTop w:val="0"/>
      <w:marBottom w:val="0"/>
      <w:divBdr>
        <w:top w:val="none" w:sz="0" w:space="0" w:color="auto"/>
        <w:left w:val="none" w:sz="0" w:space="0" w:color="auto"/>
        <w:bottom w:val="none" w:sz="0" w:space="0" w:color="auto"/>
        <w:right w:val="none" w:sz="0" w:space="0" w:color="auto"/>
      </w:divBdr>
    </w:div>
    <w:div w:id="2134134054">
      <w:bodyDiv w:val="1"/>
      <w:marLeft w:val="0"/>
      <w:marRight w:val="0"/>
      <w:marTop w:val="0"/>
      <w:marBottom w:val="0"/>
      <w:divBdr>
        <w:top w:val="none" w:sz="0" w:space="0" w:color="auto"/>
        <w:left w:val="none" w:sz="0" w:space="0" w:color="auto"/>
        <w:bottom w:val="none" w:sz="0" w:space="0" w:color="auto"/>
        <w:right w:val="none" w:sz="0" w:space="0" w:color="auto"/>
      </w:divBdr>
    </w:div>
    <w:div w:id="2144805233">
      <w:bodyDiv w:val="1"/>
      <w:marLeft w:val="0"/>
      <w:marRight w:val="0"/>
      <w:marTop w:val="0"/>
      <w:marBottom w:val="0"/>
      <w:divBdr>
        <w:top w:val="none" w:sz="0" w:space="0" w:color="auto"/>
        <w:left w:val="none" w:sz="0" w:space="0" w:color="auto"/>
        <w:bottom w:val="none" w:sz="0" w:space="0" w:color="auto"/>
        <w:right w:val="none" w:sz="0" w:space="0" w:color="auto"/>
      </w:divBdr>
    </w:div>
    <w:div w:id="2145461365">
      <w:bodyDiv w:val="1"/>
      <w:marLeft w:val="0"/>
      <w:marRight w:val="0"/>
      <w:marTop w:val="0"/>
      <w:marBottom w:val="0"/>
      <w:divBdr>
        <w:top w:val="none" w:sz="0" w:space="0" w:color="auto"/>
        <w:left w:val="none" w:sz="0" w:space="0" w:color="auto"/>
        <w:bottom w:val="none" w:sz="0" w:space="0" w:color="auto"/>
        <w:right w:val="none" w:sz="0" w:space="0" w:color="auto"/>
      </w:divBdr>
      <w:divsChild>
        <w:div w:id="1867399739">
          <w:marLeft w:val="274"/>
          <w:marRight w:val="0"/>
          <w:marTop w:val="0"/>
          <w:marBottom w:val="0"/>
          <w:divBdr>
            <w:top w:val="none" w:sz="0" w:space="0" w:color="auto"/>
            <w:left w:val="none" w:sz="0" w:space="0" w:color="auto"/>
            <w:bottom w:val="none" w:sz="0" w:space="0" w:color="auto"/>
            <w:right w:val="none" w:sz="0" w:space="0" w:color="auto"/>
          </w:divBdr>
        </w:div>
        <w:div w:id="1956323938">
          <w:marLeft w:val="274"/>
          <w:marRight w:val="0"/>
          <w:marTop w:val="0"/>
          <w:marBottom w:val="0"/>
          <w:divBdr>
            <w:top w:val="none" w:sz="0" w:space="0" w:color="auto"/>
            <w:left w:val="none" w:sz="0" w:space="0" w:color="auto"/>
            <w:bottom w:val="none" w:sz="0" w:space="0" w:color="auto"/>
            <w:right w:val="none" w:sz="0" w:space="0" w:color="auto"/>
          </w:divBdr>
        </w:div>
        <w:div w:id="97722318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www.linguee.com/english-spanish/search?source=auto&amp;query=solid+state+storage"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Matteo.Lucchetti@coe.int"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Alexander.Seger@coe.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comments" Target="comments.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alexander.seger@coe.int"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oe.int/en/web/cybercrime/gl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AAFC8-B8D5-4047-B2BD-ADB7EF8F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62</Pages>
  <Words>20068</Words>
  <Characters>114393</Characters>
  <Application>Microsoft Office Word</Application>
  <DocSecurity>0</DocSecurity>
  <Lines>953</Lines>
  <Paragraphs>268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Council of Europe</Company>
  <LinksUpToDate>false</LinksUpToDate>
  <CharactersWithSpaces>134193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AGHA-WEVELSIEP Marie</dc:creator>
  <cp:lastModifiedBy>Uwe Rasmussen (Attorney at law)</cp:lastModifiedBy>
  <cp:revision>10</cp:revision>
  <cp:lastPrinted>2013-04-17T13:23:00Z</cp:lastPrinted>
  <dcterms:created xsi:type="dcterms:W3CDTF">2018-10-30T09:40:00Z</dcterms:created>
  <dcterms:modified xsi:type="dcterms:W3CDTF">2019-01-24T23:31:00Z</dcterms:modified>
</cp:coreProperties>
</file>